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12E8B" w14:textId="77777777" w:rsidR="00052DD0" w:rsidRDefault="00052DD0" w:rsidP="00052DD0">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49435E91" w14:textId="77777777" w:rsidR="00052DD0" w:rsidRDefault="00052DD0" w:rsidP="00052DD0">
      <w:pPr>
        <w:rPr>
          <w:b/>
          <w:sz w:val="28"/>
        </w:rPr>
      </w:pPr>
    </w:p>
    <w:p w14:paraId="388FB2DF" w14:textId="77777777" w:rsidR="00052DD0" w:rsidRDefault="00052DD0" w:rsidP="00052DD0">
      <w:pPr>
        <w:tabs>
          <w:tab w:val="left" w:pos="3828"/>
        </w:tabs>
        <w:spacing w:after="240"/>
        <w:rPr>
          <w:b/>
          <w:sz w:val="28"/>
        </w:rPr>
      </w:pPr>
      <w:r>
        <w:rPr>
          <w:b/>
          <w:sz w:val="28"/>
        </w:rPr>
        <w:t xml:space="preserve">Název vysoké školy: </w:t>
      </w:r>
      <w:r>
        <w:rPr>
          <w:b/>
          <w:sz w:val="28"/>
        </w:rPr>
        <w:tab/>
        <w:t>Univerzita Tomáše Bati ve Zlíně</w:t>
      </w:r>
    </w:p>
    <w:p w14:paraId="7BCDF8D0" w14:textId="77777777" w:rsidR="00052DD0" w:rsidRDefault="00052DD0" w:rsidP="00052DD0">
      <w:pPr>
        <w:tabs>
          <w:tab w:val="left" w:pos="3828"/>
        </w:tabs>
        <w:spacing w:after="240"/>
        <w:ind w:left="3686" w:hanging="3686"/>
        <w:rPr>
          <w:b/>
          <w:sz w:val="28"/>
        </w:rPr>
      </w:pPr>
    </w:p>
    <w:p w14:paraId="27CF41AB" w14:textId="77777777" w:rsidR="00052DD0" w:rsidRDefault="00052DD0" w:rsidP="00052DD0">
      <w:pPr>
        <w:tabs>
          <w:tab w:val="left" w:pos="3828"/>
        </w:tabs>
        <w:spacing w:after="240"/>
        <w:rPr>
          <w:b/>
          <w:sz w:val="28"/>
        </w:rPr>
      </w:pPr>
      <w:r>
        <w:rPr>
          <w:b/>
          <w:sz w:val="28"/>
        </w:rPr>
        <w:t xml:space="preserve">Název součásti vysoké školy: </w:t>
      </w:r>
      <w:r>
        <w:rPr>
          <w:b/>
          <w:sz w:val="28"/>
        </w:rPr>
        <w:tab/>
        <w:t>Fakulta managementu a ekonomiky</w:t>
      </w:r>
    </w:p>
    <w:p w14:paraId="55170B92" w14:textId="77777777" w:rsidR="00052DD0" w:rsidRDefault="00052DD0" w:rsidP="00052DD0">
      <w:pPr>
        <w:tabs>
          <w:tab w:val="left" w:pos="3828"/>
        </w:tabs>
        <w:spacing w:after="240"/>
        <w:ind w:left="3544" w:hanging="3544"/>
        <w:rPr>
          <w:b/>
          <w:sz w:val="28"/>
        </w:rPr>
      </w:pPr>
    </w:p>
    <w:p w14:paraId="7023C0B2" w14:textId="77777777" w:rsidR="00052DD0" w:rsidRDefault="00052DD0" w:rsidP="00052DD0">
      <w:pPr>
        <w:tabs>
          <w:tab w:val="left" w:pos="3828"/>
        </w:tabs>
        <w:spacing w:after="240"/>
        <w:rPr>
          <w:b/>
          <w:sz w:val="28"/>
        </w:rPr>
      </w:pPr>
      <w:r>
        <w:rPr>
          <w:b/>
          <w:sz w:val="28"/>
        </w:rPr>
        <w:t>Název spolupracující instituce:</w:t>
      </w:r>
    </w:p>
    <w:p w14:paraId="26A452A5" w14:textId="77777777" w:rsidR="00052DD0" w:rsidRDefault="00052DD0" w:rsidP="00052DD0">
      <w:pPr>
        <w:tabs>
          <w:tab w:val="left" w:pos="3828"/>
        </w:tabs>
        <w:spacing w:after="240"/>
        <w:rPr>
          <w:b/>
          <w:sz w:val="28"/>
        </w:rPr>
      </w:pPr>
    </w:p>
    <w:p w14:paraId="09033FAA" w14:textId="77777777" w:rsidR="00052DD0" w:rsidRDefault="00052DD0" w:rsidP="00052DD0">
      <w:pPr>
        <w:tabs>
          <w:tab w:val="left" w:pos="3828"/>
        </w:tabs>
        <w:spacing w:after="240"/>
        <w:rPr>
          <w:b/>
          <w:sz w:val="28"/>
        </w:rPr>
      </w:pPr>
      <w:r>
        <w:rPr>
          <w:b/>
          <w:sz w:val="28"/>
        </w:rPr>
        <w:t>Název studijního programu:</w:t>
      </w:r>
      <w:r>
        <w:rPr>
          <w:b/>
          <w:sz w:val="28"/>
        </w:rPr>
        <w:tab/>
        <w:t>Economics and Management</w:t>
      </w:r>
    </w:p>
    <w:p w14:paraId="5CAE0751" w14:textId="77777777" w:rsidR="00052DD0" w:rsidRDefault="00052DD0" w:rsidP="00052DD0">
      <w:pPr>
        <w:tabs>
          <w:tab w:val="left" w:pos="3828"/>
        </w:tabs>
        <w:spacing w:after="240"/>
        <w:rPr>
          <w:b/>
          <w:sz w:val="28"/>
        </w:rPr>
      </w:pPr>
    </w:p>
    <w:p w14:paraId="1B5B8EDC" w14:textId="77777777" w:rsidR="00052DD0" w:rsidRDefault="00052DD0" w:rsidP="00052DD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p>
    <w:p w14:paraId="22845EFF" w14:textId="77777777" w:rsidR="00052DD0" w:rsidRDefault="00052DD0" w:rsidP="00052DD0">
      <w:pPr>
        <w:tabs>
          <w:tab w:val="left" w:pos="3828"/>
        </w:tabs>
        <w:spacing w:after="240"/>
        <w:rPr>
          <w:b/>
          <w:sz w:val="28"/>
        </w:rPr>
      </w:pPr>
    </w:p>
    <w:p w14:paraId="4B3D24A4" w14:textId="77777777" w:rsidR="00052DD0" w:rsidRDefault="00052DD0" w:rsidP="00052DD0">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14:paraId="03B396C7" w14:textId="77777777" w:rsidR="00052DD0" w:rsidRDefault="00052DD0" w:rsidP="00052DD0">
      <w:pPr>
        <w:tabs>
          <w:tab w:val="left" w:pos="3828"/>
        </w:tabs>
        <w:spacing w:after="240"/>
        <w:rPr>
          <w:b/>
          <w:sz w:val="28"/>
        </w:rPr>
      </w:pPr>
    </w:p>
    <w:p w14:paraId="2E8A0BBA" w14:textId="125D9688" w:rsidR="00052DD0" w:rsidRDefault="00052DD0" w:rsidP="00B254C4">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8F02DE">
        <w:rPr>
          <w:b/>
          <w:sz w:val="28"/>
        </w:rPr>
        <w:t>17</w:t>
      </w:r>
      <w:r w:rsidR="00B254C4">
        <w:rPr>
          <w:b/>
          <w:sz w:val="28"/>
        </w:rPr>
        <w:t xml:space="preserve">. 5. 2019  </w:t>
      </w:r>
    </w:p>
    <w:p w14:paraId="6B3A32BF" w14:textId="77777777" w:rsidR="00B254C4" w:rsidRDefault="00B254C4" w:rsidP="00052DD0">
      <w:pPr>
        <w:tabs>
          <w:tab w:val="left" w:pos="3828"/>
        </w:tabs>
        <w:spacing w:after="240"/>
        <w:rPr>
          <w:b/>
          <w:sz w:val="28"/>
        </w:rPr>
      </w:pPr>
    </w:p>
    <w:p w14:paraId="00F0A47C" w14:textId="28912F90" w:rsidR="00052DD0" w:rsidRDefault="00052DD0" w:rsidP="00052DD0">
      <w:pPr>
        <w:tabs>
          <w:tab w:val="left" w:pos="3828"/>
        </w:tabs>
        <w:spacing w:after="240"/>
        <w:rPr>
          <w:b/>
          <w:sz w:val="28"/>
        </w:rPr>
      </w:pPr>
      <w:r>
        <w:rPr>
          <w:b/>
          <w:sz w:val="28"/>
        </w:rPr>
        <w:t xml:space="preserve">Odkaz na elektronickou podobu žádosti: </w:t>
      </w:r>
      <w:r w:rsidR="00357A60" w:rsidRPr="00357A60">
        <w:rPr>
          <w:sz w:val="28"/>
        </w:rPr>
        <w:t>ke stažení</w:t>
      </w:r>
      <w:r w:rsidR="00357A60">
        <w:rPr>
          <w:b/>
          <w:sz w:val="28"/>
        </w:rPr>
        <w:t xml:space="preserve"> </w:t>
      </w:r>
      <w:hyperlink r:id="rId8" w:history="1">
        <w:r w:rsidR="00357A60" w:rsidRPr="00357A60">
          <w:rPr>
            <w:rStyle w:val="Hypertextovodkaz"/>
            <w:b/>
            <w:sz w:val="28"/>
          </w:rPr>
          <w:t>zde</w:t>
        </w:r>
      </w:hyperlink>
    </w:p>
    <w:p w14:paraId="2AE2C838" w14:textId="77777777" w:rsidR="00052DD0" w:rsidRDefault="00052DD0" w:rsidP="00052DD0">
      <w:pPr>
        <w:tabs>
          <w:tab w:val="left" w:pos="3828"/>
        </w:tabs>
        <w:rPr>
          <w:b/>
          <w:sz w:val="28"/>
        </w:rPr>
      </w:pPr>
      <w:r>
        <w:rPr>
          <w:b/>
          <w:sz w:val="28"/>
        </w:rPr>
        <w:t>Odkazy na relevantní vnitřní předpisy:</w:t>
      </w:r>
    </w:p>
    <w:p w14:paraId="5927D566" w14:textId="77777777" w:rsidR="00052DD0" w:rsidRPr="00EF07D2" w:rsidRDefault="00052DD0" w:rsidP="00052DD0">
      <w:pPr>
        <w:spacing w:after="120"/>
        <w:rPr>
          <w:b/>
          <w:sz w:val="24"/>
          <w:szCs w:val="24"/>
        </w:rPr>
      </w:pPr>
      <w:r w:rsidRPr="00EF07D2">
        <w:rPr>
          <w:sz w:val="24"/>
          <w:szCs w:val="24"/>
        </w:rPr>
        <w:t xml:space="preserve">Vnitřní předpisy UTB: </w:t>
      </w:r>
      <w:hyperlink r:id="rId9" w:history="1">
        <w:r w:rsidRPr="00EF07D2">
          <w:rPr>
            <w:rStyle w:val="Hypertextovodkaz"/>
            <w:sz w:val="24"/>
            <w:szCs w:val="24"/>
          </w:rPr>
          <w:t>https://www.utb.cz/univerzita/uredni-deska/vnitrni-normy-a-predpisy/vnitrni-predpisy/</w:t>
        </w:r>
      </w:hyperlink>
      <w:r w:rsidRPr="00EF07D2">
        <w:rPr>
          <w:sz w:val="24"/>
          <w:szCs w:val="24"/>
        </w:rPr>
        <w:t xml:space="preserve"> </w:t>
      </w:r>
    </w:p>
    <w:p w14:paraId="68329337" w14:textId="63ED3E48" w:rsidR="00052DD0" w:rsidRDefault="00052DD0" w:rsidP="00052DD0">
      <w:pPr>
        <w:spacing w:after="240"/>
        <w:rPr>
          <w:sz w:val="24"/>
          <w:szCs w:val="24"/>
        </w:rPr>
      </w:pPr>
      <w:r w:rsidRPr="00EF07D2">
        <w:rPr>
          <w:sz w:val="24"/>
          <w:szCs w:val="24"/>
        </w:rPr>
        <w:t xml:space="preserve">Vnitřní předpisy FaME: </w:t>
      </w:r>
      <w:ins w:id="0" w:author="Michal Pilík" w:date="2019-09-04T08:04:00Z">
        <w:r w:rsidR="006116F3" w:rsidRPr="00291637">
          <w:rPr>
            <w:sz w:val="24"/>
            <w:szCs w:val="24"/>
          </w:rPr>
          <w:fldChar w:fldCharType="begin"/>
        </w:r>
        <w:r w:rsidR="006116F3" w:rsidRPr="00291637">
          <w:rPr>
            <w:sz w:val="24"/>
            <w:szCs w:val="24"/>
          </w:rPr>
          <w:instrText xml:space="preserve"> HYPERLINK "https://fame.utb.cz/o-fakulte/uredni-deska/vnitrni-normy-a-predpisy/" </w:instrText>
        </w:r>
        <w:r w:rsidR="006116F3" w:rsidRPr="00291637">
          <w:rPr>
            <w:sz w:val="24"/>
            <w:szCs w:val="24"/>
          </w:rPr>
          <w:fldChar w:fldCharType="separate"/>
        </w:r>
        <w:r w:rsidR="006116F3" w:rsidRPr="00291637">
          <w:rPr>
            <w:rStyle w:val="Hypertextovodkaz"/>
            <w:sz w:val="24"/>
            <w:szCs w:val="24"/>
          </w:rPr>
          <w:t>https://fame.utb.cz/o-fakulte/uredni-deska/vnitrni-normy-a-predpisy/</w:t>
        </w:r>
        <w:r w:rsidR="006116F3" w:rsidRPr="00291637">
          <w:rPr>
            <w:sz w:val="24"/>
            <w:szCs w:val="24"/>
          </w:rPr>
          <w:fldChar w:fldCharType="end"/>
        </w:r>
      </w:ins>
      <w:del w:id="1" w:author="Michal Pilík" w:date="2019-09-04T08:04:00Z">
        <w:r w:rsidR="006116F3" w:rsidDel="006116F3">
          <w:fldChar w:fldCharType="begin"/>
        </w:r>
        <w:r w:rsidR="006116F3" w:rsidDel="006116F3">
          <w:delInstrText xml:space="preserve"> HYPERLINK "https://fame.utb.cz/o-fakulte/uredni-deska/vnitrni-normy-a-predpisy/vnitrni-predpisy/" </w:delInstrText>
        </w:r>
        <w:r w:rsidR="006116F3" w:rsidDel="006116F3">
          <w:fldChar w:fldCharType="separate"/>
        </w:r>
        <w:r w:rsidRPr="00EF07D2" w:rsidDel="006116F3">
          <w:rPr>
            <w:rStyle w:val="Hypertextovodkaz"/>
            <w:sz w:val="24"/>
            <w:szCs w:val="24"/>
          </w:rPr>
          <w:delText>https://fame.utb.cz/o-fakulte/uredni-deska/vnitrni-normy-a-predpisy/vnitrni-predpisy/</w:delText>
        </w:r>
        <w:r w:rsidR="006116F3" w:rsidDel="006116F3">
          <w:rPr>
            <w:rStyle w:val="Hypertextovodkaz"/>
            <w:sz w:val="24"/>
            <w:szCs w:val="24"/>
          </w:rPr>
          <w:fldChar w:fldCharType="end"/>
        </w:r>
      </w:del>
      <w:r w:rsidRPr="00EF07D2">
        <w:rPr>
          <w:sz w:val="24"/>
          <w:szCs w:val="24"/>
        </w:rPr>
        <w:t xml:space="preserve"> </w:t>
      </w:r>
    </w:p>
    <w:p w14:paraId="77468F60" w14:textId="77777777" w:rsidR="00052DD0" w:rsidRDefault="00052DD0" w:rsidP="00052DD0">
      <w:pPr>
        <w:rPr>
          <w:b/>
          <w:sz w:val="28"/>
        </w:rPr>
      </w:pPr>
      <w:r>
        <w:rPr>
          <w:b/>
          <w:sz w:val="28"/>
        </w:rPr>
        <w:t>Odkazy na interní stránky UTB a FaME:</w:t>
      </w:r>
    </w:p>
    <w:p w14:paraId="68F75361" w14:textId="77777777" w:rsidR="00052DD0" w:rsidRDefault="00052DD0" w:rsidP="00052DD0">
      <w:pPr>
        <w:tabs>
          <w:tab w:val="left" w:pos="5387"/>
        </w:tabs>
        <w:rPr>
          <w:b/>
          <w:sz w:val="24"/>
        </w:rPr>
      </w:pPr>
      <w:r>
        <w:rPr>
          <w:b/>
          <w:sz w:val="24"/>
        </w:rPr>
        <w:t>Univerzita Tomáše Bati</w:t>
      </w:r>
      <w:r>
        <w:rPr>
          <w:b/>
          <w:sz w:val="24"/>
        </w:rPr>
        <w:tab/>
        <w:t>LMS Moodle</w:t>
      </w:r>
    </w:p>
    <w:p w14:paraId="734693AA" w14:textId="77777777" w:rsidR="00052DD0" w:rsidRPr="00723898" w:rsidRDefault="003C0F8B" w:rsidP="00052DD0">
      <w:pPr>
        <w:tabs>
          <w:tab w:val="left" w:pos="5387"/>
        </w:tabs>
        <w:rPr>
          <w:b/>
          <w:sz w:val="24"/>
        </w:rPr>
      </w:pPr>
      <w:hyperlink r:id="rId10" w:history="1">
        <w:r w:rsidR="00052DD0" w:rsidRPr="0015624F">
          <w:rPr>
            <w:rStyle w:val="Hypertextovodkaz"/>
          </w:rPr>
          <w:t>https://www.utb.cz/wp-login.php</w:t>
        </w:r>
      </w:hyperlink>
      <w:r w:rsidR="00052DD0">
        <w:rPr>
          <w:sz w:val="24"/>
        </w:rPr>
        <w:t xml:space="preserve"> </w:t>
      </w:r>
      <w:r w:rsidR="00052DD0">
        <w:rPr>
          <w:sz w:val="24"/>
        </w:rPr>
        <w:tab/>
        <w:t>Login: hodnotitel</w:t>
      </w:r>
    </w:p>
    <w:p w14:paraId="759BE261" w14:textId="77777777" w:rsidR="00052DD0" w:rsidRDefault="00052DD0" w:rsidP="00052DD0">
      <w:pPr>
        <w:tabs>
          <w:tab w:val="left" w:pos="5387"/>
        </w:tabs>
        <w:rPr>
          <w:b/>
          <w:sz w:val="24"/>
        </w:rPr>
      </w:pPr>
      <w:r w:rsidRPr="00723898">
        <w:rPr>
          <w:b/>
          <w:sz w:val="24"/>
        </w:rPr>
        <w:t>Fakulta managementu a ekonomiky</w:t>
      </w:r>
      <w:r>
        <w:rPr>
          <w:b/>
          <w:sz w:val="24"/>
        </w:rPr>
        <w:tab/>
      </w:r>
      <w:r w:rsidRPr="0081109A">
        <w:rPr>
          <w:sz w:val="24"/>
        </w:rPr>
        <w:t>Heslo: AkreditaceFame2018</w:t>
      </w:r>
    </w:p>
    <w:p w14:paraId="7848ACBB" w14:textId="77777777" w:rsidR="00052DD0" w:rsidRDefault="003C0F8B" w:rsidP="00052DD0">
      <w:pPr>
        <w:tabs>
          <w:tab w:val="left" w:pos="5387"/>
        </w:tabs>
        <w:rPr>
          <w:sz w:val="24"/>
        </w:rPr>
      </w:pPr>
      <w:hyperlink r:id="rId11" w:history="1">
        <w:r w:rsidR="00052DD0" w:rsidRPr="0015624F">
          <w:rPr>
            <w:rStyle w:val="Hypertextovodkaz"/>
          </w:rPr>
          <w:t>https://fame.utb.cz/wp-login.php</w:t>
        </w:r>
      </w:hyperlink>
      <w:r w:rsidR="00052DD0">
        <w:rPr>
          <w:sz w:val="24"/>
        </w:rPr>
        <w:t xml:space="preserve"> </w:t>
      </w:r>
    </w:p>
    <w:p w14:paraId="171767C4" w14:textId="77777777" w:rsidR="00052DD0" w:rsidRDefault="00052DD0" w:rsidP="00052DD0">
      <w:pPr>
        <w:tabs>
          <w:tab w:val="left" w:pos="5387"/>
        </w:tabs>
        <w:rPr>
          <w:sz w:val="24"/>
        </w:rPr>
      </w:pPr>
      <w:r>
        <w:rPr>
          <w:sz w:val="24"/>
        </w:rPr>
        <w:t>Login: akreditace@utb.cz</w:t>
      </w:r>
    </w:p>
    <w:p w14:paraId="77F477FB" w14:textId="77777777" w:rsidR="00052DD0" w:rsidRDefault="00052DD0" w:rsidP="00052DD0">
      <w:pPr>
        <w:tabs>
          <w:tab w:val="left" w:pos="5387"/>
        </w:tabs>
        <w:spacing w:after="240"/>
        <w:rPr>
          <w:b/>
          <w:sz w:val="28"/>
        </w:rPr>
      </w:pPr>
      <w:r>
        <w:rPr>
          <w:sz w:val="24"/>
        </w:rPr>
        <w:t>Heslo: akreditaceutb062018</w:t>
      </w:r>
    </w:p>
    <w:p w14:paraId="78ABD7B5" w14:textId="4B6F460E" w:rsidR="00052DD0" w:rsidRDefault="00052DD0" w:rsidP="00052DD0">
      <w:pPr>
        <w:spacing w:after="240"/>
        <w:rPr>
          <w:b/>
          <w:sz w:val="28"/>
        </w:rPr>
      </w:pPr>
      <w:r>
        <w:rPr>
          <w:b/>
          <w:sz w:val="28"/>
        </w:rPr>
        <w:t xml:space="preserve">ISCED F: </w:t>
      </w:r>
      <w:r w:rsidR="006160AA">
        <w:rPr>
          <w:b/>
          <w:sz w:val="28"/>
        </w:rPr>
        <w:t>0311</w:t>
      </w:r>
      <w:ins w:id="2" w:author="Michal Pilík" w:date="2019-09-04T08:04:00Z">
        <w:r w:rsidR="006116F3">
          <w:rPr>
            <w:b/>
            <w:sz w:val="28"/>
          </w:rPr>
          <w:t xml:space="preserve"> - Ekonomie</w:t>
        </w:r>
      </w:ins>
      <w:r w:rsidR="006160AA">
        <w:rPr>
          <w:b/>
          <w:sz w:val="28"/>
        </w:rPr>
        <w:t>, 0413</w:t>
      </w:r>
      <w:ins w:id="3" w:author="Michal Pilík" w:date="2019-09-04T08:04:00Z">
        <w:r w:rsidR="006116F3">
          <w:rPr>
            <w:b/>
            <w:sz w:val="28"/>
          </w:rPr>
          <w:t xml:space="preserve"> – Management a správa</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043938" w:rsidRPr="00422F29" w14:paraId="2F0FAF70" w14:textId="77777777" w:rsidTr="00D90878">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73EB9067" w14:textId="77777777" w:rsidR="00043938" w:rsidRPr="00422F29" w:rsidRDefault="00043938" w:rsidP="00D90878">
            <w:pPr>
              <w:jc w:val="both"/>
              <w:rPr>
                <w:b/>
                <w:sz w:val="28"/>
              </w:rPr>
            </w:pPr>
            <w:r w:rsidRPr="00422F29">
              <w:rPr>
                <w:b/>
                <w:sz w:val="28"/>
              </w:rPr>
              <w:lastRenderedPageBreak/>
              <w:t xml:space="preserve">B-I – </w:t>
            </w:r>
            <w:r w:rsidRPr="0042670D">
              <w:rPr>
                <w:b/>
                <w:sz w:val="28"/>
              </w:rPr>
              <w:t>Charakteristika studijního programu</w:t>
            </w:r>
          </w:p>
        </w:tc>
      </w:tr>
      <w:tr w:rsidR="00043938" w:rsidRPr="00422F29" w14:paraId="191FEFCD" w14:textId="77777777" w:rsidTr="00D90878">
        <w:tc>
          <w:tcPr>
            <w:tcW w:w="3168" w:type="dxa"/>
            <w:tcBorders>
              <w:bottom w:val="single" w:sz="2" w:space="0" w:color="auto"/>
            </w:tcBorders>
            <w:shd w:val="clear" w:color="auto" w:fill="F7CAAC"/>
          </w:tcPr>
          <w:p w14:paraId="07CA2472" w14:textId="77777777" w:rsidR="00043938" w:rsidRPr="00422F29" w:rsidRDefault="00043938" w:rsidP="00D90878">
            <w:pPr>
              <w:jc w:val="both"/>
              <w:rPr>
                <w:b/>
              </w:rPr>
            </w:pPr>
            <w:r w:rsidRPr="00422F29">
              <w:rPr>
                <w:b/>
              </w:rPr>
              <w:t>Název studijního programu</w:t>
            </w:r>
          </w:p>
        </w:tc>
        <w:tc>
          <w:tcPr>
            <w:tcW w:w="6117" w:type="dxa"/>
            <w:gridSpan w:val="3"/>
            <w:tcBorders>
              <w:bottom w:val="single" w:sz="2" w:space="0" w:color="auto"/>
            </w:tcBorders>
          </w:tcPr>
          <w:p w14:paraId="70E4EB33" w14:textId="77777777" w:rsidR="00043938" w:rsidRPr="00D103C2" w:rsidRDefault="008A60DB" w:rsidP="00D90878">
            <w:pPr>
              <w:rPr>
                <w:b/>
              </w:rPr>
            </w:pPr>
            <w:r>
              <w:rPr>
                <w:b/>
              </w:rPr>
              <w:t>Economics and Management</w:t>
            </w:r>
          </w:p>
        </w:tc>
      </w:tr>
      <w:tr w:rsidR="00043938" w:rsidRPr="00422F29" w14:paraId="2ED37A35" w14:textId="77777777" w:rsidTr="00D90878">
        <w:tc>
          <w:tcPr>
            <w:tcW w:w="3168" w:type="dxa"/>
            <w:tcBorders>
              <w:bottom w:val="single" w:sz="2" w:space="0" w:color="auto"/>
            </w:tcBorders>
            <w:shd w:val="clear" w:color="auto" w:fill="F7CAAC"/>
          </w:tcPr>
          <w:p w14:paraId="793F5114" w14:textId="77777777" w:rsidR="00043938" w:rsidRPr="00422F29" w:rsidRDefault="00043938" w:rsidP="00D90878">
            <w:pPr>
              <w:jc w:val="both"/>
              <w:rPr>
                <w:b/>
              </w:rPr>
            </w:pPr>
            <w:r w:rsidRPr="00422F29">
              <w:rPr>
                <w:b/>
              </w:rPr>
              <w:t>Typ studijního programu</w:t>
            </w:r>
          </w:p>
        </w:tc>
        <w:tc>
          <w:tcPr>
            <w:tcW w:w="6117" w:type="dxa"/>
            <w:gridSpan w:val="3"/>
            <w:tcBorders>
              <w:bottom w:val="single" w:sz="2" w:space="0" w:color="auto"/>
            </w:tcBorders>
          </w:tcPr>
          <w:p w14:paraId="0D1662A8" w14:textId="77777777" w:rsidR="00043938" w:rsidRPr="00422F29" w:rsidRDefault="00043938" w:rsidP="00D90878">
            <w:r w:rsidRPr="00422F29">
              <w:t xml:space="preserve">doktorský </w:t>
            </w:r>
          </w:p>
        </w:tc>
      </w:tr>
      <w:tr w:rsidR="00043938" w:rsidRPr="00422F29" w14:paraId="7BF8EF54" w14:textId="77777777" w:rsidTr="00D90878">
        <w:tc>
          <w:tcPr>
            <w:tcW w:w="3168" w:type="dxa"/>
            <w:tcBorders>
              <w:bottom w:val="single" w:sz="2" w:space="0" w:color="auto"/>
            </w:tcBorders>
            <w:shd w:val="clear" w:color="auto" w:fill="F7CAAC"/>
          </w:tcPr>
          <w:p w14:paraId="02041F6B" w14:textId="77777777" w:rsidR="00043938" w:rsidRPr="00422F29" w:rsidRDefault="00043938" w:rsidP="00D90878">
            <w:pPr>
              <w:jc w:val="both"/>
              <w:rPr>
                <w:b/>
              </w:rPr>
            </w:pPr>
            <w:r w:rsidRPr="00422F29">
              <w:rPr>
                <w:b/>
              </w:rPr>
              <w:t>Profil studijního programu</w:t>
            </w:r>
          </w:p>
        </w:tc>
        <w:tc>
          <w:tcPr>
            <w:tcW w:w="6117" w:type="dxa"/>
            <w:gridSpan w:val="3"/>
            <w:tcBorders>
              <w:bottom w:val="single" w:sz="2" w:space="0" w:color="auto"/>
            </w:tcBorders>
          </w:tcPr>
          <w:p w14:paraId="73360F61" w14:textId="77777777" w:rsidR="00043938" w:rsidRPr="00422F29" w:rsidRDefault="00043938" w:rsidP="00D90878"/>
        </w:tc>
      </w:tr>
      <w:tr w:rsidR="00043938" w:rsidRPr="00422F29" w14:paraId="0FF4E485" w14:textId="77777777" w:rsidTr="00D90878">
        <w:tc>
          <w:tcPr>
            <w:tcW w:w="3168" w:type="dxa"/>
            <w:tcBorders>
              <w:bottom w:val="single" w:sz="2" w:space="0" w:color="auto"/>
            </w:tcBorders>
            <w:shd w:val="clear" w:color="auto" w:fill="F7CAAC"/>
          </w:tcPr>
          <w:p w14:paraId="18025A6F" w14:textId="77777777" w:rsidR="00043938" w:rsidRPr="00422F29" w:rsidRDefault="00043938" w:rsidP="00D90878">
            <w:pPr>
              <w:jc w:val="both"/>
              <w:rPr>
                <w:b/>
              </w:rPr>
            </w:pPr>
            <w:r w:rsidRPr="00422F29">
              <w:rPr>
                <w:b/>
              </w:rPr>
              <w:t>Forma studia</w:t>
            </w:r>
          </w:p>
        </w:tc>
        <w:tc>
          <w:tcPr>
            <w:tcW w:w="6117" w:type="dxa"/>
            <w:gridSpan w:val="3"/>
            <w:tcBorders>
              <w:bottom w:val="single" w:sz="2" w:space="0" w:color="auto"/>
            </w:tcBorders>
          </w:tcPr>
          <w:p w14:paraId="2D5423F9" w14:textId="77777777" w:rsidR="00043938" w:rsidRPr="00422F29" w:rsidRDefault="00043938" w:rsidP="00D90878">
            <w:r w:rsidRPr="00422F29">
              <w:t xml:space="preserve">prezenční – kombinovaná </w:t>
            </w:r>
          </w:p>
        </w:tc>
      </w:tr>
      <w:tr w:rsidR="00043938" w:rsidRPr="00422F29" w14:paraId="456E7ACE" w14:textId="77777777" w:rsidTr="00D90878">
        <w:tc>
          <w:tcPr>
            <w:tcW w:w="3168" w:type="dxa"/>
            <w:tcBorders>
              <w:bottom w:val="single" w:sz="2" w:space="0" w:color="auto"/>
            </w:tcBorders>
            <w:shd w:val="clear" w:color="auto" w:fill="F7CAAC"/>
          </w:tcPr>
          <w:p w14:paraId="40EF8CB8" w14:textId="77777777" w:rsidR="00043938" w:rsidRPr="00422F29" w:rsidRDefault="00043938" w:rsidP="00D90878">
            <w:pPr>
              <w:jc w:val="both"/>
              <w:rPr>
                <w:b/>
              </w:rPr>
            </w:pPr>
            <w:r w:rsidRPr="00422F29">
              <w:rPr>
                <w:b/>
              </w:rPr>
              <w:t>Standardní doba studia</w:t>
            </w:r>
          </w:p>
        </w:tc>
        <w:tc>
          <w:tcPr>
            <w:tcW w:w="6117" w:type="dxa"/>
            <w:gridSpan w:val="3"/>
            <w:tcBorders>
              <w:bottom w:val="single" w:sz="2" w:space="0" w:color="auto"/>
            </w:tcBorders>
          </w:tcPr>
          <w:p w14:paraId="40F656D8" w14:textId="77777777" w:rsidR="00043938" w:rsidRPr="00422F29" w:rsidRDefault="00043938" w:rsidP="00D90878">
            <w:r w:rsidRPr="00422F29">
              <w:t>4 roky</w:t>
            </w:r>
          </w:p>
        </w:tc>
      </w:tr>
      <w:tr w:rsidR="00043938" w:rsidRPr="00422F29" w14:paraId="7AC30F4E" w14:textId="77777777" w:rsidTr="00D90878">
        <w:tc>
          <w:tcPr>
            <w:tcW w:w="3168" w:type="dxa"/>
            <w:tcBorders>
              <w:bottom w:val="single" w:sz="2" w:space="0" w:color="auto"/>
            </w:tcBorders>
            <w:shd w:val="clear" w:color="auto" w:fill="F7CAAC"/>
          </w:tcPr>
          <w:p w14:paraId="3A69FE9D" w14:textId="77777777" w:rsidR="00043938" w:rsidRPr="00422F29" w:rsidRDefault="00043938" w:rsidP="00D90878">
            <w:pPr>
              <w:jc w:val="both"/>
              <w:rPr>
                <w:b/>
              </w:rPr>
            </w:pPr>
            <w:r w:rsidRPr="00422F29">
              <w:rPr>
                <w:b/>
              </w:rPr>
              <w:t>Jazyk studia</w:t>
            </w:r>
          </w:p>
        </w:tc>
        <w:tc>
          <w:tcPr>
            <w:tcW w:w="6117" w:type="dxa"/>
            <w:gridSpan w:val="3"/>
            <w:tcBorders>
              <w:bottom w:val="single" w:sz="2" w:space="0" w:color="auto"/>
            </w:tcBorders>
          </w:tcPr>
          <w:p w14:paraId="0F599558" w14:textId="77777777" w:rsidR="00043938" w:rsidRPr="00422F29" w:rsidRDefault="00570076" w:rsidP="00D90878">
            <w:r>
              <w:t>anglický</w:t>
            </w:r>
          </w:p>
        </w:tc>
      </w:tr>
      <w:tr w:rsidR="00043938" w:rsidRPr="00422F29" w14:paraId="77A7AF18" w14:textId="77777777" w:rsidTr="00D90878">
        <w:tc>
          <w:tcPr>
            <w:tcW w:w="3168" w:type="dxa"/>
            <w:tcBorders>
              <w:bottom w:val="single" w:sz="2" w:space="0" w:color="auto"/>
            </w:tcBorders>
            <w:shd w:val="clear" w:color="auto" w:fill="F7CAAC"/>
          </w:tcPr>
          <w:p w14:paraId="282F2856" w14:textId="77777777" w:rsidR="00043938" w:rsidRPr="00422F29" w:rsidRDefault="00043938" w:rsidP="00D90878">
            <w:pPr>
              <w:jc w:val="both"/>
              <w:rPr>
                <w:b/>
              </w:rPr>
            </w:pPr>
            <w:r w:rsidRPr="00422F29">
              <w:rPr>
                <w:b/>
              </w:rPr>
              <w:t>Udělovaný akademický titul</w:t>
            </w:r>
          </w:p>
        </w:tc>
        <w:tc>
          <w:tcPr>
            <w:tcW w:w="6117" w:type="dxa"/>
            <w:gridSpan w:val="3"/>
            <w:tcBorders>
              <w:bottom w:val="single" w:sz="2" w:space="0" w:color="auto"/>
            </w:tcBorders>
          </w:tcPr>
          <w:p w14:paraId="342B2E9B" w14:textId="77777777" w:rsidR="00043938" w:rsidRPr="00422F29" w:rsidRDefault="00043938" w:rsidP="00D90878">
            <w:r w:rsidRPr="00422F29">
              <w:t>Ph.D.</w:t>
            </w:r>
          </w:p>
        </w:tc>
      </w:tr>
      <w:tr w:rsidR="00043938" w:rsidRPr="00422F29" w14:paraId="4158630E" w14:textId="77777777" w:rsidTr="00D90878">
        <w:tc>
          <w:tcPr>
            <w:tcW w:w="3168" w:type="dxa"/>
            <w:tcBorders>
              <w:bottom w:val="single" w:sz="2" w:space="0" w:color="auto"/>
            </w:tcBorders>
            <w:shd w:val="clear" w:color="auto" w:fill="F7CAAC"/>
          </w:tcPr>
          <w:p w14:paraId="76F53429" w14:textId="77777777" w:rsidR="00043938" w:rsidRPr="00422F29" w:rsidRDefault="00043938" w:rsidP="00D90878">
            <w:pPr>
              <w:jc w:val="both"/>
              <w:rPr>
                <w:b/>
              </w:rPr>
            </w:pPr>
            <w:r w:rsidRPr="00422F29">
              <w:rPr>
                <w:b/>
              </w:rPr>
              <w:t>Rigorózní řízení</w:t>
            </w:r>
          </w:p>
        </w:tc>
        <w:tc>
          <w:tcPr>
            <w:tcW w:w="1543" w:type="dxa"/>
            <w:tcBorders>
              <w:bottom w:val="single" w:sz="2" w:space="0" w:color="auto"/>
            </w:tcBorders>
          </w:tcPr>
          <w:p w14:paraId="37DF0042" w14:textId="77777777" w:rsidR="00043938" w:rsidRPr="00422F29" w:rsidRDefault="00043938" w:rsidP="00D90878">
            <w:r w:rsidRPr="00422F29">
              <w:t>ne</w:t>
            </w:r>
          </w:p>
        </w:tc>
        <w:tc>
          <w:tcPr>
            <w:tcW w:w="2835" w:type="dxa"/>
            <w:tcBorders>
              <w:bottom w:val="single" w:sz="2" w:space="0" w:color="auto"/>
            </w:tcBorders>
            <w:shd w:val="clear" w:color="auto" w:fill="F7CAAC"/>
          </w:tcPr>
          <w:p w14:paraId="0119A518" w14:textId="77777777" w:rsidR="00043938" w:rsidRPr="00422F29" w:rsidRDefault="00043938" w:rsidP="00D90878">
            <w:pPr>
              <w:rPr>
                <w:b/>
                <w:bCs/>
              </w:rPr>
            </w:pPr>
            <w:r w:rsidRPr="00422F29">
              <w:rPr>
                <w:b/>
                <w:bCs/>
              </w:rPr>
              <w:t>Udělovaný akademický titul</w:t>
            </w:r>
          </w:p>
        </w:tc>
        <w:tc>
          <w:tcPr>
            <w:tcW w:w="1739" w:type="dxa"/>
            <w:tcBorders>
              <w:bottom w:val="single" w:sz="2" w:space="0" w:color="auto"/>
            </w:tcBorders>
          </w:tcPr>
          <w:p w14:paraId="4FDF3746" w14:textId="77777777" w:rsidR="00043938" w:rsidRPr="00422F29" w:rsidRDefault="00043938" w:rsidP="00D90878"/>
        </w:tc>
      </w:tr>
      <w:tr w:rsidR="00043938" w:rsidRPr="00422F29" w14:paraId="72E735C9" w14:textId="77777777" w:rsidTr="00D90878">
        <w:tc>
          <w:tcPr>
            <w:tcW w:w="3168" w:type="dxa"/>
            <w:tcBorders>
              <w:bottom w:val="single" w:sz="2" w:space="0" w:color="auto"/>
            </w:tcBorders>
            <w:shd w:val="clear" w:color="auto" w:fill="F7CAAC"/>
          </w:tcPr>
          <w:p w14:paraId="76DCE13B" w14:textId="77777777" w:rsidR="00043938" w:rsidRPr="00422F29" w:rsidRDefault="00043938" w:rsidP="00D90878">
            <w:pPr>
              <w:jc w:val="both"/>
              <w:rPr>
                <w:b/>
              </w:rPr>
            </w:pPr>
            <w:r w:rsidRPr="00422F29">
              <w:rPr>
                <w:b/>
              </w:rPr>
              <w:t>Garant studijního programu</w:t>
            </w:r>
          </w:p>
        </w:tc>
        <w:tc>
          <w:tcPr>
            <w:tcW w:w="6117" w:type="dxa"/>
            <w:gridSpan w:val="3"/>
            <w:tcBorders>
              <w:bottom w:val="single" w:sz="2" w:space="0" w:color="auto"/>
            </w:tcBorders>
          </w:tcPr>
          <w:p w14:paraId="12B989C6" w14:textId="20EDBCEE" w:rsidR="00043938" w:rsidRPr="008A425D" w:rsidRDefault="00074D7B" w:rsidP="00074D7B">
            <w:pPr>
              <w:rPr>
                <w:b/>
              </w:rPr>
            </w:pPr>
            <w:ins w:id="4" w:author="Pavla Trefilová" w:date="2019-09-05T10:20:00Z">
              <w:r>
                <w:rPr>
                  <w:b/>
                </w:rPr>
                <w:t>prof</w:t>
              </w:r>
            </w:ins>
            <w:del w:id="5" w:author="Pavla Trefilová" w:date="2019-09-05T10:20:00Z">
              <w:r w:rsidR="00174845" w:rsidDel="00074D7B">
                <w:rPr>
                  <w:b/>
                </w:rPr>
                <w:delText>doc</w:delText>
              </w:r>
            </w:del>
            <w:r w:rsidR="00174845">
              <w:rPr>
                <w:b/>
              </w:rPr>
              <w:t>. Ing. Boris Popesko, Ph.D.</w:t>
            </w:r>
          </w:p>
        </w:tc>
      </w:tr>
      <w:tr w:rsidR="00043938" w:rsidRPr="00422F29" w14:paraId="0808A06B"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2B075D73" w14:textId="77777777" w:rsidR="00043938" w:rsidRPr="00422F29" w:rsidRDefault="00043938" w:rsidP="00D90878">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498E150" w14:textId="77777777" w:rsidR="00043938" w:rsidRPr="00422F29" w:rsidRDefault="00043938" w:rsidP="00D90878">
            <w:r w:rsidRPr="00422F29">
              <w:t>ne</w:t>
            </w:r>
          </w:p>
        </w:tc>
      </w:tr>
      <w:tr w:rsidR="00043938" w:rsidRPr="00422F29" w14:paraId="1411E8FA" w14:textId="77777777" w:rsidTr="00D90878">
        <w:tc>
          <w:tcPr>
            <w:tcW w:w="3168" w:type="dxa"/>
            <w:tcBorders>
              <w:top w:val="single" w:sz="2" w:space="0" w:color="auto"/>
              <w:left w:val="single" w:sz="2" w:space="0" w:color="auto"/>
              <w:bottom w:val="single" w:sz="2" w:space="0" w:color="auto"/>
              <w:right w:val="single" w:sz="2" w:space="0" w:color="auto"/>
            </w:tcBorders>
            <w:shd w:val="clear" w:color="auto" w:fill="F7CAAC"/>
          </w:tcPr>
          <w:p w14:paraId="4DFEE0FE" w14:textId="77777777" w:rsidR="00043938" w:rsidRPr="00422F29" w:rsidRDefault="00043938" w:rsidP="00D90878">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460A4BFC" w14:textId="77777777" w:rsidR="00043938" w:rsidRPr="00422F29" w:rsidRDefault="00043938" w:rsidP="00D90878">
            <w:r w:rsidRPr="00422F29">
              <w:t>ne</w:t>
            </w:r>
          </w:p>
        </w:tc>
      </w:tr>
      <w:tr w:rsidR="00043938" w:rsidRPr="00422F29" w14:paraId="2261839A" w14:textId="77777777" w:rsidTr="00D90878">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0E237DEA" w14:textId="77777777" w:rsidR="00043938" w:rsidRPr="00422F29" w:rsidRDefault="00043938" w:rsidP="00D90878">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2A22B3D" w14:textId="77777777" w:rsidR="00043938" w:rsidRPr="00422F29" w:rsidRDefault="00043938" w:rsidP="00D90878"/>
        </w:tc>
      </w:tr>
      <w:tr w:rsidR="00043938" w:rsidRPr="00422F29" w14:paraId="0123AFF2" w14:textId="77777777" w:rsidTr="00D90878">
        <w:tc>
          <w:tcPr>
            <w:tcW w:w="9285" w:type="dxa"/>
            <w:gridSpan w:val="4"/>
            <w:tcBorders>
              <w:top w:val="single" w:sz="2" w:space="0" w:color="auto"/>
            </w:tcBorders>
            <w:shd w:val="clear" w:color="auto" w:fill="F7CAAC"/>
          </w:tcPr>
          <w:p w14:paraId="12026685" w14:textId="77777777" w:rsidR="00043938" w:rsidRPr="00422F29" w:rsidRDefault="00043938" w:rsidP="00D90878">
            <w:pPr>
              <w:jc w:val="both"/>
            </w:pPr>
            <w:r w:rsidRPr="00422F29">
              <w:rPr>
                <w:b/>
              </w:rPr>
              <w:t>Oblast(i) vzdělávání a u kombinovaného studijního programu podíl jednotlivých oblastí vzdělávání v %</w:t>
            </w:r>
          </w:p>
        </w:tc>
      </w:tr>
      <w:tr w:rsidR="00043938" w:rsidRPr="00422F29" w14:paraId="2C1FEE70" w14:textId="77777777" w:rsidTr="00387122">
        <w:trPr>
          <w:trHeight w:val="600"/>
        </w:trPr>
        <w:tc>
          <w:tcPr>
            <w:tcW w:w="9285" w:type="dxa"/>
            <w:gridSpan w:val="4"/>
            <w:shd w:val="clear" w:color="auto" w:fill="FFFFFF"/>
          </w:tcPr>
          <w:p w14:paraId="51219029" w14:textId="77777777" w:rsidR="00387122" w:rsidRDefault="00387122" w:rsidP="00D90878">
            <w:pPr>
              <w:jc w:val="both"/>
            </w:pPr>
          </w:p>
          <w:p w14:paraId="0FA4460C" w14:textId="77777777" w:rsidR="00043938" w:rsidRPr="00422F29" w:rsidRDefault="00387122" w:rsidP="00D90878">
            <w:pPr>
              <w:jc w:val="both"/>
            </w:pPr>
            <w:r w:rsidRPr="00193288">
              <w:t>Ekonomické obory (</w:t>
            </w:r>
            <w:r>
              <w:t>100 %)</w:t>
            </w:r>
          </w:p>
        </w:tc>
      </w:tr>
      <w:tr w:rsidR="00043938" w:rsidRPr="00422F29" w14:paraId="205A9706" w14:textId="77777777" w:rsidTr="00D90878">
        <w:trPr>
          <w:trHeight w:val="70"/>
        </w:trPr>
        <w:tc>
          <w:tcPr>
            <w:tcW w:w="9285" w:type="dxa"/>
            <w:gridSpan w:val="4"/>
            <w:shd w:val="clear" w:color="auto" w:fill="F7CAAC"/>
          </w:tcPr>
          <w:p w14:paraId="600AFB61" w14:textId="77777777" w:rsidR="00043938" w:rsidRPr="00422F29" w:rsidRDefault="00043938" w:rsidP="00D90878">
            <w:r w:rsidRPr="00422F29">
              <w:rPr>
                <w:b/>
              </w:rPr>
              <w:t>Cíle studia ve studijním programu</w:t>
            </w:r>
          </w:p>
        </w:tc>
      </w:tr>
      <w:tr w:rsidR="00043938" w:rsidRPr="00422F29" w14:paraId="69DD4F5C" w14:textId="77777777" w:rsidTr="00D90878">
        <w:trPr>
          <w:trHeight w:val="963"/>
        </w:trPr>
        <w:tc>
          <w:tcPr>
            <w:tcW w:w="9285" w:type="dxa"/>
            <w:gridSpan w:val="4"/>
            <w:shd w:val="clear" w:color="auto" w:fill="FFFFFF"/>
          </w:tcPr>
          <w:p w14:paraId="4E609267" w14:textId="77777777" w:rsidR="00043938" w:rsidRPr="00422F29" w:rsidRDefault="00421E6F" w:rsidP="00387122">
            <w:pPr>
              <w:jc w:val="both"/>
            </w:pPr>
            <w:r w:rsidRPr="00852BA4">
              <w:t>Cílem studijního programu je připravit studenty na budoucí vědecko-výzkumnou a akademickou činnost, případně na manažerskou činnost ve výzkumných institucích, ve finančních, poradenských, průmyslových</w:t>
            </w:r>
            <w:r w:rsidR="00675643" w:rsidRPr="00852BA4">
              <w:t>, veřejnosprávních</w:t>
            </w:r>
            <w:r w:rsidRPr="00852BA4">
              <w:t xml:space="preserve"> nebo neziskových organizacích. Studenti získají znalosti v oblasti realizace vědeckých a výzkumných projektů a metodologie výzkumné práce, s kterou souvisí schopnost řešit konkrétní výzkumný úkol, včetně zpracování a publikace výsledků výzkumu. V rámci programu studenti také získají pokročilé znalosti v oblasti ekonomie, klíčových oblastí managementu a ekonomiky podniku a dalších pokročilých ekonomických disciplín. Cílem je rozvinout a intenzivně posilovat schopnost samostatného rozhodování na základě kritického zhodnocení podkladů a kritické diskuse za využití odborné argumentace, rozvinout a upevnit profesní jazykové kompetence zejména v anglickém jazyce, využívat odpovídajícími způsobem matematicko-statistické metody a specializované programové vybavení. Na základě získaných znalostí a dovedností bude absolvent schopen samostatně rozvíjet systémové disciplíny a řešit samostatné výzkumné problémy a související vědeckovýzkumné otázky. </w:t>
            </w:r>
          </w:p>
        </w:tc>
      </w:tr>
      <w:tr w:rsidR="00043938" w:rsidRPr="00422F29" w14:paraId="5D032361" w14:textId="77777777" w:rsidTr="00D90878">
        <w:trPr>
          <w:trHeight w:val="187"/>
        </w:trPr>
        <w:tc>
          <w:tcPr>
            <w:tcW w:w="9285" w:type="dxa"/>
            <w:gridSpan w:val="4"/>
            <w:shd w:val="clear" w:color="auto" w:fill="F7CAAC"/>
          </w:tcPr>
          <w:p w14:paraId="6A3A635F" w14:textId="77777777" w:rsidR="00043938" w:rsidRPr="00422F29" w:rsidRDefault="00043938" w:rsidP="00D90878">
            <w:pPr>
              <w:jc w:val="both"/>
            </w:pPr>
            <w:r w:rsidRPr="00422F29">
              <w:rPr>
                <w:b/>
              </w:rPr>
              <w:t>Profil absolventa studijního programu</w:t>
            </w:r>
          </w:p>
        </w:tc>
      </w:tr>
      <w:tr w:rsidR="00043938" w:rsidRPr="00422F29" w14:paraId="3B8F16B2" w14:textId="77777777" w:rsidTr="00D90878">
        <w:trPr>
          <w:trHeight w:val="1617"/>
        </w:trPr>
        <w:tc>
          <w:tcPr>
            <w:tcW w:w="9285" w:type="dxa"/>
            <w:gridSpan w:val="4"/>
            <w:shd w:val="clear" w:color="auto" w:fill="FFFFFF"/>
          </w:tcPr>
          <w:p w14:paraId="5C712158" w14:textId="77777777" w:rsidR="00854C04" w:rsidRPr="00852BA4" w:rsidRDefault="00854C04" w:rsidP="00854C04">
            <w:pPr>
              <w:jc w:val="both"/>
            </w:pPr>
            <w:r w:rsidRPr="00852BA4">
              <w:t xml:space="preserve">Absolvent doktorského studijního programu </w:t>
            </w:r>
            <w:r w:rsidR="00DA438E">
              <w:t>Economics and Management</w:t>
            </w:r>
            <w:r w:rsidRPr="00852BA4">
              <w:t xml:space="preserve"> 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B191664" w14:textId="77777777" w:rsidR="00854C04" w:rsidRPr="00852BA4" w:rsidRDefault="00854C04" w:rsidP="00854C04">
            <w:pPr>
              <w:jc w:val="both"/>
            </w:pPr>
            <w:r w:rsidRPr="00852BA4">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0C7CE9FA" w14:textId="77777777" w:rsidR="00854C04" w:rsidRPr="00852BA4" w:rsidRDefault="00854C04" w:rsidP="00854C04">
            <w:pPr>
              <w:jc w:val="both"/>
            </w:pPr>
            <w:r w:rsidRPr="00852BA4">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2F28C1CF" w14:textId="77777777" w:rsidR="00043938" w:rsidRPr="00852BA4" w:rsidRDefault="00043938" w:rsidP="00D90878">
            <w:pPr>
              <w:jc w:val="both"/>
              <w:rPr>
                <w:b/>
                <w:lang w:eastAsia="en-US"/>
              </w:rPr>
            </w:pPr>
          </w:p>
          <w:p w14:paraId="499FFF8F" w14:textId="77777777" w:rsidR="00043938" w:rsidRPr="00852BA4" w:rsidRDefault="00043938" w:rsidP="00D90878">
            <w:pPr>
              <w:jc w:val="both"/>
              <w:rPr>
                <w:b/>
                <w:lang w:eastAsia="en-US"/>
              </w:rPr>
            </w:pPr>
            <w:r w:rsidRPr="00852BA4">
              <w:rPr>
                <w:b/>
                <w:lang w:eastAsia="en-US"/>
              </w:rPr>
              <w:t>Odborné znalosti:</w:t>
            </w:r>
          </w:p>
          <w:p w14:paraId="1A1BF73B" w14:textId="77777777" w:rsidR="00043938" w:rsidRPr="00852BA4" w:rsidRDefault="00043938" w:rsidP="00D90878">
            <w:pPr>
              <w:jc w:val="both"/>
              <w:rPr>
                <w:lang w:eastAsia="en-US"/>
              </w:rPr>
            </w:pPr>
            <w:r w:rsidRPr="00852BA4">
              <w:rPr>
                <w:lang w:eastAsia="en-US"/>
              </w:rPr>
              <w:t>Absolvent doktors</w:t>
            </w:r>
            <w:r w:rsidR="00421E6F" w:rsidRPr="00852BA4">
              <w:rPr>
                <w:lang w:eastAsia="en-US"/>
              </w:rPr>
              <w:t xml:space="preserve">kého studijního programu </w:t>
            </w:r>
            <w:r w:rsidR="00DA438E">
              <w:t>Economics and Management</w:t>
            </w:r>
            <w:r w:rsidRPr="00852BA4">
              <w:rPr>
                <w:lang w:eastAsia="en-US"/>
              </w:rPr>
              <w:t>:</w:t>
            </w:r>
          </w:p>
          <w:p w14:paraId="3DE84396" w14:textId="77777777" w:rsidR="00043938" w:rsidRPr="00852BA4" w:rsidRDefault="00043938" w:rsidP="007D1F4D">
            <w:pPr>
              <w:pStyle w:val="Odstavecseseznamem"/>
              <w:numPr>
                <w:ilvl w:val="0"/>
                <w:numId w:val="16"/>
              </w:numPr>
              <w:jc w:val="both"/>
              <w:rPr>
                <w:lang w:eastAsia="en-US"/>
              </w:rPr>
            </w:pPr>
            <w:r w:rsidRPr="00852BA4">
              <w:rPr>
                <w:lang w:eastAsia="en-US"/>
              </w:rPr>
              <w:t>zná problematiku metodologie výzkumu, využití výzkumných metod a postupů pro řešení výzkumného problému,</w:t>
            </w:r>
          </w:p>
          <w:p w14:paraId="1275B154"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má pokročilé znalosti ekonomie a ekonomických teorií pro identifikaci a formulaci teoretického rámce výzkumného problému a požadovaného cílového řešení výzkumného projektu, </w:t>
            </w:r>
          </w:p>
          <w:p w14:paraId="4820A334" w14:textId="77777777" w:rsidR="00043938" w:rsidRPr="00852BA4" w:rsidRDefault="00043938" w:rsidP="007D1F4D">
            <w:pPr>
              <w:pStyle w:val="Odstavecseseznamem"/>
              <w:numPr>
                <w:ilvl w:val="0"/>
                <w:numId w:val="16"/>
              </w:numPr>
              <w:jc w:val="both"/>
              <w:rPr>
                <w:b/>
              </w:rPr>
            </w:pPr>
            <w:r w:rsidRPr="00852BA4">
              <w:t xml:space="preserve">má komplexní systémový pohled na problematiku </w:t>
            </w:r>
            <w:r w:rsidR="003C2834" w:rsidRPr="00852BA4">
              <w:t xml:space="preserve">managementu a ekonomiky podniku </w:t>
            </w:r>
            <w:r w:rsidRPr="00852BA4">
              <w:t>a umí samostatně řešit otázky jejího rozvoje,</w:t>
            </w:r>
          </w:p>
          <w:p w14:paraId="2721EADE" w14:textId="77777777" w:rsidR="00043938" w:rsidRPr="00852BA4" w:rsidRDefault="00043938" w:rsidP="007D1F4D">
            <w:pPr>
              <w:pStyle w:val="Odstavecseseznamem"/>
              <w:numPr>
                <w:ilvl w:val="0"/>
                <w:numId w:val="16"/>
              </w:numPr>
              <w:jc w:val="both"/>
              <w:rPr>
                <w:lang w:eastAsia="en-US"/>
              </w:rPr>
            </w:pPr>
            <w:r w:rsidRPr="00852BA4">
              <w:rPr>
                <w:lang w:eastAsia="en-US"/>
              </w:rPr>
              <w:t xml:space="preserve">orientuje se v nových trendech, umí predikovat inovační trendy v oblasti </w:t>
            </w:r>
            <w:r w:rsidR="003C2834" w:rsidRPr="00852BA4">
              <w:rPr>
                <w:lang w:eastAsia="en-US"/>
              </w:rPr>
              <w:t>managementu, ekonomiky podniku a dalších ekonomických disciplín, dle zaměření své disertační práce</w:t>
            </w:r>
            <w:r w:rsidRPr="00852BA4">
              <w:rPr>
                <w:lang w:eastAsia="en-US"/>
              </w:rPr>
              <w:t xml:space="preserve"> a využít je pro vědecko-</w:t>
            </w:r>
            <w:r w:rsidRPr="00852BA4">
              <w:rPr>
                <w:lang w:eastAsia="en-US"/>
              </w:rPr>
              <w:lastRenderedPageBreak/>
              <w:t xml:space="preserve">výzkumné a vývojové projekty orientované na zvyšování výkonnosti a efektivnosti procesů podnikatelských </w:t>
            </w:r>
            <w:r w:rsidR="003C2834" w:rsidRPr="00852BA4">
              <w:rPr>
                <w:lang w:eastAsia="en-US"/>
              </w:rPr>
              <w:t xml:space="preserve">a nepodnikatelských </w:t>
            </w:r>
            <w:r w:rsidRPr="00852BA4">
              <w:rPr>
                <w:lang w:eastAsia="en-US"/>
              </w:rPr>
              <w:t>subjektech.</w:t>
            </w:r>
          </w:p>
          <w:p w14:paraId="5B3C0C7B" w14:textId="77777777" w:rsidR="00043938" w:rsidRPr="00852BA4" w:rsidRDefault="00043938" w:rsidP="00D90878">
            <w:pPr>
              <w:pStyle w:val="Odstavecseseznamem"/>
              <w:jc w:val="both"/>
              <w:rPr>
                <w:lang w:eastAsia="en-US"/>
              </w:rPr>
            </w:pPr>
          </w:p>
          <w:p w14:paraId="29B7AF9D" w14:textId="77777777" w:rsidR="00043938" w:rsidRPr="00852BA4" w:rsidRDefault="00043938" w:rsidP="00D90878">
            <w:pPr>
              <w:pStyle w:val="Normlnweb"/>
              <w:spacing w:before="0" w:beforeAutospacing="0" w:after="0" w:afterAutospacing="0"/>
              <w:rPr>
                <w:b/>
                <w:sz w:val="20"/>
                <w:szCs w:val="20"/>
                <w:lang w:eastAsia="en-US"/>
              </w:rPr>
            </w:pPr>
            <w:r w:rsidRPr="00852BA4">
              <w:rPr>
                <w:b/>
                <w:sz w:val="20"/>
                <w:szCs w:val="20"/>
                <w:lang w:eastAsia="en-US"/>
              </w:rPr>
              <w:t>Odborné dovednosti:</w:t>
            </w:r>
          </w:p>
          <w:p w14:paraId="06D8E737" w14:textId="77777777" w:rsidR="003C2834" w:rsidRPr="00852BA4" w:rsidRDefault="00043938" w:rsidP="003C2834">
            <w:pPr>
              <w:pStyle w:val="Normlnweb"/>
              <w:spacing w:before="0" w:beforeAutospacing="0" w:after="0" w:afterAutospacing="0"/>
              <w:rPr>
                <w:sz w:val="20"/>
                <w:szCs w:val="20"/>
              </w:rPr>
            </w:pPr>
            <w:r w:rsidRPr="00852BA4">
              <w:rPr>
                <w:sz w:val="20"/>
                <w:szCs w:val="20"/>
                <w:lang w:eastAsia="en-US"/>
              </w:rPr>
              <w:t>Absolvent doktors</w:t>
            </w:r>
            <w:r w:rsidR="003C2834" w:rsidRPr="00852BA4">
              <w:rPr>
                <w:sz w:val="20"/>
                <w:szCs w:val="20"/>
                <w:lang w:eastAsia="en-US"/>
              </w:rPr>
              <w:t xml:space="preserve">kého studijního programu </w:t>
            </w:r>
            <w:r w:rsidR="00DA438E" w:rsidRPr="00DA438E">
              <w:rPr>
                <w:sz w:val="20"/>
              </w:rPr>
              <w:t>Economics and Management</w:t>
            </w:r>
            <w:r w:rsidRPr="00852BA4">
              <w:rPr>
                <w:sz w:val="20"/>
                <w:szCs w:val="20"/>
                <w:lang w:eastAsia="en-US"/>
              </w:rPr>
              <w:t>:</w:t>
            </w:r>
          </w:p>
          <w:p w14:paraId="4A2ADFE7" w14:textId="77777777" w:rsidR="003C2834" w:rsidRPr="00852BA4" w:rsidRDefault="003C2834" w:rsidP="007D1F4D">
            <w:pPr>
              <w:pStyle w:val="Odstavecseseznamem"/>
              <w:numPr>
                <w:ilvl w:val="0"/>
                <w:numId w:val="17"/>
              </w:numPr>
              <w:jc w:val="both"/>
              <w:rPr>
                <w:lang w:eastAsia="en-US"/>
              </w:rPr>
            </w:pPr>
            <w:r w:rsidRPr="00852BA4">
              <w:rPr>
                <w:lang w:eastAsia="en-US"/>
              </w:rPr>
              <w:t>je schopen samostatně organizovat vědeckovýzkumnou činnost výzkumného týmu a podílet se na prípravě a realizaci výzkuného projektu,</w:t>
            </w:r>
          </w:p>
          <w:p w14:paraId="69DC8039" w14:textId="77777777" w:rsidR="003C2834" w:rsidRPr="00852BA4" w:rsidRDefault="003C2834" w:rsidP="007D1F4D">
            <w:pPr>
              <w:pStyle w:val="Odstavecseseznamem"/>
              <w:numPr>
                <w:ilvl w:val="0"/>
                <w:numId w:val="17"/>
              </w:numPr>
              <w:jc w:val="both"/>
              <w:rPr>
                <w:lang w:eastAsia="en-US"/>
              </w:rPr>
            </w:pPr>
            <w:r w:rsidRPr="00852BA4">
              <w:rPr>
                <w:lang w:eastAsia="en-US"/>
              </w:rPr>
              <w:t>orientuje se v aktuálním vývoji výzkumu v oblasti své specializace,</w:t>
            </w:r>
          </w:p>
          <w:p w14:paraId="4B300CB5" w14:textId="77777777" w:rsidR="00043938" w:rsidRPr="00852BA4" w:rsidRDefault="00043938" w:rsidP="007D1F4D">
            <w:pPr>
              <w:pStyle w:val="Odstavecseseznamem"/>
              <w:numPr>
                <w:ilvl w:val="0"/>
                <w:numId w:val="17"/>
              </w:numPr>
              <w:jc w:val="both"/>
              <w:rPr>
                <w:lang w:eastAsia="en-US"/>
              </w:rPr>
            </w:pPr>
            <w:r w:rsidRPr="00852BA4">
              <w:rPr>
                <w:lang w:eastAsia="en-US"/>
              </w:rPr>
              <w:t>je schopen formulovat výzkumný problém, zpracovat výzkumný záměr a design výzkumu,</w:t>
            </w:r>
          </w:p>
          <w:p w14:paraId="0D645B37" w14:textId="77777777" w:rsidR="00043938" w:rsidRPr="00852BA4" w:rsidRDefault="00043938" w:rsidP="007D1F4D">
            <w:pPr>
              <w:pStyle w:val="Odstavecseseznamem"/>
              <w:numPr>
                <w:ilvl w:val="0"/>
                <w:numId w:val="16"/>
              </w:numPr>
              <w:jc w:val="both"/>
            </w:pPr>
            <w:r w:rsidRPr="00852BA4">
              <w:t>umí pracovat s literárními zdroji a kriticky je zhodnotit,</w:t>
            </w:r>
          </w:p>
          <w:p w14:paraId="5E0C1031" w14:textId="77777777" w:rsidR="00043938" w:rsidRPr="00852BA4" w:rsidRDefault="00043938" w:rsidP="007D1F4D">
            <w:pPr>
              <w:pStyle w:val="Odstavecseseznamem"/>
              <w:numPr>
                <w:ilvl w:val="0"/>
                <w:numId w:val="16"/>
              </w:numPr>
              <w:jc w:val="both"/>
            </w:pPr>
            <w:r w:rsidRPr="00852BA4">
              <w:t xml:space="preserve">ovládá postupy pro výběr výzkumného vzorku, sběr dat, jejich analýzu a zpracování, </w:t>
            </w:r>
          </w:p>
          <w:p w14:paraId="0FD5FF05" w14:textId="77777777" w:rsidR="00043938" w:rsidRPr="00852BA4" w:rsidRDefault="00043938" w:rsidP="007D1F4D">
            <w:pPr>
              <w:pStyle w:val="Odstavecseseznamem"/>
              <w:numPr>
                <w:ilvl w:val="0"/>
                <w:numId w:val="16"/>
              </w:numPr>
              <w:jc w:val="both"/>
            </w:pPr>
            <w:r w:rsidRPr="00852BA4">
              <w:t xml:space="preserve">pro analýzu a zpracování dat využívá adekvátní matematicko-statistické postupy a programové vybavení, </w:t>
            </w:r>
          </w:p>
          <w:p w14:paraId="1FA526C7" w14:textId="77777777" w:rsidR="00043938" w:rsidRPr="00852BA4" w:rsidRDefault="00043938" w:rsidP="007D1F4D">
            <w:pPr>
              <w:pStyle w:val="Odstavecseseznamem"/>
              <w:numPr>
                <w:ilvl w:val="0"/>
                <w:numId w:val="16"/>
              </w:numPr>
              <w:jc w:val="both"/>
            </w:pPr>
            <w:r w:rsidRPr="00852BA4">
              <w:t>umí formulovat vědecké závěry na základě kvalitativní a kvantitativní analytické argumentace,</w:t>
            </w:r>
          </w:p>
          <w:p w14:paraId="1DCD7078" w14:textId="77777777" w:rsidR="00043938" w:rsidRPr="00852BA4" w:rsidRDefault="00043938" w:rsidP="007D1F4D">
            <w:pPr>
              <w:pStyle w:val="Odstavecseseznamem"/>
              <w:numPr>
                <w:ilvl w:val="0"/>
                <w:numId w:val="16"/>
              </w:numPr>
              <w:jc w:val="both"/>
              <w:rPr>
                <w:lang w:eastAsia="en-US"/>
              </w:rPr>
            </w:pPr>
            <w:r w:rsidRPr="00852BA4">
              <w:rPr>
                <w:lang w:eastAsia="en-US"/>
              </w:rPr>
              <w:t>umí dedukovat a komparovat adekvátní závěry a argumentačně navrhovat a ověřit nové postupy</w:t>
            </w:r>
            <w:r w:rsidR="003C2834" w:rsidRPr="00852BA4">
              <w:rPr>
                <w:lang w:eastAsia="en-US"/>
              </w:rPr>
              <w:t>.</w:t>
            </w:r>
          </w:p>
          <w:p w14:paraId="6D606CB4" w14:textId="77777777" w:rsidR="00043938" w:rsidRPr="00852BA4" w:rsidRDefault="00043938" w:rsidP="00D90878">
            <w:pPr>
              <w:pStyle w:val="Odstavecseseznamem"/>
              <w:jc w:val="both"/>
              <w:rPr>
                <w:lang w:eastAsia="en-US"/>
              </w:rPr>
            </w:pPr>
          </w:p>
          <w:p w14:paraId="27372FAD" w14:textId="77777777" w:rsidR="00043938" w:rsidRPr="00852BA4" w:rsidRDefault="00043938" w:rsidP="00D90878">
            <w:pPr>
              <w:jc w:val="both"/>
              <w:rPr>
                <w:b/>
                <w:lang w:eastAsia="en-US"/>
              </w:rPr>
            </w:pPr>
            <w:r w:rsidRPr="00852BA4">
              <w:rPr>
                <w:b/>
                <w:lang w:eastAsia="en-US"/>
              </w:rPr>
              <w:t>Obecné způsobilosti:</w:t>
            </w:r>
          </w:p>
          <w:p w14:paraId="0B2CC41C" w14:textId="77777777" w:rsidR="00043938" w:rsidRPr="00852BA4" w:rsidRDefault="00043938" w:rsidP="00D90878">
            <w:pPr>
              <w:jc w:val="both"/>
              <w:rPr>
                <w:lang w:eastAsia="en-US"/>
              </w:rPr>
            </w:pPr>
            <w:r w:rsidRPr="00852BA4">
              <w:rPr>
                <w:lang w:eastAsia="en-US"/>
              </w:rPr>
              <w:t xml:space="preserve">Absolvent doktorského studijního programu </w:t>
            </w:r>
            <w:r w:rsidR="00DA438E">
              <w:t>Economics and Management</w:t>
            </w:r>
            <w:r w:rsidRPr="00852BA4">
              <w:rPr>
                <w:lang w:eastAsia="en-US"/>
              </w:rPr>
              <w:t>:</w:t>
            </w:r>
          </w:p>
          <w:p w14:paraId="4F6C2BDB" w14:textId="77777777" w:rsidR="00043938" w:rsidRPr="00852BA4" w:rsidRDefault="00043938" w:rsidP="007D1F4D">
            <w:pPr>
              <w:pStyle w:val="Odstavecseseznamem"/>
              <w:numPr>
                <w:ilvl w:val="0"/>
                <w:numId w:val="16"/>
              </w:numPr>
              <w:jc w:val="both"/>
            </w:pPr>
            <w:r w:rsidRPr="00852BA4">
              <w:t>dokáže samostatně získávat další odborné znalosti dovednosti a způsobilosti včetně reflexe vlastních zkušeností, má přehled o relevantních odborných zdrojích takovýchto informací, a dovede kriticky zhodnotit jejich původ a význam,</w:t>
            </w:r>
          </w:p>
          <w:p w14:paraId="03DB478E" w14:textId="77777777" w:rsidR="003C2834" w:rsidRPr="00852BA4" w:rsidRDefault="003C2834" w:rsidP="007D1F4D">
            <w:pPr>
              <w:pStyle w:val="Odstavecseseznamem"/>
              <w:numPr>
                <w:ilvl w:val="0"/>
                <w:numId w:val="16"/>
              </w:numPr>
              <w:jc w:val="both"/>
            </w:pPr>
            <w:r w:rsidRPr="00852BA4">
              <w:t xml:space="preserve">dokáže kriticky zhodnotit význam a aktuálnost daného výzkumného projektu a jeho perspektivu, </w:t>
            </w:r>
          </w:p>
          <w:p w14:paraId="0E54C1A5" w14:textId="77777777" w:rsidR="00043938" w:rsidRPr="00852BA4" w:rsidRDefault="00043938" w:rsidP="007D1F4D">
            <w:pPr>
              <w:pStyle w:val="Odstavecseseznamem"/>
              <w:numPr>
                <w:ilvl w:val="0"/>
                <w:numId w:val="16"/>
              </w:numPr>
              <w:jc w:val="both"/>
            </w:pPr>
            <w:r w:rsidRPr="00852BA4">
              <w:t>má způsobilost pro navrhování nových vědecko-výzkumných témat souvisejících s nejnovějšími trendy v oblasti výzkumu a vývoje,</w:t>
            </w:r>
          </w:p>
          <w:p w14:paraId="64958D1D" w14:textId="77777777" w:rsidR="00043938" w:rsidRPr="00852BA4" w:rsidRDefault="00043938" w:rsidP="007D1F4D">
            <w:pPr>
              <w:pStyle w:val="Odstavecseseznamem"/>
              <w:numPr>
                <w:ilvl w:val="0"/>
                <w:numId w:val="16"/>
              </w:numPr>
              <w:jc w:val="both"/>
            </w:pPr>
            <w:r w:rsidRPr="00852BA4">
              <w:t>má kompetence k řešení složitých manažersko-projektových problémů a rozvíjení tvůrčích aktivit orientovaných na využití nových konceptů, postupů, metrik, jejich optimalizaci a inovaci,</w:t>
            </w:r>
          </w:p>
          <w:p w14:paraId="585377E3" w14:textId="77777777" w:rsidR="00043938" w:rsidRPr="00852BA4" w:rsidRDefault="00043938" w:rsidP="007D1F4D">
            <w:pPr>
              <w:pStyle w:val="Odstavecseseznamem"/>
              <w:numPr>
                <w:ilvl w:val="0"/>
                <w:numId w:val="16"/>
              </w:numPr>
              <w:jc w:val="both"/>
            </w:pPr>
            <w:r w:rsidRPr="00852BA4">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152B1DF4" w14:textId="77777777" w:rsidR="00043938" w:rsidRPr="00852BA4" w:rsidRDefault="00043938" w:rsidP="007D1F4D">
            <w:pPr>
              <w:numPr>
                <w:ilvl w:val="0"/>
                <w:numId w:val="16"/>
              </w:numPr>
            </w:pPr>
            <w:r w:rsidRPr="00852BA4">
              <w:t>je schopen samostatně řešit problémy; volit vhodné způsoby řešení a využít při řešení problémů logické, matematické a empirické postupy,</w:t>
            </w:r>
          </w:p>
          <w:p w14:paraId="3228CEFE" w14:textId="77777777" w:rsidR="00043938" w:rsidRPr="00852BA4" w:rsidRDefault="00043938" w:rsidP="007D1F4D">
            <w:pPr>
              <w:pStyle w:val="Odstavecseseznamem"/>
              <w:numPr>
                <w:ilvl w:val="0"/>
                <w:numId w:val="16"/>
              </w:numPr>
              <w:jc w:val="both"/>
            </w:pPr>
            <w:r w:rsidRPr="00852BA4">
              <w:t>je schopen samostatně a odpovědně se rozhodovat a koordinovat pracovní činnosti v rámci týmové spolupráce,</w:t>
            </w:r>
          </w:p>
          <w:p w14:paraId="6299A656" w14:textId="77777777" w:rsidR="00043938" w:rsidRPr="00852BA4" w:rsidRDefault="00043938" w:rsidP="007D1F4D">
            <w:pPr>
              <w:pStyle w:val="Odstavecseseznamem"/>
              <w:numPr>
                <w:ilvl w:val="0"/>
                <w:numId w:val="16"/>
              </w:numPr>
              <w:jc w:val="both"/>
            </w:pPr>
            <w:r w:rsidRPr="00852BA4">
              <w:t>zvládá prezentovat nabyté znalosti a výsledky výzkumu v anglickém jazyce, a dokáže v tomto jazyce i komunikovat v rámci řídících a organizačních procesů.</w:t>
            </w:r>
          </w:p>
        </w:tc>
      </w:tr>
      <w:tr w:rsidR="00043938" w:rsidRPr="00422F29" w14:paraId="269FDE6B" w14:textId="77777777" w:rsidTr="00D90878">
        <w:trPr>
          <w:trHeight w:val="185"/>
        </w:trPr>
        <w:tc>
          <w:tcPr>
            <w:tcW w:w="9285" w:type="dxa"/>
            <w:gridSpan w:val="4"/>
            <w:shd w:val="clear" w:color="auto" w:fill="F7CAAC"/>
          </w:tcPr>
          <w:p w14:paraId="7B668240" w14:textId="77777777" w:rsidR="00043938" w:rsidRPr="00422F29" w:rsidRDefault="00043938" w:rsidP="00D90878">
            <w:pPr>
              <w:jc w:val="both"/>
            </w:pPr>
            <w:r w:rsidRPr="00422F29">
              <w:rPr>
                <w:b/>
              </w:rPr>
              <w:lastRenderedPageBreak/>
              <w:t>Pravidla a podmínky pro tvorbu studijních plánů</w:t>
            </w:r>
          </w:p>
        </w:tc>
      </w:tr>
      <w:tr w:rsidR="00043938" w:rsidRPr="00422F29" w14:paraId="3614340A" w14:textId="77777777" w:rsidTr="00D90878">
        <w:trPr>
          <w:trHeight w:val="941"/>
        </w:trPr>
        <w:tc>
          <w:tcPr>
            <w:tcW w:w="9285" w:type="dxa"/>
            <w:gridSpan w:val="4"/>
            <w:shd w:val="clear" w:color="auto" w:fill="FFFFFF"/>
          </w:tcPr>
          <w:p w14:paraId="5E246A70" w14:textId="77777777" w:rsidR="00043938" w:rsidRPr="00422F29" w:rsidRDefault="00043938" w:rsidP="00E67B05">
            <w:pPr>
              <w:jc w:val="both"/>
            </w:pPr>
            <w:r w:rsidRPr="00422F29">
              <w:t xml:space="preserve">Student vytváří individuální studijní plán ze všech </w:t>
            </w:r>
            <w:r>
              <w:t>pěti</w:t>
            </w:r>
            <w:r w:rsidRPr="00422F29">
              <w:t xml:space="preserve"> povinných studijních předmětů, ke kterým přidává ve studijní části </w:t>
            </w:r>
            <w:r w:rsidR="00E67B05" w:rsidRPr="00852BA4">
              <w:t>jeden ze tří</w:t>
            </w:r>
            <w:r w:rsidRPr="00852BA4">
              <w:t xml:space="preserve"> předmětů z nabídky povinně volitelných. Součástí individuálního studijního plánu jsou další povinnosti související s tvůrčí a pedagogickou činností na školícím pracovišti a složením státní závěrečné zkoušky a obhajobou disertační práce.</w:t>
            </w:r>
          </w:p>
        </w:tc>
      </w:tr>
      <w:tr w:rsidR="00043938" w:rsidRPr="00422F29" w14:paraId="3945853D" w14:textId="77777777" w:rsidTr="00D90878">
        <w:trPr>
          <w:trHeight w:val="258"/>
        </w:trPr>
        <w:tc>
          <w:tcPr>
            <w:tcW w:w="9285" w:type="dxa"/>
            <w:gridSpan w:val="4"/>
            <w:shd w:val="clear" w:color="auto" w:fill="F7CAAC"/>
          </w:tcPr>
          <w:p w14:paraId="401D25F2" w14:textId="77777777" w:rsidR="00043938" w:rsidRPr="00422F29" w:rsidRDefault="00043938" w:rsidP="00D90878">
            <w:pPr>
              <w:jc w:val="both"/>
            </w:pPr>
            <w:r w:rsidRPr="00422F29">
              <w:rPr>
                <w:b/>
              </w:rPr>
              <w:t>Podmínky k přijetí ke studiu</w:t>
            </w:r>
          </w:p>
        </w:tc>
      </w:tr>
      <w:tr w:rsidR="00043938" w:rsidRPr="00422F29" w14:paraId="39E6974C" w14:textId="77777777" w:rsidTr="00D90878">
        <w:trPr>
          <w:trHeight w:val="1327"/>
        </w:trPr>
        <w:tc>
          <w:tcPr>
            <w:tcW w:w="9285" w:type="dxa"/>
            <w:gridSpan w:val="4"/>
            <w:shd w:val="clear" w:color="auto" w:fill="FFFFFF"/>
          </w:tcPr>
          <w:p w14:paraId="3B154436" w14:textId="77777777" w:rsidR="00043938" w:rsidRPr="00422F29" w:rsidRDefault="00043938" w:rsidP="00D90878">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w:t>
            </w:r>
            <w:r>
              <w:t xml:space="preserve">v kontextu </w:t>
            </w:r>
            <w:r w:rsidRPr="00422F29">
              <w:t xml:space="preserve">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w:t>
            </w:r>
            <w:r>
              <w:t xml:space="preserve">osobní prezentace </w:t>
            </w:r>
            <w:r w:rsidRPr="00422F29">
              <w:t>v průběhu přijímacího řízení a přínosů přijetí pro FaME. Je vytvořeno pořadí studentů a studenti s nejlepšími předpoklady pro úspěšné absolvování DSP jsou navrženi na přijetí.</w:t>
            </w:r>
          </w:p>
        </w:tc>
      </w:tr>
      <w:tr w:rsidR="00043938" w:rsidRPr="00422F29" w14:paraId="6562A966" w14:textId="77777777" w:rsidTr="00D90878">
        <w:trPr>
          <w:trHeight w:val="268"/>
        </w:trPr>
        <w:tc>
          <w:tcPr>
            <w:tcW w:w="9285" w:type="dxa"/>
            <w:gridSpan w:val="4"/>
            <w:shd w:val="clear" w:color="auto" w:fill="F7CAAC"/>
          </w:tcPr>
          <w:p w14:paraId="5E47039E" w14:textId="77777777" w:rsidR="00043938" w:rsidRPr="00422F29" w:rsidRDefault="00043938" w:rsidP="00D90878">
            <w:pPr>
              <w:rPr>
                <w:b/>
              </w:rPr>
            </w:pPr>
            <w:r w:rsidRPr="00422F29">
              <w:rPr>
                <w:b/>
              </w:rPr>
              <w:t>Návaznost na další typy studijních programů</w:t>
            </w:r>
          </w:p>
        </w:tc>
      </w:tr>
      <w:tr w:rsidR="00B86AE9" w:rsidRPr="00422F29" w14:paraId="2E94757B" w14:textId="77777777" w:rsidTr="00B86AE9">
        <w:trPr>
          <w:trHeight w:val="268"/>
        </w:trPr>
        <w:tc>
          <w:tcPr>
            <w:tcW w:w="9285" w:type="dxa"/>
            <w:gridSpan w:val="4"/>
            <w:tcBorders>
              <w:top w:val="single" w:sz="4" w:space="0" w:color="auto"/>
              <w:left w:val="single" w:sz="4" w:space="0" w:color="auto"/>
              <w:bottom w:val="single" w:sz="4" w:space="0" w:color="auto"/>
              <w:right w:val="single" w:sz="4" w:space="0" w:color="auto"/>
            </w:tcBorders>
            <w:shd w:val="clear" w:color="auto" w:fill="auto"/>
          </w:tcPr>
          <w:p w14:paraId="1509A891" w14:textId="77777777" w:rsidR="00B86AE9" w:rsidRPr="00422F29" w:rsidRDefault="00B86AE9" w:rsidP="00B86AE9">
            <w:pPr>
              <w:rPr>
                <w:b/>
              </w:rPr>
            </w:pPr>
          </w:p>
        </w:tc>
      </w:tr>
    </w:tbl>
    <w:p w14:paraId="106BA902" w14:textId="77777777" w:rsidR="00043938" w:rsidRDefault="00043938" w:rsidP="00043938"/>
    <w:p w14:paraId="0D3F637B" w14:textId="77777777" w:rsidR="00B86AE9" w:rsidRDefault="00B86AE9" w:rsidP="00043938"/>
    <w:p w14:paraId="53D83089" w14:textId="77777777" w:rsidR="00387122" w:rsidRDefault="00387122">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043938" w:rsidRPr="00422F29" w14:paraId="2D7BA0F4" w14:textId="77777777" w:rsidTr="00D90878">
        <w:tc>
          <w:tcPr>
            <w:tcW w:w="9285" w:type="dxa"/>
            <w:gridSpan w:val="2"/>
            <w:tcBorders>
              <w:bottom w:val="double" w:sz="4" w:space="0" w:color="auto"/>
            </w:tcBorders>
            <w:shd w:val="clear" w:color="auto" w:fill="BDD6EE"/>
          </w:tcPr>
          <w:p w14:paraId="27CAE338" w14:textId="77777777" w:rsidR="00043938" w:rsidRPr="00422F29" w:rsidRDefault="00043938" w:rsidP="00D90878">
            <w:pPr>
              <w:jc w:val="both"/>
              <w:rPr>
                <w:b/>
                <w:sz w:val="28"/>
              </w:rPr>
            </w:pPr>
            <w:r w:rsidRPr="00422F29">
              <w:rPr>
                <w:b/>
                <w:sz w:val="28"/>
              </w:rPr>
              <w:lastRenderedPageBreak/>
              <w:t>B-IIb – Studijní plány a návrh témat prací (doktorské studijní programy)</w:t>
            </w:r>
          </w:p>
        </w:tc>
      </w:tr>
      <w:tr w:rsidR="00043938" w:rsidRPr="00422F29" w14:paraId="6E64E6D8" w14:textId="77777777" w:rsidTr="00D90878">
        <w:tc>
          <w:tcPr>
            <w:tcW w:w="3510" w:type="dxa"/>
            <w:shd w:val="clear" w:color="auto" w:fill="F7CAAC"/>
          </w:tcPr>
          <w:p w14:paraId="7ADA80A9" w14:textId="77777777" w:rsidR="00043938" w:rsidRPr="00422F29" w:rsidRDefault="00043938" w:rsidP="00D90878">
            <w:pPr>
              <w:jc w:val="both"/>
              <w:rPr>
                <w:b/>
              </w:rPr>
            </w:pPr>
            <w:r w:rsidRPr="00422F29">
              <w:rPr>
                <w:b/>
              </w:rPr>
              <w:t>Studijní povinnosti</w:t>
            </w:r>
          </w:p>
        </w:tc>
        <w:tc>
          <w:tcPr>
            <w:tcW w:w="5775" w:type="dxa"/>
            <w:tcBorders>
              <w:bottom w:val="nil"/>
            </w:tcBorders>
          </w:tcPr>
          <w:p w14:paraId="2B86D34C" w14:textId="77777777" w:rsidR="00043938" w:rsidRPr="00422F29" w:rsidRDefault="00043938" w:rsidP="00D90878">
            <w:pPr>
              <w:jc w:val="both"/>
            </w:pPr>
          </w:p>
        </w:tc>
      </w:tr>
      <w:tr w:rsidR="00043938" w:rsidRPr="00422F29" w14:paraId="5911FB43" w14:textId="77777777" w:rsidTr="00D90878">
        <w:trPr>
          <w:trHeight w:val="567"/>
        </w:trPr>
        <w:tc>
          <w:tcPr>
            <w:tcW w:w="9285" w:type="dxa"/>
            <w:gridSpan w:val="2"/>
            <w:tcBorders>
              <w:top w:val="nil"/>
            </w:tcBorders>
          </w:tcPr>
          <w:p w14:paraId="2FF8DD50" w14:textId="77777777" w:rsidR="00043938" w:rsidRPr="0061175F" w:rsidRDefault="00043938" w:rsidP="00D90878">
            <w:pPr>
              <w:jc w:val="both"/>
            </w:pPr>
            <w:r w:rsidRPr="0061175F">
              <w:t xml:space="preserve">Studijní plán doktorského studijního programu </w:t>
            </w:r>
            <w:r w:rsidR="00CD595C">
              <w:t>Economics and Management</w:t>
            </w:r>
            <w:r>
              <w:t xml:space="preserve"> </w:t>
            </w:r>
            <w:r w:rsidRPr="001A7A57">
              <w:rPr>
                <w:b/>
              </w:rPr>
              <w:t>v prezenční formě studia</w:t>
            </w:r>
            <w:r>
              <w:t xml:space="preserve"> </w:t>
            </w:r>
            <w:r w:rsidRPr="0061175F">
              <w:t>se skládá z následujících předmětů:</w:t>
            </w:r>
          </w:p>
          <w:p w14:paraId="794F0ED1" w14:textId="77777777" w:rsidR="00043938" w:rsidRDefault="00043938"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2943D0" w:rsidRPr="002943D0" w14:paraId="28912B99" w14:textId="77777777" w:rsidTr="002943D0">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68F85013"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1924D55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3518A4A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0D704EF1"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Rozsah</w:t>
                  </w:r>
                </w:p>
              </w:tc>
            </w:tr>
            <w:tr w:rsidR="002943D0" w:rsidRPr="002943D0" w14:paraId="619C97B3" w14:textId="77777777" w:rsidTr="002943D0">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6442615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2943D0" w:rsidRPr="002943D0" w14:paraId="7E1FBE49" w14:textId="77777777" w:rsidTr="00387122">
              <w:trPr>
                <w:trHeight w:val="261"/>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4F74931B" w14:textId="77777777" w:rsidR="002943D0" w:rsidRPr="002943D0" w:rsidRDefault="008A60DB" w:rsidP="002943D0">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463C4DEC" w14:textId="3469C9A0" w:rsidR="002943D0" w:rsidRPr="002943D0" w:rsidRDefault="002943D0" w:rsidP="002943D0">
                  <w:pPr>
                    <w:rPr>
                      <w:rFonts w:ascii="Calibri" w:hAnsi="Calibri" w:cs="Calibri"/>
                      <w:color w:val="000000"/>
                    </w:rPr>
                  </w:pPr>
                  <w:r w:rsidRPr="002943D0">
                    <w:rPr>
                      <w:rFonts w:ascii="Calibri" w:hAnsi="Calibri" w:cs="Calibri"/>
                      <w:color w:val="000000"/>
                    </w:rPr>
                    <w:t>doc.</w:t>
                  </w:r>
                  <w:ins w:id="6" w:author="Pavla Trefilová" w:date="2019-09-05T10:20:00Z">
                    <w:r w:rsidR="00074D7B">
                      <w:rPr>
                        <w:rFonts w:ascii="Calibri" w:hAnsi="Calibri" w:cs="Calibri"/>
                        <w:color w:val="000000"/>
                      </w:rPr>
                      <w:t xml:space="preserve"> Ing. Zuzana</w:t>
                    </w:r>
                  </w:ins>
                  <w:r w:rsidRPr="002943D0">
                    <w:rPr>
                      <w:rFonts w:ascii="Calibri" w:hAnsi="Calibri" w:cs="Calibri"/>
                      <w:color w:val="000000"/>
                    </w:rPr>
                    <w:t xml:space="preserve"> Dohnalová</w:t>
                  </w:r>
                  <w:ins w:id="7" w:author="Pavla Trefilová" w:date="2019-09-05T10:20:00Z">
                    <w:r w:rsidR="00074D7B">
                      <w:rPr>
                        <w:rFonts w:ascii="Calibri" w:hAnsi="Calibri" w:cs="Calibri"/>
                        <w:color w:val="000000"/>
                      </w:rPr>
                      <w:t>, Ph.D.</w:t>
                    </w:r>
                  </w:ins>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12862BC8" w14:textId="5B76B1B5" w:rsidR="002943D0" w:rsidRPr="002943D0" w:rsidRDefault="00074D7B" w:rsidP="002943D0">
                  <w:pPr>
                    <w:rPr>
                      <w:rFonts w:ascii="Calibri" w:hAnsi="Calibri" w:cs="Calibri"/>
                      <w:color w:val="000000"/>
                    </w:rPr>
                  </w:pPr>
                  <w:ins w:id="8" w:author="Pavla Trefilová" w:date="2019-09-05T10:21:00Z">
                    <w:r w:rsidRPr="002943D0">
                      <w:rPr>
                        <w:rFonts w:ascii="Calibri" w:hAnsi="Calibri" w:cs="Calibri"/>
                        <w:color w:val="000000"/>
                      </w:rPr>
                      <w:t>doc.</w:t>
                    </w:r>
                    <w:r>
                      <w:rPr>
                        <w:rFonts w:ascii="Calibri" w:hAnsi="Calibri" w:cs="Calibri"/>
                        <w:color w:val="000000"/>
                      </w:rPr>
                      <w:t xml:space="preserve"> Ing. Zuzana</w:t>
                    </w:r>
                    <w:r w:rsidRPr="002943D0">
                      <w:rPr>
                        <w:rFonts w:ascii="Calibri" w:hAnsi="Calibri" w:cs="Calibri"/>
                        <w:color w:val="000000"/>
                      </w:rPr>
                      <w:t xml:space="preserve"> Dohnalová</w:t>
                    </w:r>
                    <w:r>
                      <w:rPr>
                        <w:rFonts w:ascii="Calibri" w:hAnsi="Calibri" w:cs="Calibri"/>
                        <w:color w:val="000000"/>
                      </w:rPr>
                      <w:t>, Ph.D.</w:t>
                    </w:r>
                  </w:ins>
                  <w:del w:id="9" w:author="Pavla Trefilová" w:date="2019-09-05T10:21:00Z">
                    <w:r w:rsidR="002943D0" w:rsidRPr="002943D0" w:rsidDel="00074D7B">
                      <w:rPr>
                        <w:rFonts w:ascii="Calibri" w:hAnsi="Calibri" w:cs="Calibri"/>
                        <w:color w:val="000000"/>
                      </w:rPr>
                      <w:delText>doc. Dohnalová</w:delText>
                    </w:r>
                  </w:del>
                </w:p>
              </w:tc>
              <w:tc>
                <w:tcPr>
                  <w:tcW w:w="960" w:type="dxa"/>
                  <w:tcBorders>
                    <w:top w:val="nil"/>
                    <w:left w:val="nil"/>
                    <w:bottom w:val="single" w:sz="8" w:space="0" w:color="auto"/>
                    <w:right w:val="single" w:sz="12" w:space="0" w:color="auto"/>
                  </w:tcBorders>
                  <w:shd w:val="clear" w:color="auto" w:fill="auto"/>
                  <w:vAlign w:val="center"/>
                  <w:hideMark/>
                </w:tcPr>
                <w:p w14:paraId="404A515A"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58844B62" w14:textId="77777777" w:rsidTr="00387122">
              <w:trPr>
                <w:trHeight w:val="262"/>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22D3F97F" w14:textId="77777777" w:rsidR="002943D0" w:rsidRPr="002943D0" w:rsidRDefault="008A60DB" w:rsidP="002943D0">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39174418" w14:textId="045C720E" w:rsidR="002943D0" w:rsidRPr="002943D0" w:rsidRDefault="002943D0" w:rsidP="002943D0">
                  <w:pPr>
                    <w:rPr>
                      <w:rFonts w:ascii="Calibri" w:hAnsi="Calibri" w:cs="Calibri"/>
                      <w:color w:val="000000"/>
                    </w:rPr>
                  </w:pPr>
                  <w:r w:rsidRPr="002943D0">
                    <w:rPr>
                      <w:rFonts w:ascii="Calibri" w:hAnsi="Calibri" w:cs="Calibri"/>
                      <w:color w:val="000000"/>
                    </w:rPr>
                    <w:t>doc.</w:t>
                  </w:r>
                  <w:ins w:id="10" w:author="Pavla Trefilová" w:date="2019-09-05T10:21:00Z">
                    <w:r w:rsidR="00074D7B">
                      <w:rPr>
                        <w:rFonts w:ascii="Calibri" w:hAnsi="Calibri" w:cs="Calibri"/>
                        <w:color w:val="000000"/>
                      </w:rPr>
                      <w:t xml:space="preserve"> Ing. Jena</w:t>
                    </w:r>
                  </w:ins>
                  <w:r w:rsidRPr="002943D0">
                    <w:rPr>
                      <w:rFonts w:ascii="Calibri" w:hAnsi="Calibri" w:cs="Calibri"/>
                      <w:color w:val="000000"/>
                    </w:rPr>
                    <w:t xml:space="preserve"> Švarcová</w:t>
                  </w:r>
                  <w:ins w:id="11" w:author="Pavla Trefilová" w:date="2019-09-05T10:21:00Z">
                    <w:r w:rsidR="00074D7B">
                      <w:rPr>
                        <w:rFonts w:ascii="Calibri" w:hAnsi="Calibri" w:cs="Calibri"/>
                        <w:color w:val="000000"/>
                      </w:rPr>
                      <w:t>, Ph.D.</w:t>
                    </w:r>
                  </w:ins>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4C9C2715" w14:textId="27E836A3"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12" w:author="Pavla Trefilová" w:date="2019-09-05T10:21:00Z">
                    <w:r w:rsidR="00074D7B">
                      <w:rPr>
                        <w:rFonts w:ascii="Calibri" w:hAnsi="Calibri" w:cs="Calibri"/>
                        <w:color w:val="000000"/>
                      </w:rPr>
                      <w:t xml:space="preserve">Ing. Jena </w:t>
                    </w:r>
                  </w:ins>
                  <w:r w:rsidRPr="002943D0">
                    <w:rPr>
                      <w:rFonts w:ascii="Calibri" w:hAnsi="Calibri" w:cs="Calibri"/>
                      <w:color w:val="000000"/>
                    </w:rPr>
                    <w:t>Švarcová</w:t>
                  </w:r>
                  <w:ins w:id="13" w:author="Pavla Trefilová" w:date="2019-09-05T10:21:00Z">
                    <w:r w:rsidR="00074D7B">
                      <w:rPr>
                        <w:rFonts w:ascii="Calibri" w:hAnsi="Calibri" w:cs="Calibri"/>
                        <w:color w:val="000000"/>
                      </w:rPr>
                      <w:t>, Ph.D.</w:t>
                    </w:r>
                  </w:ins>
                </w:p>
              </w:tc>
              <w:tc>
                <w:tcPr>
                  <w:tcW w:w="960" w:type="dxa"/>
                  <w:tcBorders>
                    <w:top w:val="nil"/>
                    <w:left w:val="nil"/>
                    <w:bottom w:val="single" w:sz="8" w:space="0" w:color="auto"/>
                    <w:right w:val="single" w:sz="12" w:space="0" w:color="auto"/>
                  </w:tcBorders>
                  <w:shd w:val="clear" w:color="auto" w:fill="auto"/>
                  <w:vAlign w:val="center"/>
                  <w:hideMark/>
                </w:tcPr>
                <w:p w14:paraId="1D942CB8"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20h</w:t>
                  </w:r>
                </w:p>
              </w:tc>
            </w:tr>
            <w:tr w:rsidR="002943D0" w:rsidRPr="002943D0" w14:paraId="0E93329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64CE5CF" w14:textId="77777777" w:rsidR="002943D0" w:rsidRPr="002943D0" w:rsidRDefault="008A60DB" w:rsidP="00D06350">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2F193607" w14:textId="50F1109B" w:rsidR="002943D0" w:rsidRPr="002943D0" w:rsidRDefault="002943D0" w:rsidP="00D06350">
                  <w:pPr>
                    <w:rPr>
                      <w:rFonts w:ascii="Calibri" w:hAnsi="Calibri" w:cs="Calibri"/>
                      <w:color w:val="000000"/>
                    </w:rPr>
                  </w:pPr>
                  <w:r w:rsidRPr="002943D0">
                    <w:rPr>
                      <w:rFonts w:ascii="Calibri" w:hAnsi="Calibri" w:cs="Calibri"/>
                      <w:color w:val="000000"/>
                    </w:rPr>
                    <w:t xml:space="preserve">prof. </w:t>
                  </w:r>
                  <w:ins w:id="14" w:author="Pavla Trefilová" w:date="2019-09-05T10:21:00Z">
                    <w:r w:rsidR="00074D7B">
                      <w:rPr>
                        <w:rFonts w:ascii="Calibri" w:hAnsi="Calibri" w:cs="Calibri"/>
                        <w:color w:val="000000"/>
                      </w:rPr>
                      <w:t xml:space="preserve">dr. Ing. Drahomíra </w:t>
                    </w:r>
                  </w:ins>
                  <w:r w:rsidRPr="002943D0">
                    <w:rPr>
                      <w:rFonts w:ascii="Calibri" w:hAnsi="Calibri" w:cs="Calibri"/>
                      <w:color w:val="000000"/>
                    </w:rPr>
                    <w:t xml:space="preserve">Pavelková (60 %), Ing. </w:t>
                  </w:r>
                  <w:ins w:id="15" w:author="Pavla Trefilová" w:date="2019-09-05T10:21:00Z">
                    <w:r w:rsidR="00074D7B">
                      <w:rPr>
                        <w:rFonts w:ascii="Calibri" w:hAnsi="Calibri" w:cs="Calibri"/>
                        <w:color w:val="000000"/>
                      </w:rPr>
                      <w:t xml:space="preserve">Lubor </w:t>
                    </w:r>
                  </w:ins>
                  <w:r w:rsidRPr="002943D0">
                    <w:rPr>
                      <w:rFonts w:ascii="Calibri" w:hAnsi="Calibri" w:cs="Calibri"/>
                      <w:color w:val="000000"/>
                    </w:rPr>
                    <w:t xml:space="preserve">Homolka, Ph.D. (30 %), PhDr. </w:t>
                  </w:r>
                  <w:ins w:id="16" w:author="Pavla Trefilová" w:date="2019-09-05T10:26:00Z">
                    <w:r w:rsidR="00074D7B">
                      <w:rPr>
                        <w:rFonts w:ascii="Calibri" w:hAnsi="Calibri" w:cs="Calibri"/>
                        <w:color w:val="000000"/>
                      </w:rPr>
                      <w:t xml:space="preserve">Ondřej </w:t>
                    </w:r>
                  </w:ins>
                  <w:r w:rsidRPr="002943D0">
                    <w:rPr>
                      <w:rFonts w:ascii="Calibri" w:hAnsi="Calibri" w:cs="Calibri"/>
                      <w:color w:val="000000"/>
                    </w:rPr>
                    <w:t>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753A7FBC" w14:textId="504748F1" w:rsidR="002943D0" w:rsidRPr="002943D0" w:rsidRDefault="002943D0" w:rsidP="00D06350">
                  <w:pPr>
                    <w:rPr>
                      <w:rFonts w:ascii="Calibri" w:hAnsi="Calibri" w:cs="Calibri"/>
                      <w:color w:val="000000"/>
                    </w:rPr>
                  </w:pPr>
                  <w:r w:rsidRPr="002943D0">
                    <w:rPr>
                      <w:rFonts w:ascii="Calibri" w:hAnsi="Calibri" w:cs="Calibri"/>
                      <w:color w:val="000000"/>
                    </w:rPr>
                    <w:t xml:space="preserve">prof. </w:t>
                  </w:r>
                  <w:ins w:id="17" w:author="Pavla Trefilová" w:date="2019-09-05T10:21:00Z">
                    <w:r w:rsidR="00074D7B">
                      <w:rPr>
                        <w:rFonts w:ascii="Calibri" w:hAnsi="Calibri" w:cs="Calibri"/>
                        <w:color w:val="000000"/>
                      </w:rPr>
                      <w:t xml:space="preserve">dr. Ing. Drahomíra </w:t>
                    </w:r>
                  </w:ins>
                  <w:r w:rsidRPr="002943D0">
                    <w:rPr>
                      <w:rFonts w:ascii="Calibri" w:hAnsi="Calibri" w:cs="Calibri"/>
                      <w:color w:val="000000"/>
                    </w:rPr>
                    <w:t>Pavelková</w:t>
                  </w:r>
                </w:p>
              </w:tc>
              <w:tc>
                <w:tcPr>
                  <w:tcW w:w="960" w:type="dxa"/>
                  <w:tcBorders>
                    <w:top w:val="nil"/>
                    <w:left w:val="nil"/>
                    <w:bottom w:val="nil"/>
                    <w:right w:val="single" w:sz="12" w:space="0" w:color="auto"/>
                  </w:tcBorders>
                  <w:shd w:val="clear" w:color="auto" w:fill="auto"/>
                  <w:vAlign w:val="center"/>
                  <w:hideMark/>
                </w:tcPr>
                <w:p w14:paraId="60433D4A"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 </w:t>
                  </w:r>
                </w:p>
              </w:tc>
            </w:tr>
            <w:tr w:rsidR="002943D0" w:rsidRPr="002943D0" w14:paraId="3BCB6637" w14:textId="77777777" w:rsidTr="008A60DB">
              <w:trPr>
                <w:trHeight w:val="300"/>
              </w:trPr>
              <w:tc>
                <w:tcPr>
                  <w:tcW w:w="4160" w:type="dxa"/>
                  <w:tcBorders>
                    <w:top w:val="nil"/>
                    <w:left w:val="single" w:sz="12" w:space="0" w:color="auto"/>
                    <w:bottom w:val="nil"/>
                    <w:right w:val="single" w:sz="8" w:space="0" w:color="auto"/>
                  </w:tcBorders>
                  <w:shd w:val="clear" w:color="auto" w:fill="auto"/>
                  <w:noWrap/>
                  <w:vAlign w:val="center"/>
                </w:tcPr>
                <w:p w14:paraId="4008F4F1"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32A9A7D4"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1984788" w14:textId="77777777" w:rsidR="002943D0" w:rsidRPr="002943D0" w:rsidRDefault="002943D0" w:rsidP="00D06350">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9FD0C3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40h</w:t>
                  </w:r>
                </w:p>
              </w:tc>
            </w:tr>
            <w:tr w:rsidR="002943D0" w:rsidRPr="002943D0" w14:paraId="53D2E0C1" w14:textId="77777777" w:rsidTr="00387122">
              <w:trPr>
                <w:trHeight w:val="300"/>
              </w:trPr>
              <w:tc>
                <w:tcPr>
                  <w:tcW w:w="4160" w:type="dxa"/>
                  <w:tcBorders>
                    <w:top w:val="nil"/>
                    <w:left w:val="single" w:sz="12" w:space="0" w:color="auto"/>
                    <w:bottom w:val="single" w:sz="4" w:space="0" w:color="auto"/>
                    <w:right w:val="single" w:sz="8" w:space="0" w:color="auto"/>
                  </w:tcBorders>
                  <w:shd w:val="clear" w:color="auto" w:fill="auto"/>
                  <w:noWrap/>
                  <w:vAlign w:val="center"/>
                </w:tcPr>
                <w:p w14:paraId="051D0E98" w14:textId="77777777" w:rsidR="002943D0" w:rsidRPr="008A60DB" w:rsidRDefault="002943D0" w:rsidP="008A60DB">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46C5A30D" w14:textId="77777777" w:rsidR="002943D0" w:rsidRPr="002943D0" w:rsidRDefault="002943D0" w:rsidP="00D06350">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70D0EA7" w14:textId="77777777" w:rsidR="002943D0" w:rsidRPr="002943D0" w:rsidRDefault="002943D0" w:rsidP="00D06350">
                  <w:pPr>
                    <w:rPr>
                      <w:rFonts w:ascii="Calibri" w:hAnsi="Calibri" w:cs="Calibri"/>
                      <w:color w:val="000000"/>
                    </w:rPr>
                  </w:pPr>
                </w:p>
              </w:tc>
              <w:tc>
                <w:tcPr>
                  <w:tcW w:w="960" w:type="dxa"/>
                  <w:tcBorders>
                    <w:top w:val="nil"/>
                    <w:left w:val="nil"/>
                    <w:bottom w:val="single" w:sz="4" w:space="0" w:color="auto"/>
                    <w:right w:val="single" w:sz="12" w:space="0" w:color="auto"/>
                  </w:tcBorders>
                  <w:shd w:val="clear" w:color="auto" w:fill="auto"/>
                  <w:hideMark/>
                </w:tcPr>
                <w:p w14:paraId="3AF7E9D8" w14:textId="77777777" w:rsidR="002943D0" w:rsidRPr="002943D0" w:rsidRDefault="002943D0" w:rsidP="00D06350">
                  <w:pPr>
                    <w:rPr>
                      <w:rFonts w:ascii="Calibri" w:hAnsi="Calibri" w:cs="Calibri"/>
                      <w:color w:val="000000"/>
                      <w:sz w:val="22"/>
                      <w:szCs w:val="22"/>
                    </w:rPr>
                  </w:pPr>
                  <w:r w:rsidRPr="002943D0">
                    <w:rPr>
                      <w:rFonts w:ascii="Calibri" w:hAnsi="Calibri" w:cs="Calibri"/>
                      <w:color w:val="000000"/>
                      <w:sz w:val="22"/>
                      <w:szCs w:val="22"/>
                    </w:rPr>
                    <w:t> </w:t>
                  </w:r>
                </w:p>
              </w:tc>
            </w:tr>
            <w:tr w:rsidR="008A60DB" w:rsidRPr="002943D0" w14:paraId="4F2AE0D6" w14:textId="77777777" w:rsidTr="00387122">
              <w:trPr>
                <w:trHeight w:val="300"/>
              </w:trPr>
              <w:tc>
                <w:tcPr>
                  <w:tcW w:w="4160" w:type="dxa"/>
                  <w:tcBorders>
                    <w:top w:val="single" w:sz="4" w:space="0" w:color="auto"/>
                    <w:left w:val="single" w:sz="12" w:space="0" w:color="auto"/>
                    <w:bottom w:val="nil"/>
                    <w:right w:val="single" w:sz="8" w:space="0" w:color="auto"/>
                  </w:tcBorders>
                  <w:shd w:val="clear" w:color="auto" w:fill="auto"/>
                  <w:noWrap/>
                  <w:hideMark/>
                </w:tcPr>
                <w:p w14:paraId="5C052B6C" w14:textId="77777777" w:rsidR="008A60DB" w:rsidRPr="00C56747" w:rsidRDefault="000B222A" w:rsidP="008A60DB">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4D5FA9DF" w14:textId="7B32A16B" w:rsidR="008A60DB" w:rsidRPr="002943D0" w:rsidRDefault="008A60DB" w:rsidP="008A60DB">
                  <w:pPr>
                    <w:rPr>
                      <w:rFonts w:ascii="Calibri" w:hAnsi="Calibri" w:cs="Calibri"/>
                      <w:color w:val="000000"/>
                    </w:rPr>
                  </w:pPr>
                  <w:r w:rsidRPr="002943D0">
                    <w:rPr>
                      <w:rFonts w:ascii="Calibri" w:hAnsi="Calibri" w:cs="Calibri"/>
                      <w:color w:val="000000"/>
                    </w:rPr>
                    <w:t xml:space="preserve">Mgr. </w:t>
                  </w:r>
                  <w:ins w:id="18" w:author="Pavla Trefilová" w:date="2019-09-05T10:26:00Z">
                    <w:r w:rsidR="00074D7B">
                      <w:rPr>
                        <w:rFonts w:ascii="Calibri" w:hAnsi="Calibri" w:cs="Calibri"/>
                        <w:color w:val="000000"/>
                      </w:rPr>
                      <w:t xml:space="preserve">Hana </w:t>
                    </w:r>
                  </w:ins>
                  <w:r w:rsidRPr="002943D0">
                    <w:rPr>
                      <w:rFonts w:ascii="Calibri" w:hAnsi="Calibri" w:cs="Calibri"/>
                      <w:color w:val="000000"/>
                    </w:rPr>
                    <w:t>Atcheson (100 %)</w:t>
                  </w:r>
                </w:p>
              </w:tc>
              <w:tc>
                <w:tcPr>
                  <w:tcW w:w="1540" w:type="dxa"/>
                  <w:tcBorders>
                    <w:top w:val="nil"/>
                    <w:left w:val="nil"/>
                    <w:bottom w:val="nil"/>
                    <w:right w:val="single" w:sz="12" w:space="0" w:color="auto"/>
                  </w:tcBorders>
                  <w:shd w:val="clear" w:color="auto" w:fill="auto"/>
                  <w:noWrap/>
                  <w:vAlign w:val="center"/>
                  <w:hideMark/>
                </w:tcPr>
                <w:p w14:paraId="6A04AF78" w14:textId="0DB68AB3" w:rsidR="008A60DB" w:rsidRPr="002943D0" w:rsidRDefault="008A60DB" w:rsidP="008A60DB">
                  <w:pPr>
                    <w:rPr>
                      <w:rFonts w:ascii="Calibri" w:hAnsi="Calibri" w:cs="Calibri"/>
                      <w:color w:val="000000"/>
                    </w:rPr>
                  </w:pPr>
                  <w:r w:rsidRPr="002943D0">
                    <w:rPr>
                      <w:rFonts w:ascii="Calibri" w:hAnsi="Calibri" w:cs="Calibri"/>
                      <w:color w:val="000000"/>
                    </w:rPr>
                    <w:t>Mgr.</w:t>
                  </w:r>
                  <w:ins w:id="19" w:author="Pavla Trefilová" w:date="2019-09-05T10:26:00Z">
                    <w:r w:rsidR="00074D7B">
                      <w:rPr>
                        <w:rFonts w:ascii="Calibri" w:hAnsi="Calibri" w:cs="Calibri"/>
                        <w:color w:val="000000"/>
                      </w:rPr>
                      <w:t xml:space="preserve"> Hana</w:t>
                    </w:r>
                  </w:ins>
                  <w:r w:rsidRPr="002943D0">
                    <w:rPr>
                      <w:rFonts w:ascii="Calibri" w:hAnsi="Calibri" w:cs="Calibri"/>
                      <w:color w:val="000000"/>
                    </w:rPr>
                    <w:t xml:space="preserve"> Atcheson</w:t>
                  </w:r>
                </w:p>
              </w:tc>
              <w:tc>
                <w:tcPr>
                  <w:tcW w:w="960" w:type="dxa"/>
                  <w:tcBorders>
                    <w:top w:val="single" w:sz="4" w:space="0" w:color="auto"/>
                    <w:left w:val="nil"/>
                    <w:bottom w:val="nil"/>
                    <w:right w:val="single" w:sz="12" w:space="0" w:color="auto"/>
                  </w:tcBorders>
                  <w:shd w:val="clear" w:color="auto" w:fill="auto"/>
                  <w:vAlign w:val="center"/>
                  <w:hideMark/>
                </w:tcPr>
                <w:p w14:paraId="50CC782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60h</w:t>
                  </w:r>
                </w:p>
              </w:tc>
            </w:tr>
            <w:tr w:rsidR="008A60DB" w:rsidRPr="002943D0" w14:paraId="51540B85"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3B005C11"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17D8C85A" w14:textId="2F3CC58F" w:rsidR="008A60DB" w:rsidRPr="002943D0" w:rsidRDefault="008A60DB" w:rsidP="008A60DB">
                  <w:pPr>
                    <w:rPr>
                      <w:rFonts w:ascii="Calibri" w:hAnsi="Calibri" w:cs="Calibri"/>
                      <w:color w:val="000000"/>
                    </w:rPr>
                  </w:pPr>
                  <w:r w:rsidRPr="002943D0">
                    <w:rPr>
                      <w:rFonts w:ascii="Calibri" w:hAnsi="Calibri" w:cs="Calibri"/>
                      <w:color w:val="000000"/>
                    </w:rPr>
                    <w:t xml:space="preserve">Mgr. </w:t>
                  </w:r>
                  <w:ins w:id="20" w:author="Pavla Trefilová" w:date="2019-09-05T10:27:00Z">
                    <w:r w:rsidR="00074D7B">
                      <w:rPr>
                        <w:rFonts w:ascii="Calibri" w:hAnsi="Calibri" w:cs="Calibri"/>
                        <w:color w:val="000000"/>
                      </w:rPr>
                      <w:t xml:space="preserve">Jana </w:t>
                    </w:r>
                  </w:ins>
                  <w:r w:rsidRPr="002943D0">
                    <w:rPr>
                      <w:rFonts w:ascii="Calibri" w:hAnsi="Calibri" w:cs="Calibri"/>
                      <w:color w:val="000000"/>
                    </w:rPr>
                    <w:t>Orsavová</w:t>
                  </w:r>
                  <w:ins w:id="21" w:author="Pavla Trefilová" w:date="2019-09-05T10:27:00Z">
                    <w:r w:rsidR="00074D7B">
                      <w:rPr>
                        <w:rFonts w:ascii="Calibri" w:hAnsi="Calibri" w:cs="Calibri"/>
                        <w:color w:val="000000"/>
                      </w:rPr>
                      <w:t>, Ph.D.</w:t>
                    </w:r>
                  </w:ins>
                </w:p>
              </w:tc>
              <w:tc>
                <w:tcPr>
                  <w:tcW w:w="1540" w:type="dxa"/>
                  <w:tcBorders>
                    <w:top w:val="nil"/>
                    <w:left w:val="nil"/>
                    <w:bottom w:val="nil"/>
                    <w:right w:val="single" w:sz="12" w:space="0" w:color="auto"/>
                  </w:tcBorders>
                  <w:shd w:val="clear" w:color="auto" w:fill="auto"/>
                  <w:noWrap/>
                  <w:vAlign w:val="center"/>
                  <w:hideMark/>
                </w:tcPr>
                <w:p w14:paraId="728AE5C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559F0A1E"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172E6D19"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204AD95E" w14:textId="77777777" w:rsidR="008A60DB" w:rsidRPr="00C56747" w:rsidRDefault="008A60DB"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72819BC6" w14:textId="5C6618D6" w:rsidR="008A60DB" w:rsidRPr="002943D0" w:rsidRDefault="00074D7B" w:rsidP="008A60DB">
                  <w:pPr>
                    <w:rPr>
                      <w:rFonts w:ascii="Calibri" w:hAnsi="Calibri" w:cs="Calibri"/>
                      <w:color w:val="000000"/>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8A60DB" w:rsidRPr="002943D0">
                    <w:rPr>
                      <w:rFonts w:ascii="Calibri" w:hAnsi="Calibri" w:cs="Calibri"/>
                      <w:color w:val="000000"/>
                    </w:rPr>
                    <w:t xml:space="preserve">Ing. </w:t>
                  </w:r>
                  <w:ins w:id="22" w:author="Pavla Trefilová" w:date="2019-09-05T10:27:00Z">
                    <w:r>
                      <w:rPr>
                        <w:rFonts w:ascii="Calibri" w:hAnsi="Calibri" w:cs="Calibri"/>
                        <w:color w:val="000000"/>
                      </w:rPr>
                      <w:t xml:space="preserve">Dagmar </w:t>
                    </w:r>
                  </w:ins>
                  <w:r w:rsidR="008A60DB" w:rsidRPr="002943D0">
                    <w:rPr>
                      <w:rFonts w:ascii="Calibri" w:hAnsi="Calibri" w:cs="Calibri"/>
                      <w:color w:val="000000"/>
                    </w:rPr>
                    <w:t>Svobodová, MSc.</w:t>
                  </w:r>
                  <w:r>
                    <w:rPr>
                      <w:rFonts w:ascii="Calibri" w:hAnsi="Calibri" w:cs="Calibri"/>
                      <w:color w:val="000000"/>
                    </w:rPr>
                    <w:fldChar w:fldCharType="end"/>
                  </w:r>
                </w:p>
              </w:tc>
              <w:tc>
                <w:tcPr>
                  <w:tcW w:w="1540" w:type="dxa"/>
                  <w:tcBorders>
                    <w:top w:val="nil"/>
                    <w:left w:val="nil"/>
                    <w:bottom w:val="nil"/>
                    <w:right w:val="single" w:sz="12" w:space="0" w:color="auto"/>
                  </w:tcBorders>
                  <w:shd w:val="clear" w:color="auto" w:fill="auto"/>
                  <w:noWrap/>
                  <w:vAlign w:val="center"/>
                  <w:hideMark/>
                </w:tcPr>
                <w:p w14:paraId="7141F6B5"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AA280A8"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6DE91787"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B1C172B" w14:textId="77777777" w:rsidR="008A60DB" w:rsidRPr="00C56747" w:rsidRDefault="007E612C" w:rsidP="007D1F4D">
                  <w:pPr>
                    <w:pStyle w:val="Odstavecseseznamem"/>
                    <w:numPr>
                      <w:ilvl w:val="0"/>
                      <w:numId w:val="19"/>
                    </w:numPr>
                    <w:rPr>
                      <w:rFonts w:cstheme="minorHAnsi"/>
                      <w:b/>
                    </w:rPr>
                  </w:pPr>
                  <w:r>
                    <w:rPr>
                      <w:rFonts w:asciiTheme="minorHAnsi" w:hAnsiTheme="minorHAnsi" w:cstheme="minorHAnsi"/>
                      <w:b/>
                    </w:rPr>
                    <w:t>Academic W</w:t>
                  </w:r>
                  <w:r w:rsidR="008A60DB"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2FB1CA94"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52B55047"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0D59CB2"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8A60DB" w:rsidRPr="002943D0" w14:paraId="2AD4BC43"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2387F18" w14:textId="77777777" w:rsidR="008A60DB"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6C7088AB" w14:textId="77777777" w:rsidR="008A60DB" w:rsidRPr="002943D0" w:rsidRDefault="008A60DB" w:rsidP="008A60DB">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3437F6DE" w14:textId="77777777" w:rsidR="008A60DB" w:rsidRPr="002943D0" w:rsidRDefault="008A60DB" w:rsidP="008A60DB">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206681B" w14:textId="77777777" w:rsidR="008A60DB" w:rsidRPr="002943D0" w:rsidRDefault="008A60DB" w:rsidP="008A60DB">
                  <w:pPr>
                    <w:jc w:val="center"/>
                    <w:rPr>
                      <w:rFonts w:ascii="Calibri" w:hAnsi="Calibri" w:cs="Calibri"/>
                      <w:b/>
                      <w:bCs/>
                      <w:color w:val="000000"/>
                    </w:rPr>
                  </w:pPr>
                  <w:r w:rsidRPr="002943D0">
                    <w:rPr>
                      <w:rFonts w:ascii="Calibri" w:hAnsi="Calibri" w:cs="Calibri"/>
                      <w:b/>
                      <w:bCs/>
                      <w:color w:val="000000"/>
                    </w:rPr>
                    <w:t> </w:t>
                  </w:r>
                </w:p>
              </w:tc>
            </w:tr>
            <w:tr w:rsidR="00381666" w:rsidRPr="002943D0" w14:paraId="067F9672"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3E4711C2"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47811AE4" w14:textId="1AA6155C" w:rsidR="00381666" w:rsidRPr="002943D0" w:rsidRDefault="00381666" w:rsidP="00381666">
                  <w:pPr>
                    <w:rPr>
                      <w:rFonts w:ascii="Calibri" w:hAnsi="Calibri" w:cs="Calibri"/>
                      <w:color w:val="000000"/>
                    </w:rPr>
                  </w:pPr>
                  <w:r w:rsidRPr="002943D0">
                    <w:rPr>
                      <w:rFonts w:ascii="Calibri" w:hAnsi="Calibri" w:cs="Calibri"/>
                      <w:color w:val="000000"/>
                    </w:rPr>
                    <w:t xml:space="preserve">doc. </w:t>
                  </w:r>
                  <w:ins w:id="23" w:author="Pavla Trefilová" w:date="2019-09-05T10:27:00Z">
                    <w:r w:rsidR="00074D7B">
                      <w:rPr>
                        <w:rFonts w:ascii="Calibri" w:hAnsi="Calibri" w:cs="Calibri"/>
                        <w:color w:val="000000"/>
                      </w:rPr>
                      <w:t xml:space="preserve">Ing. David </w:t>
                    </w:r>
                  </w:ins>
                  <w:r w:rsidRPr="002943D0">
                    <w:rPr>
                      <w:rFonts w:ascii="Calibri" w:hAnsi="Calibri" w:cs="Calibri"/>
                      <w:color w:val="000000"/>
                    </w:rPr>
                    <w:t>Tuček</w:t>
                  </w:r>
                  <w:ins w:id="24" w:author="Pavla Trefilová" w:date="2019-09-05T10:27:00Z">
                    <w:r w:rsidR="00074D7B">
                      <w:rPr>
                        <w:rFonts w:ascii="Calibri" w:hAnsi="Calibri" w:cs="Calibri"/>
                        <w:color w:val="000000"/>
                      </w:rPr>
                      <w:t>, Ph.D.</w:t>
                    </w:r>
                  </w:ins>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3EF16762" w14:textId="4B13AECB" w:rsidR="00381666" w:rsidRPr="002943D0" w:rsidRDefault="00381666" w:rsidP="00381666">
                  <w:pPr>
                    <w:rPr>
                      <w:rFonts w:ascii="Calibri" w:hAnsi="Calibri" w:cs="Calibri"/>
                      <w:color w:val="000000"/>
                    </w:rPr>
                  </w:pPr>
                  <w:r w:rsidRPr="002943D0">
                    <w:rPr>
                      <w:rFonts w:ascii="Calibri" w:hAnsi="Calibri" w:cs="Calibri"/>
                      <w:color w:val="000000"/>
                    </w:rPr>
                    <w:t xml:space="preserve">doc. </w:t>
                  </w:r>
                  <w:ins w:id="25" w:author="Pavla Trefilová" w:date="2019-09-05T10:27:00Z">
                    <w:r w:rsidR="00074D7B">
                      <w:rPr>
                        <w:rFonts w:ascii="Calibri" w:hAnsi="Calibri" w:cs="Calibri"/>
                        <w:color w:val="000000"/>
                      </w:rPr>
                      <w:t xml:space="preserve">Ing. David </w:t>
                    </w:r>
                  </w:ins>
                  <w:r w:rsidRPr="002943D0">
                    <w:rPr>
                      <w:rFonts w:ascii="Calibri" w:hAnsi="Calibri" w:cs="Calibri"/>
                      <w:color w:val="000000"/>
                    </w:rPr>
                    <w:t>Tuček</w:t>
                  </w:r>
                  <w:ins w:id="26" w:author="Pavla Trefilová" w:date="2019-09-05T10:27:00Z">
                    <w:r w:rsidR="00074D7B">
                      <w:rPr>
                        <w:rFonts w:ascii="Calibri" w:hAnsi="Calibri" w:cs="Calibri"/>
                        <w:color w:val="000000"/>
                      </w:rPr>
                      <w:t>, Ph.D.</w:t>
                    </w:r>
                  </w:ins>
                </w:p>
              </w:tc>
              <w:tc>
                <w:tcPr>
                  <w:tcW w:w="960" w:type="dxa"/>
                  <w:tcBorders>
                    <w:top w:val="nil"/>
                    <w:left w:val="nil"/>
                    <w:bottom w:val="nil"/>
                    <w:right w:val="single" w:sz="12" w:space="0" w:color="auto"/>
                  </w:tcBorders>
                  <w:shd w:val="clear" w:color="auto" w:fill="auto"/>
                  <w:vAlign w:val="center"/>
                  <w:hideMark/>
                </w:tcPr>
                <w:p w14:paraId="4E17EA2D"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20 h</w:t>
                  </w:r>
                </w:p>
              </w:tc>
            </w:tr>
            <w:tr w:rsidR="00381666" w:rsidRPr="002943D0" w14:paraId="56F13A97"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7BB3B93" w14:textId="77777777" w:rsidR="00381666" w:rsidRPr="002943D0" w:rsidRDefault="00381666" w:rsidP="00381666">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14E95E08" w14:textId="5BF843F5" w:rsidR="00381666" w:rsidRDefault="00074D7B" w:rsidP="00381666">
                  <w:pPr>
                    <w:rPr>
                      <w:rFonts w:ascii="Calibri" w:hAnsi="Calibri" w:cs="Calibri"/>
                      <w:color w:val="000000"/>
                    </w:rPr>
                  </w:pPr>
                  <w:ins w:id="27" w:author="Pavla Trefilová" w:date="2019-09-05T10:28:00Z">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Pr>
                        <w:rFonts w:ascii="Calibri" w:hAnsi="Calibri" w:cs="Calibri"/>
                        <w:color w:val="000000"/>
                      </w:rPr>
                      <w:t xml:space="preserve"> </w:t>
                    </w:r>
                  </w:ins>
                  <w:del w:id="28" w:author="Pavla Trefilová" w:date="2019-09-05T10:28:00Z">
                    <w:r w:rsidR="00381666" w:rsidRPr="002943D0" w:rsidDel="00074D7B">
                      <w:rPr>
                        <w:rFonts w:ascii="Calibri" w:hAnsi="Calibri" w:cs="Calibri"/>
                        <w:color w:val="000000"/>
                      </w:rPr>
                      <w:delText xml:space="preserve">doc. Rajnoha </w:delText>
                    </w:r>
                  </w:del>
                  <w:r w:rsidR="00381666" w:rsidRPr="002943D0">
                    <w:rPr>
                      <w:rFonts w:ascii="Calibri" w:hAnsi="Calibri" w:cs="Calibri"/>
                      <w:color w:val="000000"/>
                    </w:rPr>
                    <w:t>(</w:t>
                  </w:r>
                  <w:r w:rsidR="00381666">
                    <w:rPr>
                      <w:rFonts w:ascii="Calibri" w:hAnsi="Calibri" w:cs="Calibri"/>
                      <w:color w:val="000000"/>
                    </w:rPr>
                    <w:t>1</w:t>
                  </w:r>
                  <w:r w:rsidR="00381666" w:rsidRPr="002943D0">
                    <w:rPr>
                      <w:rFonts w:ascii="Calibri" w:hAnsi="Calibri" w:cs="Calibri"/>
                      <w:color w:val="000000"/>
                    </w:rPr>
                    <w:t>0%)</w:t>
                  </w:r>
                </w:p>
                <w:p w14:paraId="57C91466" w14:textId="5B53F073" w:rsidR="00381666" w:rsidRDefault="00074D7B" w:rsidP="00381666">
                  <w:pPr>
                    <w:rPr>
                      <w:rFonts w:ascii="Calibri" w:hAnsi="Calibri" w:cs="Calibri"/>
                      <w:color w:val="000000"/>
                    </w:rPr>
                  </w:pPr>
                  <w:ins w:id="29" w:author="Pavla Trefilová" w:date="2019-09-05T10:28:00Z">
                    <w:r>
                      <w:rPr>
                        <w:rFonts w:ascii="Calibri" w:hAnsi="Calibri" w:cs="Calibri"/>
                        <w:color w:val="000000"/>
                      </w:rPr>
                      <w:t xml:space="preserve">prof. Ing. Boris Popesko, Ph.D. </w:t>
                    </w:r>
                  </w:ins>
                  <w:del w:id="30" w:author="Pavla Trefilová" w:date="2019-09-05T10:28:00Z">
                    <w:r w:rsidR="00381666" w:rsidDel="00074D7B">
                      <w:rPr>
                        <w:rFonts w:ascii="Calibri" w:hAnsi="Calibri" w:cs="Calibri"/>
                        <w:color w:val="000000"/>
                      </w:rPr>
                      <w:delText xml:space="preserve">doc. Popesko </w:delText>
                    </w:r>
                  </w:del>
                  <w:r w:rsidR="00381666">
                    <w:rPr>
                      <w:rFonts w:ascii="Calibri" w:hAnsi="Calibri" w:cs="Calibri"/>
                      <w:color w:val="000000"/>
                    </w:rPr>
                    <w:t>(10%)</w:t>
                  </w:r>
                </w:p>
                <w:p w14:paraId="58206F6F" w14:textId="12436C5E" w:rsidR="00381666" w:rsidRDefault="00381666" w:rsidP="00381666">
                  <w:pPr>
                    <w:rPr>
                      <w:rFonts w:ascii="Calibri" w:hAnsi="Calibri" w:cs="Calibri"/>
                      <w:color w:val="000000"/>
                    </w:rPr>
                  </w:pPr>
                  <w:r>
                    <w:rPr>
                      <w:rFonts w:ascii="Calibri" w:hAnsi="Calibri" w:cs="Calibri"/>
                      <w:color w:val="000000"/>
                    </w:rPr>
                    <w:t xml:space="preserve">doc. </w:t>
                  </w:r>
                  <w:ins w:id="31" w:author="Pavla Trefilová" w:date="2019-09-05T10:28:00Z">
                    <w:r w:rsidR="00074D7B">
                      <w:rPr>
                        <w:rFonts w:ascii="Calibri" w:hAnsi="Calibri" w:cs="Calibri"/>
                        <w:color w:val="000000"/>
                      </w:rPr>
                      <w:t xml:space="preserve">PhDr. Ing. Aleš </w:t>
                    </w:r>
                  </w:ins>
                  <w:r>
                    <w:rPr>
                      <w:rFonts w:ascii="Calibri" w:hAnsi="Calibri" w:cs="Calibri"/>
                      <w:color w:val="000000"/>
                    </w:rPr>
                    <w:t>Gregar</w:t>
                  </w:r>
                  <w:ins w:id="32" w:author="Pavla Trefilová" w:date="2019-09-05T10:29:00Z">
                    <w:r w:rsidR="00074D7B">
                      <w:rPr>
                        <w:rFonts w:ascii="Calibri" w:hAnsi="Calibri" w:cs="Calibri"/>
                        <w:color w:val="000000"/>
                      </w:rPr>
                      <w:t>, CSc.</w:t>
                    </w:r>
                  </w:ins>
                  <w:r>
                    <w:rPr>
                      <w:rFonts w:ascii="Calibri" w:hAnsi="Calibri" w:cs="Calibri"/>
                      <w:color w:val="000000"/>
                    </w:rPr>
                    <w:t xml:space="preserve"> (10%)</w:t>
                  </w:r>
                </w:p>
                <w:p w14:paraId="6F5FE21E" w14:textId="0C4C868C" w:rsidR="00381666" w:rsidRPr="002943D0" w:rsidRDefault="00381666" w:rsidP="00381666">
                  <w:pPr>
                    <w:rPr>
                      <w:rFonts w:ascii="Calibri" w:hAnsi="Calibri" w:cs="Calibri"/>
                      <w:color w:val="000000"/>
                    </w:rPr>
                  </w:pPr>
                  <w:r>
                    <w:rPr>
                      <w:rFonts w:ascii="Calibri" w:hAnsi="Calibri" w:cs="Calibri"/>
                      <w:color w:val="000000"/>
                    </w:rPr>
                    <w:t xml:space="preserve">doc. </w:t>
                  </w:r>
                  <w:ins w:id="33" w:author="Pavla Trefilová" w:date="2019-09-05T10:29:00Z">
                    <w:r w:rsidR="00074D7B">
                      <w:rPr>
                        <w:rFonts w:ascii="Calibri" w:hAnsi="Calibri" w:cs="Calibri"/>
                        <w:color w:val="000000"/>
                      </w:rPr>
                      <w:t xml:space="preserve">Ing. Beáta </w:t>
                    </w:r>
                  </w:ins>
                  <w:r>
                    <w:rPr>
                      <w:rFonts w:ascii="Calibri" w:hAnsi="Calibri" w:cs="Calibri"/>
                      <w:color w:val="000000"/>
                    </w:rPr>
                    <w:t>Gavurová</w:t>
                  </w:r>
                  <w:ins w:id="34" w:author="Pavla Trefilová" w:date="2019-09-05T10:29:00Z">
                    <w:r w:rsidR="00074D7B">
                      <w:rPr>
                        <w:rFonts w:ascii="Calibri" w:hAnsi="Calibri" w:cs="Calibri"/>
                        <w:color w:val="000000"/>
                      </w:rPr>
                      <w:t>, PhD.</w:t>
                    </w:r>
                  </w:ins>
                  <w:r>
                    <w:rPr>
                      <w:rFonts w:ascii="Calibri" w:hAnsi="Calibri" w:cs="Calibri"/>
                      <w:color w:val="000000"/>
                    </w:rPr>
                    <w:t xml:space="preserve"> (10%)</w:t>
                  </w:r>
                </w:p>
              </w:tc>
              <w:tc>
                <w:tcPr>
                  <w:tcW w:w="1540" w:type="dxa"/>
                  <w:tcBorders>
                    <w:top w:val="nil"/>
                    <w:left w:val="nil"/>
                    <w:bottom w:val="single" w:sz="8" w:space="0" w:color="000000"/>
                    <w:right w:val="single" w:sz="12" w:space="0" w:color="auto"/>
                  </w:tcBorders>
                  <w:shd w:val="clear" w:color="auto" w:fill="auto"/>
                  <w:noWrap/>
                  <w:vAlign w:val="center"/>
                  <w:hideMark/>
                </w:tcPr>
                <w:p w14:paraId="4C728F36" w14:textId="77777777" w:rsidR="00381666" w:rsidRPr="002943D0" w:rsidRDefault="00381666" w:rsidP="00381666">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1ECDD43" w14:textId="77777777" w:rsidR="00381666" w:rsidRPr="002943D0" w:rsidRDefault="00381666" w:rsidP="00381666">
                  <w:pPr>
                    <w:jc w:val="center"/>
                    <w:rPr>
                      <w:rFonts w:ascii="Calibri" w:hAnsi="Calibri" w:cs="Calibri"/>
                      <w:b/>
                      <w:bCs/>
                      <w:color w:val="000000"/>
                    </w:rPr>
                  </w:pPr>
                  <w:r w:rsidRPr="002943D0">
                    <w:rPr>
                      <w:rFonts w:ascii="Calibri" w:hAnsi="Calibri" w:cs="Calibri"/>
                      <w:b/>
                      <w:bCs/>
                      <w:color w:val="000000"/>
                    </w:rPr>
                    <w:t> </w:t>
                  </w:r>
                </w:p>
              </w:tc>
            </w:tr>
            <w:tr w:rsidR="002943D0" w:rsidRPr="002943D0" w14:paraId="7A9558D7"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61983B" w14:textId="77777777" w:rsidR="002943D0" w:rsidRPr="002943D0" w:rsidRDefault="00580C64" w:rsidP="00D06350">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5E1A066B" w14:textId="4AE544B7" w:rsidR="002943D0" w:rsidRPr="002943D0" w:rsidRDefault="00074D7B" w:rsidP="00D06350">
                  <w:pPr>
                    <w:rPr>
                      <w:rFonts w:ascii="Calibri" w:hAnsi="Calibri" w:cs="Calibri"/>
                      <w:color w:val="000000"/>
                    </w:rPr>
                  </w:pPr>
                  <w:ins w:id="35" w:author="Pavla Trefilová" w:date="2019-09-05T10:29:00Z">
                    <w:r>
                      <w:rPr>
                        <w:rFonts w:ascii="Calibri" w:hAnsi="Calibri" w:cs="Calibri"/>
                        <w:color w:val="000000"/>
                      </w:rPr>
                      <w:t xml:space="preserve">prof. Ing. Boris Popesko, Ph.D. </w:t>
                    </w:r>
                  </w:ins>
                  <w:del w:id="36" w:author="Pavla Trefilová" w:date="2019-09-05T10:29:00Z">
                    <w:r w:rsidR="002943D0" w:rsidRPr="002943D0" w:rsidDel="00074D7B">
                      <w:rPr>
                        <w:rFonts w:ascii="Calibri" w:hAnsi="Calibri" w:cs="Calibri"/>
                        <w:color w:val="000000"/>
                      </w:rPr>
                      <w:delText xml:space="preserve">doc. Popesko </w:delText>
                    </w:r>
                  </w:del>
                  <w:r w:rsidR="002943D0" w:rsidRPr="002943D0">
                    <w:rPr>
                      <w:rFonts w:ascii="Calibri" w:hAnsi="Calibri" w:cs="Calibri"/>
                      <w:color w:val="000000"/>
                    </w:rPr>
                    <w:t>(100%)</w:t>
                  </w:r>
                </w:p>
              </w:tc>
              <w:tc>
                <w:tcPr>
                  <w:tcW w:w="1540" w:type="dxa"/>
                  <w:tcBorders>
                    <w:top w:val="nil"/>
                    <w:left w:val="nil"/>
                    <w:bottom w:val="nil"/>
                    <w:right w:val="single" w:sz="12" w:space="0" w:color="auto"/>
                  </w:tcBorders>
                  <w:shd w:val="clear" w:color="auto" w:fill="auto"/>
                  <w:noWrap/>
                  <w:vAlign w:val="center"/>
                  <w:hideMark/>
                </w:tcPr>
                <w:p w14:paraId="277521CC" w14:textId="6AA6BB83" w:rsidR="002943D0" w:rsidRPr="002943D0" w:rsidRDefault="00074D7B" w:rsidP="00D06350">
                  <w:pPr>
                    <w:rPr>
                      <w:rFonts w:ascii="Calibri" w:hAnsi="Calibri" w:cs="Calibri"/>
                      <w:color w:val="000000"/>
                    </w:rPr>
                  </w:pPr>
                  <w:ins w:id="37" w:author="Pavla Trefilová" w:date="2019-09-05T10:29:00Z">
                    <w:r>
                      <w:rPr>
                        <w:rFonts w:ascii="Calibri" w:hAnsi="Calibri" w:cs="Calibri"/>
                        <w:color w:val="000000"/>
                      </w:rPr>
                      <w:t>prof. Ing. Boris Popesko, Ph.D.</w:t>
                    </w:r>
                  </w:ins>
                  <w:del w:id="38" w:author="Pavla Trefilová" w:date="2019-09-05T10:29:00Z">
                    <w:r w:rsidR="00D06350" w:rsidDel="00074D7B">
                      <w:rPr>
                        <w:rFonts w:ascii="Calibri" w:hAnsi="Calibri" w:cs="Calibri"/>
                        <w:color w:val="000000"/>
                      </w:rPr>
                      <w:delText>doc. Popesko</w:delText>
                    </w:r>
                  </w:del>
                </w:p>
              </w:tc>
              <w:tc>
                <w:tcPr>
                  <w:tcW w:w="960" w:type="dxa"/>
                  <w:tcBorders>
                    <w:top w:val="nil"/>
                    <w:left w:val="nil"/>
                    <w:bottom w:val="nil"/>
                    <w:right w:val="single" w:sz="12" w:space="0" w:color="auto"/>
                  </w:tcBorders>
                  <w:shd w:val="clear" w:color="auto" w:fill="auto"/>
                  <w:vAlign w:val="center"/>
                  <w:hideMark/>
                </w:tcPr>
                <w:p w14:paraId="539E4A4D" w14:textId="77777777" w:rsidR="002943D0" w:rsidRPr="002943D0" w:rsidRDefault="002943D0" w:rsidP="00D06350">
                  <w:pPr>
                    <w:jc w:val="center"/>
                    <w:rPr>
                      <w:rFonts w:ascii="Calibri" w:hAnsi="Calibri" w:cs="Calibri"/>
                      <w:b/>
                      <w:bCs/>
                      <w:color w:val="000000"/>
                    </w:rPr>
                  </w:pPr>
                  <w:r w:rsidRPr="002943D0">
                    <w:rPr>
                      <w:rFonts w:ascii="Calibri" w:hAnsi="Calibri" w:cs="Calibri"/>
                      <w:b/>
                      <w:bCs/>
                      <w:color w:val="000000"/>
                    </w:rPr>
                    <w:t>20 h</w:t>
                  </w:r>
                </w:p>
              </w:tc>
            </w:tr>
            <w:tr w:rsidR="002943D0" w:rsidRPr="002943D0" w14:paraId="11A8B8CE"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E7E2D63"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99FFD6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69C9AC2A"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8DEAD3B"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6A79CBFE" w14:textId="77777777" w:rsidTr="002943D0">
              <w:trPr>
                <w:trHeight w:val="315"/>
              </w:trPr>
              <w:tc>
                <w:tcPr>
                  <w:tcW w:w="6620" w:type="dxa"/>
                  <w:gridSpan w:val="2"/>
                  <w:tcBorders>
                    <w:top w:val="nil"/>
                    <w:left w:val="single" w:sz="12" w:space="0" w:color="auto"/>
                    <w:bottom w:val="single" w:sz="12" w:space="0" w:color="auto"/>
                    <w:right w:val="nil"/>
                  </w:tcBorders>
                  <w:shd w:val="clear" w:color="auto" w:fill="auto"/>
                  <w:noWrap/>
                  <w:vAlign w:val="center"/>
                  <w:hideMark/>
                </w:tcPr>
                <w:p w14:paraId="10C680CB"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nil"/>
                    <w:left w:val="nil"/>
                    <w:bottom w:val="single" w:sz="12" w:space="0" w:color="auto"/>
                    <w:right w:val="nil"/>
                  </w:tcBorders>
                  <w:shd w:val="clear" w:color="auto" w:fill="auto"/>
                  <w:noWrap/>
                  <w:vAlign w:val="center"/>
                  <w:hideMark/>
                </w:tcPr>
                <w:p w14:paraId="2A47A9F0"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c>
                <w:tcPr>
                  <w:tcW w:w="960" w:type="dxa"/>
                  <w:tcBorders>
                    <w:top w:val="nil"/>
                    <w:left w:val="nil"/>
                    <w:bottom w:val="single" w:sz="12" w:space="0" w:color="auto"/>
                    <w:right w:val="single" w:sz="12" w:space="0" w:color="auto"/>
                  </w:tcBorders>
                  <w:shd w:val="clear" w:color="auto" w:fill="auto"/>
                  <w:noWrap/>
                  <w:vAlign w:val="center"/>
                  <w:hideMark/>
                </w:tcPr>
                <w:p w14:paraId="1A4F2CE3" w14:textId="77777777" w:rsidR="002943D0" w:rsidRPr="002943D0" w:rsidRDefault="002943D0" w:rsidP="002943D0">
                  <w:pPr>
                    <w:rPr>
                      <w:rFonts w:ascii="Calibri" w:hAnsi="Calibri" w:cs="Calibri"/>
                      <w:b/>
                      <w:bCs/>
                      <w:i/>
                      <w:iCs/>
                      <w:color w:val="000000"/>
                    </w:rPr>
                  </w:pPr>
                  <w:r w:rsidRPr="002943D0">
                    <w:rPr>
                      <w:rFonts w:ascii="Calibri" w:hAnsi="Calibri" w:cs="Calibri"/>
                      <w:b/>
                      <w:bCs/>
                      <w:i/>
                      <w:iCs/>
                      <w:color w:val="000000"/>
                    </w:rPr>
                    <w:t> </w:t>
                  </w:r>
                </w:p>
              </w:tc>
            </w:tr>
            <w:tr w:rsidR="002943D0" w:rsidRPr="002943D0" w14:paraId="17346C17" w14:textId="77777777" w:rsidTr="002943D0">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5D93ACB5" w14:textId="77777777" w:rsidR="002943D0" w:rsidRPr="002943D0" w:rsidRDefault="008A60DB" w:rsidP="002943D0">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05558901" w14:textId="4CA09B5E" w:rsidR="002943D0" w:rsidRPr="002943D0" w:rsidRDefault="002943D0" w:rsidP="002943D0">
                  <w:pPr>
                    <w:rPr>
                      <w:rFonts w:ascii="Calibri" w:hAnsi="Calibri" w:cs="Calibri"/>
                      <w:color w:val="000000"/>
                    </w:rPr>
                  </w:pPr>
                  <w:r w:rsidRPr="002943D0">
                    <w:rPr>
                      <w:rFonts w:ascii="Calibri" w:hAnsi="Calibri" w:cs="Calibri"/>
                      <w:color w:val="000000"/>
                    </w:rPr>
                    <w:t xml:space="preserve">prof. </w:t>
                  </w:r>
                  <w:ins w:id="39" w:author="Pavla Trefilová" w:date="2019-09-05T10:29:00Z">
                    <w:r w:rsidR="00074D7B">
                      <w:rPr>
                        <w:rFonts w:ascii="Calibri" w:hAnsi="Calibri" w:cs="Calibri"/>
                        <w:color w:val="000000"/>
                      </w:rPr>
                      <w:t xml:space="preserve">Dr. Ing. Drahomíra </w:t>
                    </w:r>
                  </w:ins>
                  <w:r w:rsidRPr="002943D0">
                    <w:rPr>
                      <w:rFonts w:ascii="Calibri" w:hAnsi="Calibri" w:cs="Calibri"/>
                      <w:color w:val="000000"/>
                    </w:rPr>
                    <w:t>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3D759865" w14:textId="599B792A" w:rsidR="002943D0" w:rsidRPr="002943D0" w:rsidRDefault="002943D0" w:rsidP="002943D0">
                  <w:pPr>
                    <w:rPr>
                      <w:rFonts w:ascii="Calibri" w:hAnsi="Calibri" w:cs="Calibri"/>
                      <w:color w:val="000000"/>
                    </w:rPr>
                  </w:pPr>
                  <w:r w:rsidRPr="002943D0">
                    <w:rPr>
                      <w:rFonts w:ascii="Calibri" w:hAnsi="Calibri" w:cs="Calibri"/>
                      <w:color w:val="000000"/>
                    </w:rPr>
                    <w:t xml:space="preserve">prof. </w:t>
                  </w:r>
                  <w:ins w:id="40" w:author="Pavla Trefilová" w:date="2019-09-05T10:29:00Z">
                    <w:r w:rsidR="00074D7B">
                      <w:rPr>
                        <w:rFonts w:ascii="Calibri" w:hAnsi="Calibri" w:cs="Calibri"/>
                        <w:color w:val="000000"/>
                      </w:rPr>
                      <w:t xml:space="preserve">Dr. Ing. Drahomíra </w:t>
                    </w:r>
                  </w:ins>
                  <w:r w:rsidRPr="002943D0">
                    <w:rPr>
                      <w:rFonts w:ascii="Calibri" w:hAnsi="Calibri" w:cs="Calibri"/>
                      <w:color w:val="000000"/>
                    </w:rPr>
                    <w:t>Pavelková</w:t>
                  </w:r>
                </w:p>
              </w:tc>
              <w:tc>
                <w:tcPr>
                  <w:tcW w:w="960" w:type="dxa"/>
                  <w:tcBorders>
                    <w:top w:val="single" w:sz="8" w:space="0" w:color="auto"/>
                    <w:left w:val="nil"/>
                    <w:bottom w:val="nil"/>
                    <w:right w:val="single" w:sz="12" w:space="0" w:color="auto"/>
                  </w:tcBorders>
                  <w:shd w:val="clear" w:color="auto" w:fill="auto"/>
                  <w:vAlign w:val="center"/>
                  <w:hideMark/>
                </w:tcPr>
                <w:p w14:paraId="63643AE6"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53D676A8"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1235C5C"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549B237E" w14:textId="79B6E9CF"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41" w:author="Pavla Trefilová" w:date="2019-09-05T10:29:00Z">
                    <w:r w:rsidR="00074D7B">
                      <w:rPr>
                        <w:rFonts w:ascii="Calibri" w:hAnsi="Calibri" w:cs="Calibri"/>
                        <w:color w:val="000000"/>
                      </w:rPr>
                      <w:t xml:space="preserve">Ing. Adriana </w:t>
                    </w:r>
                  </w:ins>
                  <w:r w:rsidRPr="002943D0">
                    <w:rPr>
                      <w:rFonts w:ascii="Calibri" w:hAnsi="Calibri" w:cs="Calibri"/>
                      <w:color w:val="000000"/>
                    </w:rPr>
                    <w:t>Knápková</w:t>
                  </w:r>
                  <w:ins w:id="42" w:author="Pavla Trefilová" w:date="2019-09-05T10:30:00Z">
                    <w:r w:rsidR="00074D7B">
                      <w:rPr>
                        <w:rFonts w:ascii="Calibri" w:hAnsi="Calibri" w:cs="Calibri"/>
                        <w:color w:val="000000"/>
                      </w:rPr>
                      <w:t>, Ph.D.</w:t>
                    </w:r>
                  </w:ins>
                  <w:r w:rsidRPr="002943D0">
                    <w:rPr>
                      <w:rFonts w:ascii="Calibri" w:hAnsi="Calibri" w:cs="Calibri"/>
                      <w:color w:val="000000"/>
                    </w:rPr>
                    <w:t xml:space="preserve"> (30 %)</w:t>
                  </w:r>
                </w:p>
              </w:tc>
              <w:tc>
                <w:tcPr>
                  <w:tcW w:w="1540" w:type="dxa"/>
                  <w:tcBorders>
                    <w:top w:val="nil"/>
                    <w:left w:val="nil"/>
                    <w:bottom w:val="single" w:sz="8" w:space="0" w:color="000000"/>
                    <w:right w:val="single" w:sz="12" w:space="0" w:color="auto"/>
                  </w:tcBorders>
                  <w:shd w:val="clear" w:color="auto" w:fill="auto"/>
                  <w:noWrap/>
                  <w:vAlign w:val="center"/>
                  <w:hideMark/>
                </w:tcPr>
                <w:p w14:paraId="5EAD6C18"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E18ADF5"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5B542FA" w14:textId="77777777" w:rsidTr="002943D0">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6592DF06"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Marketing </w:t>
                  </w:r>
                  <w:r w:rsidR="008A60DB">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4E82DAC5" w14:textId="4666A76F"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43" w:author="Pavla Trefilová" w:date="2019-09-05T10:30:00Z">
                    <w:r w:rsidR="00074D7B">
                      <w:rPr>
                        <w:rFonts w:ascii="Calibri" w:hAnsi="Calibri" w:cs="Calibri"/>
                        <w:color w:val="000000"/>
                      </w:rPr>
                      <w:t xml:space="preserve">Ing. Michal </w:t>
                    </w:r>
                  </w:ins>
                  <w:r w:rsidRPr="002943D0">
                    <w:rPr>
                      <w:rFonts w:ascii="Calibri" w:hAnsi="Calibri" w:cs="Calibri"/>
                      <w:color w:val="000000"/>
                    </w:rPr>
                    <w:t>Pilík</w:t>
                  </w:r>
                  <w:ins w:id="44" w:author="Pavla Trefilová" w:date="2019-09-05T10:30:00Z">
                    <w:r w:rsidR="00074D7B">
                      <w:rPr>
                        <w:rFonts w:ascii="Calibri" w:hAnsi="Calibri" w:cs="Calibri"/>
                        <w:color w:val="000000"/>
                      </w:rPr>
                      <w:t>, Ph.D.</w:t>
                    </w:r>
                  </w:ins>
                  <w:r w:rsidRPr="002943D0">
                    <w:rPr>
                      <w:rFonts w:ascii="Calibri" w:hAnsi="Calibri" w:cs="Calibri"/>
                      <w:color w:val="000000"/>
                    </w:rPr>
                    <w:t xml:space="preserve"> (50 %)</w:t>
                  </w:r>
                </w:p>
              </w:tc>
              <w:tc>
                <w:tcPr>
                  <w:tcW w:w="1540" w:type="dxa"/>
                  <w:tcBorders>
                    <w:top w:val="nil"/>
                    <w:left w:val="nil"/>
                    <w:bottom w:val="nil"/>
                    <w:right w:val="single" w:sz="12" w:space="0" w:color="auto"/>
                  </w:tcBorders>
                  <w:shd w:val="clear" w:color="auto" w:fill="auto"/>
                  <w:noWrap/>
                  <w:vAlign w:val="center"/>
                  <w:hideMark/>
                </w:tcPr>
                <w:p w14:paraId="0D0F9F7F" w14:textId="2DEF5D28"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45" w:author="Pavla Trefilová" w:date="2019-09-05T10:30:00Z">
                    <w:r w:rsidR="00074D7B">
                      <w:rPr>
                        <w:rFonts w:ascii="Calibri" w:hAnsi="Calibri" w:cs="Calibri"/>
                        <w:color w:val="000000"/>
                      </w:rPr>
                      <w:t xml:space="preserve">Ing. Michal </w:t>
                    </w:r>
                  </w:ins>
                  <w:r w:rsidRPr="002943D0">
                    <w:rPr>
                      <w:rFonts w:ascii="Calibri" w:hAnsi="Calibri" w:cs="Calibri"/>
                      <w:color w:val="000000"/>
                    </w:rPr>
                    <w:t>Pilík</w:t>
                  </w:r>
                  <w:ins w:id="46" w:author="Pavla Trefilová" w:date="2019-09-05T10:30:00Z">
                    <w:r w:rsidR="00074D7B">
                      <w:rPr>
                        <w:rFonts w:ascii="Calibri" w:hAnsi="Calibri" w:cs="Calibri"/>
                        <w:color w:val="000000"/>
                      </w:rPr>
                      <w:t>, Ph.D.</w:t>
                    </w:r>
                  </w:ins>
                </w:p>
              </w:tc>
              <w:tc>
                <w:tcPr>
                  <w:tcW w:w="960" w:type="dxa"/>
                  <w:tcBorders>
                    <w:top w:val="nil"/>
                    <w:left w:val="nil"/>
                    <w:bottom w:val="nil"/>
                    <w:right w:val="single" w:sz="12" w:space="0" w:color="auto"/>
                  </w:tcBorders>
                  <w:shd w:val="clear" w:color="auto" w:fill="auto"/>
                  <w:vAlign w:val="center"/>
                  <w:hideMark/>
                </w:tcPr>
                <w:p w14:paraId="2B667C24"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r w:rsidR="002943D0" w:rsidRPr="002943D0" w14:paraId="3599307B" w14:textId="77777777" w:rsidTr="002943D0">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5D738C0" w14:textId="77777777" w:rsidR="002943D0" w:rsidRPr="002943D0" w:rsidRDefault="002943D0" w:rsidP="002943D0">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0CA905FB" w14:textId="32128219"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47" w:author="Pavla Trefilová" w:date="2019-09-05T10:30:00Z">
                    <w:r w:rsidR="00074D7B">
                      <w:rPr>
                        <w:rFonts w:ascii="Calibri" w:hAnsi="Calibri" w:cs="Calibri"/>
                        <w:color w:val="000000"/>
                      </w:rPr>
                      <w:t xml:space="preserve">Ing. Miloslava </w:t>
                    </w:r>
                  </w:ins>
                  <w:r w:rsidRPr="002943D0">
                    <w:rPr>
                      <w:rFonts w:ascii="Calibri" w:hAnsi="Calibri" w:cs="Calibri"/>
                      <w:color w:val="000000"/>
                    </w:rPr>
                    <w:t>Chovancová</w:t>
                  </w:r>
                  <w:ins w:id="48" w:author="Pavla Trefilová" w:date="2019-09-05T10:30:00Z">
                    <w:r w:rsidR="00074D7B">
                      <w:rPr>
                        <w:rFonts w:ascii="Calibri" w:hAnsi="Calibri" w:cs="Calibri"/>
                        <w:color w:val="000000"/>
                      </w:rPr>
                      <w:t>, CSc.</w:t>
                    </w:r>
                  </w:ins>
                  <w:r w:rsidRPr="002943D0">
                    <w:rPr>
                      <w:rFonts w:ascii="Calibri" w:hAnsi="Calibri" w:cs="Calibri"/>
                      <w:color w:val="000000"/>
                    </w:rPr>
                    <w:t xml:space="preserve"> (50%)</w:t>
                  </w:r>
                </w:p>
              </w:tc>
              <w:tc>
                <w:tcPr>
                  <w:tcW w:w="1540" w:type="dxa"/>
                  <w:tcBorders>
                    <w:top w:val="nil"/>
                    <w:left w:val="nil"/>
                    <w:bottom w:val="single" w:sz="8" w:space="0" w:color="000000"/>
                    <w:right w:val="single" w:sz="12" w:space="0" w:color="auto"/>
                  </w:tcBorders>
                  <w:shd w:val="clear" w:color="auto" w:fill="auto"/>
                  <w:noWrap/>
                  <w:vAlign w:val="center"/>
                  <w:hideMark/>
                </w:tcPr>
                <w:p w14:paraId="4B5714B2" w14:textId="77777777" w:rsidR="002943D0" w:rsidRPr="002943D0" w:rsidRDefault="002943D0" w:rsidP="002943D0">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66C1D870"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 </w:t>
                  </w:r>
                </w:p>
              </w:tc>
            </w:tr>
            <w:tr w:rsidR="002943D0" w:rsidRPr="002943D0" w14:paraId="17613B93" w14:textId="77777777" w:rsidTr="002943D0">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50E5B8D2" w14:textId="77777777" w:rsidR="002943D0" w:rsidRPr="002943D0" w:rsidRDefault="002943D0" w:rsidP="008A60DB">
                  <w:pPr>
                    <w:rPr>
                      <w:rFonts w:ascii="Calibri" w:hAnsi="Calibri" w:cs="Calibri"/>
                      <w:b/>
                      <w:bCs/>
                      <w:color w:val="000000"/>
                    </w:rPr>
                  </w:pPr>
                  <w:r w:rsidRPr="002943D0">
                    <w:rPr>
                      <w:rFonts w:ascii="Calibri" w:hAnsi="Calibri" w:cs="Calibri"/>
                      <w:b/>
                      <w:bCs/>
                      <w:color w:val="000000"/>
                    </w:rPr>
                    <w:t xml:space="preserve">Knowledge </w:t>
                  </w:r>
                  <w:r w:rsidR="008A60DB">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17F03DD6" w14:textId="3B68AD5D"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49" w:author="Pavla Trefilová" w:date="2019-09-05T10:37:00Z">
                    <w:r w:rsidR="002460B5">
                      <w:rPr>
                        <w:rFonts w:ascii="Calibri" w:hAnsi="Calibri" w:cs="Calibri"/>
                        <w:color w:val="000000"/>
                      </w:rPr>
                      <w:t xml:space="preserve">Ing. Zuzana </w:t>
                    </w:r>
                  </w:ins>
                  <w:r w:rsidRPr="002943D0">
                    <w:rPr>
                      <w:rFonts w:ascii="Calibri" w:hAnsi="Calibri" w:cs="Calibri"/>
                      <w:color w:val="000000"/>
                    </w:rPr>
                    <w:t>Tučková</w:t>
                  </w:r>
                  <w:ins w:id="50" w:author="Pavla Trefilová" w:date="2019-09-05T10:37:00Z">
                    <w:r w:rsidR="002460B5">
                      <w:rPr>
                        <w:rFonts w:ascii="Calibri" w:hAnsi="Calibri" w:cs="Calibri"/>
                        <w:color w:val="000000"/>
                      </w:rPr>
                      <w:t>, Ph.D.</w:t>
                    </w:r>
                  </w:ins>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68103A5" w14:textId="75D55C91" w:rsidR="002943D0" w:rsidRPr="002943D0" w:rsidRDefault="002943D0" w:rsidP="002943D0">
                  <w:pPr>
                    <w:rPr>
                      <w:rFonts w:ascii="Calibri" w:hAnsi="Calibri" w:cs="Calibri"/>
                      <w:color w:val="000000"/>
                    </w:rPr>
                  </w:pPr>
                  <w:r w:rsidRPr="002943D0">
                    <w:rPr>
                      <w:rFonts w:ascii="Calibri" w:hAnsi="Calibri" w:cs="Calibri"/>
                      <w:color w:val="000000"/>
                    </w:rPr>
                    <w:t xml:space="preserve">doc. </w:t>
                  </w:r>
                  <w:ins w:id="51" w:author="Pavla Trefilová" w:date="2019-09-05T10:36:00Z">
                    <w:r w:rsidR="002460B5">
                      <w:rPr>
                        <w:rFonts w:ascii="Calibri" w:hAnsi="Calibri" w:cs="Calibri"/>
                        <w:color w:val="000000"/>
                      </w:rPr>
                      <w:t xml:space="preserve">Ing. Zuzana </w:t>
                    </w:r>
                  </w:ins>
                  <w:r w:rsidRPr="002943D0">
                    <w:rPr>
                      <w:rFonts w:ascii="Calibri" w:hAnsi="Calibri" w:cs="Calibri"/>
                      <w:color w:val="000000"/>
                    </w:rPr>
                    <w:t>Tučková</w:t>
                  </w:r>
                  <w:ins w:id="52" w:author="Pavla Trefilová" w:date="2019-09-05T10:36:00Z">
                    <w:r w:rsidR="002460B5">
                      <w:rPr>
                        <w:rFonts w:ascii="Calibri" w:hAnsi="Calibri" w:cs="Calibri"/>
                        <w:color w:val="000000"/>
                      </w:rPr>
                      <w:t>, Ph.D.</w:t>
                    </w:r>
                  </w:ins>
                </w:p>
              </w:tc>
              <w:tc>
                <w:tcPr>
                  <w:tcW w:w="960" w:type="dxa"/>
                  <w:tcBorders>
                    <w:top w:val="nil"/>
                    <w:left w:val="nil"/>
                    <w:bottom w:val="single" w:sz="12" w:space="0" w:color="auto"/>
                    <w:right w:val="single" w:sz="12" w:space="0" w:color="auto"/>
                  </w:tcBorders>
                  <w:shd w:val="clear" w:color="auto" w:fill="auto"/>
                  <w:vAlign w:val="center"/>
                  <w:hideMark/>
                </w:tcPr>
                <w:p w14:paraId="4E75C707" w14:textId="77777777" w:rsidR="002943D0" w:rsidRPr="002943D0" w:rsidRDefault="002943D0" w:rsidP="002943D0">
                  <w:pPr>
                    <w:jc w:val="center"/>
                    <w:rPr>
                      <w:rFonts w:ascii="Calibri" w:hAnsi="Calibri" w:cs="Calibri"/>
                      <w:b/>
                      <w:bCs/>
                      <w:color w:val="000000"/>
                    </w:rPr>
                  </w:pPr>
                  <w:r w:rsidRPr="002943D0">
                    <w:rPr>
                      <w:rFonts w:ascii="Calibri" w:hAnsi="Calibri" w:cs="Calibri"/>
                      <w:b/>
                      <w:bCs/>
                      <w:color w:val="000000"/>
                    </w:rPr>
                    <w:t>15h</w:t>
                  </w:r>
                </w:p>
              </w:tc>
            </w:tr>
          </w:tbl>
          <w:p w14:paraId="08373CB0" w14:textId="77777777" w:rsidR="00043938" w:rsidRPr="00F10E5B" w:rsidRDefault="00043938" w:rsidP="00D90878">
            <w:pPr>
              <w:rPr>
                <w:sz w:val="18"/>
              </w:rPr>
            </w:pPr>
          </w:p>
          <w:p w14:paraId="4A1FEDF3" w14:textId="77777777" w:rsidR="00043938" w:rsidRPr="0061175F" w:rsidRDefault="00043938" w:rsidP="00D90878">
            <w:pPr>
              <w:jc w:val="both"/>
            </w:pPr>
            <w:r w:rsidRPr="0061175F">
              <w:t xml:space="preserve">Student během doktorského studia </w:t>
            </w:r>
            <w:r>
              <w:t xml:space="preserve">skládá </w:t>
            </w:r>
            <w:r w:rsidRPr="0061175F">
              <w:t xml:space="preserve">zkoušku ze všech povinných předmětů: </w:t>
            </w:r>
          </w:p>
          <w:p w14:paraId="45F85E17" w14:textId="77777777" w:rsidR="009F7785" w:rsidRPr="00B10E78" w:rsidRDefault="009F7785" w:rsidP="005B2B09">
            <w:pPr>
              <w:pStyle w:val="Odstavecseseznamem"/>
              <w:numPr>
                <w:ilvl w:val="0"/>
                <w:numId w:val="2"/>
              </w:numPr>
              <w:spacing w:after="160" w:line="259" w:lineRule="auto"/>
              <w:jc w:val="both"/>
            </w:pPr>
            <w:r w:rsidRPr="00B10E78">
              <w:t>Microeconomics III</w:t>
            </w:r>
          </w:p>
          <w:p w14:paraId="643E77E3" w14:textId="77777777" w:rsidR="009F7785" w:rsidRPr="00B10E78" w:rsidRDefault="009F7785" w:rsidP="005B2B09">
            <w:pPr>
              <w:pStyle w:val="Odstavecseseznamem"/>
              <w:numPr>
                <w:ilvl w:val="0"/>
                <w:numId w:val="2"/>
              </w:numPr>
              <w:spacing w:after="160" w:line="259" w:lineRule="auto"/>
              <w:jc w:val="both"/>
            </w:pPr>
            <w:r w:rsidRPr="00B10E78">
              <w:lastRenderedPageBreak/>
              <w:t>Macroeconomics III</w:t>
            </w:r>
          </w:p>
          <w:p w14:paraId="4B8A3002" w14:textId="77777777" w:rsidR="009F7785" w:rsidRPr="00B10E78" w:rsidRDefault="009F7785" w:rsidP="005B2B09">
            <w:pPr>
              <w:pStyle w:val="Odstavecseseznamem"/>
              <w:numPr>
                <w:ilvl w:val="0"/>
                <w:numId w:val="2"/>
              </w:numPr>
              <w:spacing w:after="160" w:line="259" w:lineRule="auto"/>
              <w:jc w:val="both"/>
            </w:pPr>
            <w:r w:rsidRPr="00B10E78">
              <w:t>Research Methodology</w:t>
            </w:r>
          </w:p>
          <w:p w14:paraId="0F608FD3" w14:textId="77777777" w:rsidR="00043938" w:rsidRDefault="002943D0" w:rsidP="005B2B09">
            <w:pPr>
              <w:pStyle w:val="Odstavecseseznamem"/>
              <w:numPr>
                <w:ilvl w:val="0"/>
                <w:numId w:val="2"/>
              </w:numPr>
              <w:spacing w:after="160" w:line="259" w:lineRule="auto"/>
              <w:jc w:val="both"/>
            </w:pPr>
            <w:r>
              <w:t>Management</w:t>
            </w:r>
          </w:p>
          <w:p w14:paraId="067A55FE" w14:textId="77777777" w:rsidR="00580C64" w:rsidRDefault="00580C64" w:rsidP="005B2B09">
            <w:pPr>
              <w:pStyle w:val="Odstavecseseznamem"/>
              <w:numPr>
                <w:ilvl w:val="0"/>
                <w:numId w:val="2"/>
              </w:numPr>
              <w:spacing w:after="160" w:line="259" w:lineRule="auto"/>
              <w:jc w:val="both"/>
            </w:pPr>
            <w:r>
              <w:t>Business Economics</w:t>
            </w:r>
            <w:r w:rsidRPr="00B10E78">
              <w:t xml:space="preserve"> </w:t>
            </w:r>
          </w:p>
          <w:p w14:paraId="1E419790" w14:textId="77777777" w:rsidR="00043938" w:rsidRPr="0061175F" w:rsidRDefault="000B222A" w:rsidP="000B222A">
            <w:pPr>
              <w:pStyle w:val="Odstavecseseznamem"/>
              <w:numPr>
                <w:ilvl w:val="0"/>
                <w:numId w:val="2"/>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5560422F" w14:textId="77777777" w:rsidR="00043938" w:rsidRDefault="00043938" w:rsidP="00D90878">
            <w:pPr>
              <w:jc w:val="both"/>
            </w:pPr>
            <w:r w:rsidRPr="0061175F">
              <w:t xml:space="preserve">Dále student </w:t>
            </w:r>
            <w:r>
              <w:t>zkládá</w:t>
            </w:r>
            <w:r w:rsidRPr="0061175F">
              <w:t xml:space="preserve"> zkoušku z</w:t>
            </w:r>
            <w:r w:rsidR="002943D0">
              <w:t xml:space="preserve"> jednoho </w:t>
            </w:r>
            <w:r w:rsidRPr="0061175F">
              <w:t>voliteln</w:t>
            </w:r>
            <w:r w:rsidR="002943D0">
              <w:t>ého</w:t>
            </w:r>
            <w:r w:rsidRPr="0061175F">
              <w:t xml:space="preserve"> předmět</w:t>
            </w:r>
            <w:r w:rsidR="002943D0">
              <w:t>u</w:t>
            </w:r>
            <w:r w:rsidRPr="0061175F">
              <w:t xml:space="preserve"> z následující nabídky:</w:t>
            </w:r>
          </w:p>
          <w:p w14:paraId="68D7DADD" w14:textId="77777777" w:rsidR="00043938" w:rsidRDefault="009F7785" w:rsidP="005B2B09">
            <w:pPr>
              <w:pStyle w:val="Odstavecseseznamem"/>
              <w:numPr>
                <w:ilvl w:val="0"/>
                <w:numId w:val="2"/>
              </w:numPr>
              <w:jc w:val="both"/>
            </w:pPr>
            <w:r>
              <w:t>Managerial Finance</w:t>
            </w:r>
          </w:p>
          <w:p w14:paraId="3BF44FAA" w14:textId="77777777" w:rsidR="00043938" w:rsidRDefault="002943D0" w:rsidP="005B2B09">
            <w:pPr>
              <w:pStyle w:val="Odstavecseseznamem"/>
              <w:numPr>
                <w:ilvl w:val="0"/>
                <w:numId w:val="2"/>
              </w:numPr>
              <w:jc w:val="both"/>
            </w:pPr>
            <w:r>
              <w:t xml:space="preserve">Marketing </w:t>
            </w:r>
            <w:r w:rsidR="009F7785">
              <w:t>and Consumer Behavior</w:t>
            </w:r>
          </w:p>
          <w:p w14:paraId="26A0FE82" w14:textId="77777777" w:rsidR="002943D0" w:rsidRDefault="009F7785" w:rsidP="005B2B09">
            <w:pPr>
              <w:pStyle w:val="Odstavecseseznamem"/>
              <w:numPr>
                <w:ilvl w:val="0"/>
                <w:numId w:val="2"/>
              </w:numPr>
              <w:jc w:val="both"/>
            </w:pPr>
            <w:r>
              <w:t>Knowledge M</w:t>
            </w:r>
            <w:r w:rsidR="002943D0">
              <w:t>anagement</w:t>
            </w:r>
          </w:p>
          <w:p w14:paraId="09507B3A" w14:textId="77777777" w:rsidR="00043938" w:rsidRPr="0061175F" w:rsidRDefault="00043938" w:rsidP="00D90878">
            <w:pPr>
              <w:jc w:val="both"/>
            </w:pPr>
          </w:p>
          <w:p w14:paraId="6F9403CF" w14:textId="77777777" w:rsidR="00043938" w:rsidRPr="00094C44" w:rsidRDefault="00043938" w:rsidP="00D90878">
            <w:r w:rsidRPr="00094C44">
              <w:t>Dalšími studijními požadavky k úspěšnému dokončení doktorského studijního programu je:</w:t>
            </w:r>
          </w:p>
          <w:p w14:paraId="1C630EB1" w14:textId="77777777" w:rsidR="00043938" w:rsidRPr="00094C44" w:rsidRDefault="00043938" w:rsidP="005B2B09">
            <w:pPr>
              <w:pStyle w:val="Odstavecseseznamem"/>
              <w:numPr>
                <w:ilvl w:val="0"/>
                <w:numId w:val="2"/>
              </w:numPr>
              <w:rPr>
                <w:b/>
              </w:rPr>
            </w:pPr>
            <w:r>
              <w:rPr>
                <w:b/>
              </w:rPr>
              <w:t>v</w:t>
            </w:r>
            <w:r w:rsidRPr="00094C44">
              <w:rPr>
                <w:b/>
              </w:rPr>
              <w:t>ykonání státní doktorské zkoušky</w:t>
            </w:r>
            <w:r>
              <w:rPr>
                <w:b/>
              </w:rPr>
              <w:t>,</w:t>
            </w:r>
          </w:p>
          <w:p w14:paraId="1F3764C2" w14:textId="77777777" w:rsidR="00043938" w:rsidRPr="00202D39" w:rsidRDefault="00043938" w:rsidP="005B2B09">
            <w:pPr>
              <w:pStyle w:val="Odstavecseseznamem"/>
              <w:numPr>
                <w:ilvl w:val="0"/>
                <w:numId w:val="2"/>
              </w:numPr>
              <w:rPr>
                <w:b/>
                <w:szCs w:val="24"/>
              </w:rPr>
            </w:pPr>
            <w:r>
              <w:rPr>
                <w:b/>
                <w:szCs w:val="24"/>
              </w:rPr>
              <w:t>o</w:t>
            </w:r>
            <w:r w:rsidRPr="00202D39">
              <w:rPr>
                <w:b/>
                <w:szCs w:val="24"/>
              </w:rPr>
              <w:t>bhajoba disertační práce</w:t>
            </w:r>
            <w:r>
              <w:rPr>
                <w:b/>
                <w:szCs w:val="24"/>
              </w:rPr>
              <w:t>.</w:t>
            </w:r>
          </w:p>
          <w:p w14:paraId="2B2132C1" w14:textId="77777777" w:rsidR="00043938" w:rsidRDefault="00043938" w:rsidP="00D90878">
            <w:pPr>
              <w:jc w:val="both"/>
            </w:pPr>
          </w:p>
          <w:p w14:paraId="33A4EC82" w14:textId="77777777" w:rsidR="00043938" w:rsidRPr="00422F29" w:rsidRDefault="00043938" w:rsidP="00D90878">
            <w:pPr>
              <w:jc w:val="both"/>
            </w:pPr>
          </w:p>
        </w:tc>
      </w:tr>
      <w:tr w:rsidR="00043938" w:rsidRPr="00422F29" w14:paraId="4E20ADED" w14:textId="77777777" w:rsidTr="00D90878">
        <w:tc>
          <w:tcPr>
            <w:tcW w:w="3510" w:type="dxa"/>
            <w:shd w:val="clear" w:color="auto" w:fill="F7CAAC"/>
          </w:tcPr>
          <w:p w14:paraId="21E1107C" w14:textId="77777777" w:rsidR="00043938" w:rsidRPr="00422F29" w:rsidRDefault="00043938" w:rsidP="00D90878">
            <w:pPr>
              <w:jc w:val="both"/>
              <w:rPr>
                <w:b/>
              </w:rPr>
            </w:pPr>
            <w:r w:rsidRPr="00422F29">
              <w:rPr>
                <w:b/>
              </w:rPr>
              <w:lastRenderedPageBreak/>
              <w:t>Požadavky na tvůrčí činnost</w:t>
            </w:r>
          </w:p>
        </w:tc>
        <w:tc>
          <w:tcPr>
            <w:tcW w:w="5775" w:type="dxa"/>
            <w:tcBorders>
              <w:bottom w:val="nil"/>
            </w:tcBorders>
          </w:tcPr>
          <w:p w14:paraId="5242220A" w14:textId="77777777" w:rsidR="00043938" w:rsidRPr="00422F29" w:rsidRDefault="00043938" w:rsidP="00D90878">
            <w:pPr>
              <w:jc w:val="both"/>
            </w:pPr>
          </w:p>
        </w:tc>
      </w:tr>
      <w:tr w:rsidR="00043938" w:rsidRPr="00422F29" w14:paraId="0DB315F6" w14:textId="77777777" w:rsidTr="00D90878">
        <w:trPr>
          <w:trHeight w:val="1134"/>
        </w:trPr>
        <w:tc>
          <w:tcPr>
            <w:tcW w:w="9285" w:type="dxa"/>
            <w:gridSpan w:val="2"/>
            <w:tcBorders>
              <w:top w:val="nil"/>
            </w:tcBorders>
          </w:tcPr>
          <w:p w14:paraId="56BD4433" w14:textId="77777777" w:rsidR="00043938" w:rsidRPr="00422F29" w:rsidRDefault="00043938"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35EE2FF8" w14:textId="77777777" w:rsidR="00043938" w:rsidRPr="00422F29" w:rsidRDefault="00043938"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043938" w:rsidRPr="00422F29" w14:paraId="74B453A1" w14:textId="77777777" w:rsidTr="00D90878">
        <w:tc>
          <w:tcPr>
            <w:tcW w:w="3510" w:type="dxa"/>
            <w:shd w:val="clear" w:color="auto" w:fill="F7CAAC"/>
          </w:tcPr>
          <w:p w14:paraId="2A5E422E" w14:textId="77777777" w:rsidR="00043938" w:rsidRPr="00422F29" w:rsidRDefault="00043938" w:rsidP="00D90878">
            <w:pPr>
              <w:rPr>
                <w:b/>
              </w:rPr>
            </w:pPr>
            <w:r w:rsidRPr="00422F29">
              <w:rPr>
                <w:b/>
              </w:rPr>
              <w:t>Požadavky na absolvování stáží</w:t>
            </w:r>
          </w:p>
        </w:tc>
        <w:tc>
          <w:tcPr>
            <w:tcW w:w="5775" w:type="dxa"/>
            <w:tcBorders>
              <w:bottom w:val="nil"/>
            </w:tcBorders>
          </w:tcPr>
          <w:p w14:paraId="7D1DA0F2" w14:textId="77777777" w:rsidR="00043938" w:rsidRPr="00422F29" w:rsidRDefault="00043938" w:rsidP="00D90878">
            <w:pPr>
              <w:jc w:val="both"/>
            </w:pPr>
          </w:p>
        </w:tc>
      </w:tr>
      <w:tr w:rsidR="00043938" w:rsidRPr="00422F29" w14:paraId="29432E6E" w14:textId="77777777" w:rsidTr="000E6B9A">
        <w:trPr>
          <w:trHeight w:val="773"/>
        </w:trPr>
        <w:tc>
          <w:tcPr>
            <w:tcW w:w="9285" w:type="dxa"/>
            <w:gridSpan w:val="2"/>
            <w:tcBorders>
              <w:top w:val="nil"/>
            </w:tcBorders>
          </w:tcPr>
          <w:p w14:paraId="44F94119" w14:textId="77777777" w:rsidR="00043938" w:rsidRPr="00422F29" w:rsidRDefault="00043938" w:rsidP="00D90878">
            <w:pPr>
              <w:jc w:val="both"/>
            </w:pPr>
            <w:r w:rsidRPr="00422F29">
              <w:t>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w:t>
            </w:r>
            <w:r>
              <w:t>,</w:t>
            </w:r>
            <w:r w:rsidRPr="00422F29">
              <w:t xml:space="preserve"> a to nejdříve ve druhém roce studia. </w:t>
            </w:r>
          </w:p>
        </w:tc>
      </w:tr>
      <w:tr w:rsidR="00043938" w:rsidRPr="00422F29" w14:paraId="5E5254EE" w14:textId="77777777" w:rsidTr="00D90878">
        <w:tc>
          <w:tcPr>
            <w:tcW w:w="3510" w:type="dxa"/>
            <w:shd w:val="clear" w:color="auto" w:fill="F7CAAC"/>
          </w:tcPr>
          <w:p w14:paraId="1158FD58" w14:textId="77777777" w:rsidR="00043938" w:rsidRPr="00422F29" w:rsidRDefault="00043938" w:rsidP="00D90878">
            <w:r w:rsidRPr="00422F29">
              <w:rPr>
                <w:b/>
              </w:rPr>
              <w:t>Další studijní povinnosti</w:t>
            </w:r>
          </w:p>
        </w:tc>
        <w:tc>
          <w:tcPr>
            <w:tcW w:w="5775" w:type="dxa"/>
            <w:tcBorders>
              <w:bottom w:val="nil"/>
            </w:tcBorders>
            <w:shd w:val="clear" w:color="auto" w:fill="FFFFFF"/>
          </w:tcPr>
          <w:p w14:paraId="1DFBC21B" w14:textId="77777777" w:rsidR="00043938" w:rsidRPr="00422F29" w:rsidRDefault="00043938" w:rsidP="00D90878">
            <w:pPr>
              <w:jc w:val="center"/>
            </w:pPr>
          </w:p>
        </w:tc>
      </w:tr>
      <w:tr w:rsidR="00043938" w:rsidRPr="00422F29" w14:paraId="36A40DD9" w14:textId="77777777" w:rsidTr="00D90878">
        <w:trPr>
          <w:trHeight w:val="765"/>
        </w:trPr>
        <w:tc>
          <w:tcPr>
            <w:tcW w:w="9285" w:type="dxa"/>
            <w:gridSpan w:val="2"/>
            <w:tcBorders>
              <w:top w:val="nil"/>
            </w:tcBorders>
          </w:tcPr>
          <w:p w14:paraId="17912779" w14:textId="77777777" w:rsidR="00043938" w:rsidRPr="00422F29" w:rsidRDefault="00043938" w:rsidP="00D90878">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043938" w:rsidRPr="00422F29" w14:paraId="65910A10" w14:textId="77777777" w:rsidTr="00D90878">
        <w:tc>
          <w:tcPr>
            <w:tcW w:w="3510" w:type="dxa"/>
            <w:shd w:val="clear" w:color="auto" w:fill="F7CAAC"/>
          </w:tcPr>
          <w:p w14:paraId="4EB3FCD9" w14:textId="77777777" w:rsidR="00043938" w:rsidRPr="00422F29" w:rsidRDefault="00043938" w:rsidP="00D90878">
            <w:r w:rsidRPr="00422F29">
              <w:rPr>
                <w:b/>
              </w:rPr>
              <w:t>Návrh témat disertačních prací a témata obhájených prací</w:t>
            </w:r>
          </w:p>
        </w:tc>
        <w:tc>
          <w:tcPr>
            <w:tcW w:w="5775" w:type="dxa"/>
            <w:tcBorders>
              <w:bottom w:val="nil"/>
            </w:tcBorders>
            <w:shd w:val="clear" w:color="auto" w:fill="FFFFFF"/>
          </w:tcPr>
          <w:p w14:paraId="69F7E174" w14:textId="77777777" w:rsidR="00043938" w:rsidRPr="00422F29" w:rsidRDefault="00043938" w:rsidP="00D90878"/>
        </w:tc>
      </w:tr>
      <w:tr w:rsidR="00387122" w:rsidRPr="00422F29" w14:paraId="5E070A60" w14:textId="77777777" w:rsidTr="00D90878">
        <w:trPr>
          <w:trHeight w:val="3087"/>
        </w:trPr>
        <w:tc>
          <w:tcPr>
            <w:tcW w:w="9285" w:type="dxa"/>
            <w:gridSpan w:val="2"/>
            <w:tcBorders>
              <w:top w:val="nil"/>
            </w:tcBorders>
          </w:tcPr>
          <w:p w14:paraId="083BE95F" w14:textId="77777777" w:rsidR="00387122" w:rsidRPr="009B0CE7" w:rsidRDefault="00387122" w:rsidP="00387122">
            <w:pPr>
              <w:jc w:val="both"/>
            </w:pPr>
            <w:r w:rsidRPr="009B0CE7">
              <w:t>Jsou uvedeny některé z obhájených disertačních prac</w:t>
            </w:r>
            <w:r w:rsidR="009B0CE7">
              <w:t xml:space="preserve">í v DSP </w:t>
            </w:r>
            <w:r w:rsidR="000C6467">
              <w:t>Economics and Management</w:t>
            </w:r>
            <w:r w:rsidR="009B0CE7">
              <w:t>:</w:t>
            </w:r>
          </w:p>
          <w:p w14:paraId="7D74A804" w14:textId="77777777" w:rsidR="00387122" w:rsidRPr="009B0CE7" w:rsidRDefault="004B3633" w:rsidP="00387122">
            <w:pPr>
              <w:jc w:val="both"/>
              <w:rPr>
                <w:b/>
              </w:rPr>
            </w:pPr>
            <w:r>
              <w:rPr>
                <w:b/>
              </w:rPr>
              <w:t>Příklady o</w:t>
            </w:r>
            <w:r w:rsidR="00387122" w:rsidRPr="009B0CE7">
              <w:rPr>
                <w:b/>
              </w:rPr>
              <w:t>bhájen</w:t>
            </w:r>
            <w:r>
              <w:rPr>
                <w:b/>
              </w:rPr>
              <w:t>ých</w:t>
            </w:r>
            <w:r w:rsidR="00387122" w:rsidRPr="009B0CE7">
              <w:rPr>
                <w:b/>
              </w:rPr>
              <w:t xml:space="preserve"> pr</w:t>
            </w:r>
            <w:r>
              <w:rPr>
                <w:b/>
              </w:rPr>
              <w:t>ací:</w:t>
            </w:r>
          </w:p>
          <w:p w14:paraId="7F5E9EBB" w14:textId="77777777" w:rsidR="009B0CE7" w:rsidRPr="009B0CE7" w:rsidRDefault="009B0CE7" w:rsidP="007D1F4D">
            <w:pPr>
              <w:numPr>
                <w:ilvl w:val="0"/>
                <w:numId w:val="30"/>
              </w:numPr>
              <w:ind w:left="248" w:hanging="248"/>
              <w:jc w:val="both"/>
            </w:pPr>
            <w:r w:rsidRPr="009B0CE7">
              <w:t>CSR in the Banking Industry: A model for increasing Financial performance</w:t>
            </w:r>
          </w:p>
          <w:p w14:paraId="6BFC60BF" w14:textId="77777777" w:rsidR="009B0CE7" w:rsidRPr="009B0CE7" w:rsidRDefault="009B0CE7" w:rsidP="007D1F4D">
            <w:pPr>
              <w:numPr>
                <w:ilvl w:val="0"/>
                <w:numId w:val="30"/>
              </w:numPr>
              <w:ind w:left="248" w:hanging="248"/>
              <w:jc w:val="both"/>
            </w:pPr>
            <w:r w:rsidRPr="009B0CE7">
              <w:t>Modelling Consumer Aversion and Trade-offs towards Pre-purchase Risk Factors in Online Second-hand Goods Market</w:t>
            </w:r>
          </w:p>
          <w:p w14:paraId="4C18601E" w14:textId="77777777" w:rsidR="009B0CE7" w:rsidRPr="009B0CE7" w:rsidRDefault="009B0CE7" w:rsidP="007D1F4D">
            <w:pPr>
              <w:numPr>
                <w:ilvl w:val="0"/>
                <w:numId w:val="30"/>
              </w:numPr>
              <w:ind w:left="248" w:hanging="248"/>
              <w:jc w:val="both"/>
            </w:pPr>
            <w:r w:rsidRPr="009B0CE7">
              <w:t>Conception of continuous process improvement in shared sevice centers based on Lean Methodologies</w:t>
            </w:r>
          </w:p>
          <w:p w14:paraId="5E2C4BEB" w14:textId="77777777" w:rsidR="009B0CE7" w:rsidRPr="009B0CE7" w:rsidRDefault="009B0CE7" w:rsidP="007D1F4D">
            <w:pPr>
              <w:numPr>
                <w:ilvl w:val="0"/>
                <w:numId w:val="30"/>
              </w:numPr>
              <w:ind w:left="248" w:hanging="248"/>
              <w:jc w:val="both"/>
            </w:pPr>
            <w:r w:rsidRPr="009B0CE7">
              <w:t>The influence of internal business environment on employees´ knowledge sharing intentions in family business in Sri Lanka</w:t>
            </w:r>
          </w:p>
          <w:p w14:paraId="64695B39" w14:textId="77777777" w:rsidR="009B0CE7" w:rsidRPr="009B0CE7" w:rsidRDefault="009B0CE7" w:rsidP="007D1F4D">
            <w:pPr>
              <w:numPr>
                <w:ilvl w:val="0"/>
                <w:numId w:val="30"/>
              </w:numPr>
              <w:ind w:left="248" w:hanging="248"/>
              <w:jc w:val="both"/>
            </w:pPr>
            <w:r w:rsidRPr="009B0CE7">
              <w:t>Green Awareness: Consumer intention towards green consumerism in India</w:t>
            </w:r>
          </w:p>
          <w:p w14:paraId="38DD8647" w14:textId="77777777" w:rsidR="009B0CE7" w:rsidRPr="009B0CE7" w:rsidRDefault="009B0CE7" w:rsidP="007D1F4D">
            <w:pPr>
              <w:numPr>
                <w:ilvl w:val="0"/>
                <w:numId w:val="30"/>
              </w:numPr>
              <w:ind w:left="248" w:hanging="248"/>
              <w:jc w:val="both"/>
            </w:pPr>
            <w:r w:rsidRPr="009B0CE7">
              <w:t xml:space="preserve">Predictive analytics: a data mining technique in customer churn management for decision making </w:t>
            </w:r>
          </w:p>
          <w:p w14:paraId="25753334" w14:textId="77777777" w:rsidR="009B0CE7" w:rsidRPr="009B0CE7" w:rsidRDefault="009B0CE7"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1C3A0A77" w14:textId="77777777" w:rsidR="009B0CE7" w:rsidRPr="009B0CE7" w:rsidRDefault="009B0CE7" w:rsidP="007D1F4D">
            <w:pPr>
              <w:numPr>
                <w:ilvl w:val="0"/>
                <w:numId w:val="30"/>
              </w:numPr>
              <w:ind w:left="248" w:hanging="248"/>
              <w:jc w:val="both"/>
            </w:pPr>
            <w:r w:rsidRPr="009B0CE7">
              <w:t>Corporate Social Responsibility as an intangible asset in the Airline Industry in Central and Eastern Europe</w:t>
            </w:r>
          </w:p>
          <w:p w14:paraId="79B03006" w14:textId="77777777" w:rsidR="009B0CE7" w:rsidRPr="009B0CE7" w:rsidRDefault="009B0CE7" w:rsidP="007D1F4D">
            <w:pPr>
              <w:numPr>
                <w:ilvl w:val="0"/>
                <w:numId w:val="30"/>
              </w:numPr>
              <w:ind w:left="248" w:hanging="248"/>
              <w:jc w:val="both"/>
            </w:pPr>
            <w:r w:rsidRPr="009B0CE7">
              <w:t xml:space="preserve">Intercultural marketing and communications: An Implementation On Housing In Turkey, Czech republic and Russia </w:t>
            </w:r>
          </w:p>
          <w:p w14:paraId="772F4A3E" w14:textId="77777777" w:rsidR="009B0CE7" w:rsidRPr="009B0CE7" w:rsidRDefault="009B0CE7" w:rsidP="007D1F4D">
            <w:pPr>
              <w:numPr>
                <w:ilvl w:val="0"/>
                <w:numId w:val="30"/>
              </w:numPr>
              <w:ind w:left="248" w:hanging="248"/>
              <w:jc w:val="both"/>
            </w:pPr>
            <w:r w:rsidRPr="009B0CE7">
              <w:t>Luxury Brand Marketing: Consequence of Chinese Consumer Behavior</w:t>
            </w:r>
          </w:p>
          <w:p w14:paraId="6C40144C" w14:textId="77777777" w:rsidR="009B0CE7" w:rsidRPr="009B0CE7" w:rsidRDefault="009B0CE7" w:rsidP="007D1F4D">
            <w:pPr>
              <w:numPr>
                <w:ilvl w:val="0"/>
                <w:numId w:val="30"/>
              </w:numPr>
              <w:ind w:left="248" w:hanging="248"/>
              <w:jc w:val="both"/>
            </w:pPr>
            <w:r w:rsidRPr="009B0CE7">
              <w:t>Impact of Strategic Emotional Intelligence to Managerial Self Efficacy &amp; Career Success</w:t>
            </w:r>
          </w:p>
          <w:p w14:paraId="7157977A" w14:textId="77777777" w:rsidR="009B0CE7" w:rsidRPr="009B0CE7" w:rsidRDefault="009B0CE7" w:rsidP="007D1F4D">
            <w:pPr>
              <w:numPr>
                <w:ilvl w:val="0"/>
                <w:numId w:val="30"/>
              </w:numPr>
              <w:ind w:left="248" w:hanging="248"/>
              <w:jc w:val="both"/>
            </w:pPr>
            <w:r w:rsidRPr="009B0CE7">
              <w:t>The role of firms in changing poverty status in Sri Lanka</w:t>
            </w:r>
          </w:p>
          <w:p w14:paraId="485B0481" w14:textId="77777777" w:rsidR="009B0CE7" w:rsidRPr="009B0CE7" w:rsidRDefault="009B0CE7" w:rsidP="007D1F4D">
            <w:pPr>
              <w:numPr>
                <w:ilvl w:val="0"/>
                <w:numId w:val="30"/>
              </w:numPr>
              <w:ind w:left="248" w:hanging="248"/>
              <w:jc w:val="both"/>
            </w:pPr>
            <w:r w:rsidRPr="009B0CE7">
              <w:t>The efficiency of carbon markets to promote low carbon economic development: in the case of Turkey</w:t>
            </w:r>
          </w:p>
          <w:p w14:paraId="66C892F7" w14:textId="77777777" w:rsidR="009B0CE7" w:rsidRPr="009B0CE7" w:rsidRDefault="009B0CE7" w:rsidP="007D1F4D">
            <w:pPr>
              <w:numPr>
                <w:ilvl w:val="0"/>
                <w:numId w:val="30"/>
              </w:numPr>
              <w:ind w:left="248" w:hanging="248"/>
              <w:jc w:val="both"/>
            </w:pPr>
            <w:r w:rsidRPr="009B0CE7">
              <w:t>Gender Problems of Employment in the Gender Stereotypes Kontext</w:t>
            </w:r>
          </w:p>
          <w:p w14:paraId="37BB0039" w14:textId="77777777" w:rsidR="009B0CE7" w:rsidRPr="009B0CE7" w:rsidRDefault="009B0CE7" w:rsidP="007D1F4D">
            <w:pPr>
              <w:numPr>
                <w:ilvl w:val="0"/>
                <w:numId w:val="30"/>
              </w:numPr>
              <w:ind w:left="248" w:hanging="248"/>
              <w:jc w:val="both"/>
            </w:pPr>
            <w:r w:rsidRPr="009B0CE7">
              <w:t>Market orientation and business performance of medium and large scale enterprises in food and beverage industry</w:t>
            </w:r>
          </w:p>
          <w:p w14:paraId="1C04532A" w14:textId="77777777" w:rsidR="009B0CE7" w:rsidRPr="009B0CE7" w:rsidRDefault="009B0CE7" w:rsidP="007D1F4D">
            <w:pPr>
              <w:numPr>
                <w:ilvl w:val="0"/>
                <w:numId w:val="30"/>
              </w:numPr>
              <w:ind w:left="248" w:hanging="248"/>
              <w:jc w:val="both"/>
            </w:pPr>
            <w:r w:rsidRPr="009B0CE7">
              <w:t>Value Management for Family Business Governance - Implementation and opportunities of Value orientation Management</w:t>
            </w:r>
          </w:p>
          <w:p w14:paraId="6CF73E88" w14:textId="77777777" w:rsidR="00387122" w:rsidRPr="009B0CE7" w:rsidRDefault="009B0CE7" w:rsidP="007D1F4D">
            <w:pPr>
              <w:numPr>
                <w:ilvl w:val="0"/>
                <w:numId w:val="30"/>
              </w:numPr>
              <w:ind w:left="248" w:hanging="248"/>
              <w:jc w:val="both"/>
            </w:pPr>
            <w:r w:rsidRPr="009B0CE7">
              <w:lastRenderedPageBreak/>
              <w:t>Brand management in the fast food industry: a cultural perspective of the branding strategies of firms, and the behaviour of consumers in the Czech Republic and Ghana</w:t>
            </w:r>
          </w:p>
          <w:p w14:paraId="6426E429" w14:textId="77777777" w:rsidR="009B0CE7" w:rsidRDefault="009B0CE7" w:rsidP="00DA0489">
            <w:pPr>
              <w:ind w:left="248" w:hanging="248"/>
              <w:jc w:val="both"/>
              <w:rPr>
                <w:b/>
              </w:rPr>
            </w:pPr>
          </w:p>
          <w:p w14:paraId="430BE35E" w14:textId="77777777" w:rsidR="00387122" w:rsidRPr="00DA0489" w:rsidRDefault="00387122" w:rsidP="00DA0489">
            <w:pPr>
              <w:ind w:left="248" w:hanging="248"/>
              <w:jc w:val="both"/>
              <w:rPr>
                <w:b/>
              </w:rPr>
            </w:pPr>
            <w:r w:rsidRPr="00DA0489">
              <w:rPr>
                <w:b/>
              </w:rPr>
              <w:t>Návrhy témat</w:t>
            </w:r>
            <w:r w:rsidR="004B3633">
              <w:rPr>
                <w:b/>
              </w:rPr>
              <w:t>:</w:t>
            </w:r>
          </w:p>
          <w:p w14:paraId="3A1E6B42" w14:textId="77777777" w:rsidR="00DA0489" w:rsidRPr="00DA0489" w:rsidRDefault="00DA0489" w:rsidP="007D1F4D">
            <w:pPr>
              <w:numPr>
                <w:ilvl w:val="0"/>
                <w:numId w:val="30"/>
              </w:numPr>
              <w:ind w:left="248" w:hanging="248"/>
              <w:jc w:val="both"/>
            </w:pPr>
            <w:r w:rsidRPr="00DA0489">
              <w:t>Quality of Business Environment in the SME Segment</w:t>
            </w:r>
          </w:p>
          <w:p w14:paraId="3C05A236" w14:textId="77777777" w:rsidR="00DA0489" w:rsidRPr="00DA0489" w:rsidRDefault="00DA0489" w:rsidP="007D1F4D">
            <w:pPr>
              <w:numPr>
                <w:ilvl w:val="0"/>
                <w:numId w:val="30"/>
              </w:numPr>
              <w:ind w:left="248" w:hanging="248"/>
              <w:jc w:val="both"/>
            </w:pPr>
            <w:r w:rsidRPr="00DA0489">
              <w:t>Business Risks in the SME Segment</w:t>
            </w:r>
          </w:p>
          <w:p w14:paraId="3F2CC649" w14:textId="77777777" w:rsidR="00DA0489" w:rsidRPr="00DA0489" w:rsidRDefault="00DA0489" w:rsidP="007D1F4D">
            <w:pPr>
              <w:numPr>
                <w:ilvl w:val="0"/>
                <w:numId w:val="30"/>
              </w:numPr>
              <w:ind w:left="248" w:hanging="248"/>
              <w:jc w:val="both"/>
            </w:pPr>
            <w:r w:rsidRPr="00DA0489">
              <w:t>Performance Measurement and Management of Companies</w:t>
            </w:r>
          </w:p>
          <w:p w14:paraId="33BFC21A" w14:textId="77777777" w:rsidR="00DA0489" w:rsidRPr="00DA0489" w:rsidRDefault="00DA0489" w:rsidP="007D1F4D">
            <w:pPr>
              <w:numPr>
                <w:ilvl w:val="0"/>
                <w:numId w:val="30"/>
              </w:numPr>
              <w:ind w:left="248" w:hanging="248"/>
              <w:jc w:val="both"/>
            </w:pPr>
            <w:r w:rsidRPr="00DA0489">
              <w:t>Performance Measurement and Management of Clusters</w:t>
            </w:r>
          </w:p>
          <w:p w14:paraId="5E862248" w14:textId="77777777" w:rsidR="00DA0489" w:rsidRPr="00DA0489" w:rsidRDefault="00DA0489" w:rsidP="007D1F4D">
            <w:pPr>
              <w:numPr>
                <w:ilvl w:val="0"/>
                <w:numId w:val="30"/>
              </w:numPr>
              <w:ind w:left="248" w:hanging="248"/>
              <w:jc w:val="both"/>
            </w:pPr>
            <w:r w:rsidRPr="00DA0489">
              <w:t>Business Model Innovations</w:t>
            </w:r>
          </w:p>
          <w:p w14:paraId="5ADDFEE5"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11886FC3"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3A3433C7" w14:textId="77777777" w:rsidR="00DA0489" w:rsidRPr="00DA0489" w:rsidRDefault="00DA0489" w:rsidP="007D1F4D">
            <w:pPr>
              <w:numPr>
                <w:ilvl w:val="0"/>
                <w:numId w:val="30"/>
              </w:numPr>
              <w:ind w:left="248" w:hanging="248"/>
              <w:jc w:val="both"/>
            </w:pPr>
            <w:r w:rsidRPr="00DA0489">
              <w:t xml:space="preserve">Challenges in Business Models Innovation </w:t>
            </w:r>
          </w:p>
          <w:p w14:paraId="7FB32C03"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17AC5D50"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A848108"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5856E7DF" w14:textId="77777777" w:rsidR="00DA0489" w:rsidRPr="00DA0489" w:rsidRDefault="00DA0489" w:rsidP="007D1F4D">
            <w:pPr>
              <w:numPr>
                <w:ilvl w:val="0"/>
                <w:numId w:val="30"/>
              </w:numPr>
              <w:ind w:left="248" w:hanging="248"/>
              <w:jc w:val="both"/>
            </w:pPr>
            <w:r w:rsidRPr="00DA0489">
              <w:t>Factors Influencing Performance of Online Companies</w:t>
            </w:r>
          </w:p>
          <w:p w14:paraId="190A394B"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3844BF93"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40762F43"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10FFF469" w14:textId="77777777" w:rsidR="00DA0489" w:rsidRPr="00DA0489" w:rsidRDefault="00DA0489" w:rsidP="007D1F4D">
            <w:pPr>
              <w:numPr>
                <w:ilvl w:val="0"/>
                <w:numId w:val="30"/>
              </w:numPr>
              <w:ind w:left="248" w:hanging="248"/>
              <w:jc w:val="both"/>
            </w:pPr>
            <w:r w:rsidRPr="00DA0489">
              <w:t>Use of Modern Costing Methods for Company Cost Management</w:t>
            </w:r>
          </w:p>
          <w:p w14:paraId="4650162B" w14:textId="77777777" w:rsidR="00DA0489" w:rsidRPr="00DA0489" w:rsidRDefault="00DA0489" w:rsidP="007D1F4D">
            <w:pPr>
              <w:numPr>
                <w:ilvl w:val="0"/>
                <w:numId w:val="30"/>
              </w:numPr>
              <w:ind w:left="248" w:hanging="248"/>
              <w:jc w:val="both"/>
            </w:pPr>
            <w:r w:rsidRPr="00DA0489">
              <w:t>Cost Management of Non-Profit and Healthcare Institutions</w:t>
            </w:r>
          </w:p>
          <w:p w14:paraId="096F480A" w14:textId="77777777" w:rsidR="00DA0489" w:rsidRPr="00DA0489" w:rsidRDefault="00DA0489" w:rsidP="007D1F4D">
            <w:pPr>
              <w:numPr>
                <w:ilvl w:val="0"/>
                <w:numId w:val="30"/>
              </w:numPr>
              <w:ind w:left="248" w:hanging="248"/>
              <w:jc w:val="both"/>
            </w:pPr>
            <w:r w:rsidRPr="00DA0489">
              <w:t>Budgeting and Planning Systems</w:t>
            </w:r>
          </w:p>
          <w:p w14:paraId="0D2B6800" w14:textId="77777777" w:rsidR="00DA0489" w:rsidRPr="00DA0489" w:rsidRDefault="00DA0489" w:rsidP="007D1F4D">
            <w:pPr>
              <w:numPr>
                <w:ilvl w:val="0"/>
                <w:numId w:val="30"/>
              </w:numPr>
              <w:ind w:left="248" w:hanging="248"/>
              <w:jc w:val="both"/>
            </w:pPr>
            <w:r w:rsidRPr="00DA0489">
              <w:t>Performance Measurement Systems</w:t>
            </w:r>
          </w:p>
          <w:p w14:paraId="55417C99" w14:textId="77777777" w:rsidR="00DA0489" w:rsidRPr="00DA0489" w:rsidRDefault="00DA0489" w:rsidP="007D1F4D">
            <w:pPr>
              <w:numPr>
                <w:ilvl w:val="0"/>
                <w:numId w:val="30"/>
              </w:numPr>
              <w:ind w:left="248" w:hanging="248"/>
              <w:jc w:val="both"/>
            </w:pPr>
            <w:r w:rsidRPr="00DA0489">
              <w:t>Strategic Management Accounting</w:t>
            </w:r>
          </w:p>
          <w:p w14:paraId="4C55E70D" w14:textId="77777777" w:rsidR="00DA0489" w:rsidRPr="00DA0489" w:rsidRDefault="00DA0489" w:rsidP="007D1F4D">
            <w:pPr>
              <w:numPr>
                <w:ilvl w:val="0"/>
                <w:numId w:val="30"/>
              </w:numPr>
              <w:ind w:left="248" w:hanging="248"/>
              <w:jc w:val="both"/>
            </w:pPr>
            <w:r w:rsidRPr="00DA0489">
              <w:t>Management of Service Organizations</w:t>
            </w:r>
          </w:p>
          <w:p w14:paraId="168DC607"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7F2A80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1324D1D6"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0692C88D"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4824797A"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3A551643"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6D43D31E" w14:textId="77777777" w:rsidR="00387122" w:rsidRPr="00387122" w:rsidRDefault="00387122" w:rsidP="00DA0489">
            <w:pPr>
              <w:spacing w:before="100" w:beforeAutospacing="1" w:after="100" w:afterAutospacing="1"/>
              <w:ind w:left="720"/>
              <w:jc w:val="both"/>
              <w:rPr>
                <w:rFonts w:ascii="Calibri" w:hAnsi="Calibri" w:cs="Calibri"/>
                <w:color w:val="000000"/>
                <w:highlight w:val="yellow"/>
              </w:rPr>
            </w:pPr>
          </w:p>
        </w:tc>
      </w:tr>
    </w:tbl>
    <w:p w14:paraId="4F25F50B" w14:textId="77777777" w:rsidR="00043938" w:rsidRDefault="00043938" w:rsidP="00043938"/>
    <w:p w14:paraId="7E367D9C" w14:textId="77777777" w:rsidR="00043938" w:rsidRDefault="00043938" w:rsidP="00043938"/>
    <w:p w14:paraId="0B7DC8FB" w14:textId="77777777" w:rsidR="00043938" w:rsidRDefault="00043938" w:rsidP="00043938"/>
    <w:p w14:paraId="7393E9AC" w14:textId="77777777" w:rsidR="00043938" w:rsidRDefault="00043938" w:rsidP="00043938"/>
    <w:p w14:paraId="0C7856EF" w14:textId="77777777" w:rsidR="00043938" w:rsidRDefault="00043938" w:rsidP="00043938"/>
    <w:p w14:paraId="7FABD494"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B2318C" w:rsidRPr="00422F29" w14:paraId="75B2E1CD" w14:textId="77777777" w:rsidTr="00D90878">
        <w:tc>
          <w:tcPr>
            <w:tcW w:w="9285" w:type="dxa"/>
            <w:gridSpan w:val="2"/>
            <w:tcBorders>
              <w:bottom w:val="double" w:sz="4" w:space="0" w:color="auto"/>
            </w:tcBorders>
            <w:shd w:val="clear" w:color="auto" w:fill="BDD6EE"/>
          </w:tcPr>
          <w:p w14:paraId="7E073616" w14:textId="77777777" w:rsidR="00B2318C" w:rsidRPr="00422F29" w:rsidRDefault="00B2318C" w:rsidP="00D90878">
            <w:pPr>
              <w:jc w:val="both"/>
              <w:rPr>
                <w:b/>
                <w:sz w:val="28"/>
              </w:rPr>
            </w:pPr>
            <w:r w:rsidRPr="00422F29">
              <w:rPr>
                <w:b/>
                <w:sz w:val="28"/>
              </w:rPr>
              <w:lastRenderedPageBreak/>
              <w:t>B-IIb – Studijní plány a návrh témat prací (doktorské studijní programy)</w:t>
            </w:r>
          </w:p>
        </w:tc>
      </w:tr>
      <w:tr w:rsidR="00B2318C" w:rsidRPr="00422F29" w14:paraId="45BF11A1" w14:textId="77777777" w:rsidTr="00D90878">
        <w:tc>
          <w:tcPr>
            <w:tcW w:w="3510" w:type="dxa"/>
            <w:shd w:val="clear" w:color="auto" w:fill="F7CAAC"/>
          </w:tcPr>
          <w:p w14:paraId="6A8D6065" w14:textId="77777777" w:rsidR="00B2318C" w:rsidRPr="00422F29" w:rsidRDefault="00B2318C" w:rsidP="00D90878">
            <w:pPr>
              <w:jc w:val="both"/>
              <w:rPr>
                <w:b/>
              </w:rPr>
            </w:pPr>
            <w:r w:rsidRPr="00422F29">
              <w:rPr>
                <w:b/>
              </w:rPr>
              <w:t>Studijní povinnosti</w:t>
            </w:r>
          </w:p>
        </w:tc>
        <w:tc>
          <w:tcPr>
            <w:tcW w:w="5775" w:type="dxa"/>
            <w:tcBorders>
              <w:bottom w:val="nil"/>
            </w:tcBorders>
          </w:tcPr>
          <w:p w14:paraId="4CB7E453" w14:textId="77777777" w:rsidR="00B2318C" w:rsidRPr="00422F29" w:rsidRDefault="00B2318C" w:rsidP="00D90878">
            <w:pPr>
              <w:jc w:val="both"/>
            </w:pPr>
          </w:p>
        </w:tc>
      </w:tr>
      <w:tr w:rsidR="00B2318C" w:rsidRPr="00422F29" w14:paraId="4E0B03AE" w14:textId="77777777" w:rsidTr="00D90878">
        <w:trPr>
          <w:trHeight w:val="567"/>
        </w:trPr>
        <w:tc>
          <w:tcPr>
            <w:tcW w:w="9285" w:type="dxa"/>
            <w:gridSpan w:val="2"/>
            <w:tcBorders>
              <w:top w:val="nil"/>
            </w:tcBorders>
          </w:tcPr>
          <w:p w14:paraId="4E142049" w14:textId="77777777" w:rsidR="00B2318C" w:rsidRPr="0061175F" w:rsidRDefault="00B2318C" w:rsidP="00D90878">
            <w:pPr>
              <w:jc w:val="both"/>
            </w:pPr>
            <w:r w:rsidRPr="0061175F">
              <w:t xml:space="preserve">Studijní plán doktorského studijního programu </w:t>
            </w:r>
            <w:r w:rsidR="00CD595C">
              <w:t xml:space="preserve">Economics and Management </w:t>
            </w:r>
            <w:r w:rsidRPr="001A7A57">
              <w:rPr>
                <w:b/>
              </w:rPr>
              <w:t>v </w:t>
            </w:r>
            <w:r>
              <w:rPr>
                <w:b/>
              </w:rPr>
              <w:t>kombinované</w:t>
            </w:r>
            <w:r w:rsidRPr="001A7A57">
              <w:rPr>
                <w:b/>
              </w:rPr>
              <w:t xml:space="preserve"> formě studia</w:t>
            </w:r>
            <w:r>
              <w:t xml:space="preserve"> </w:t>
            </w:r>
            <w:r w:rsidRPr="0061175F">
              <w:t>se skládá z následujících předmětů:</w:t>
            </w:r>
          </w:p>
          <w:p w14:paraId="75275F57" w14:textId="77777777" w:rsidR="00B2318C" w:rsidRDefault="00B2318C" w:rsidP="00D90878">
            <w:pPr>
              <w:rPr>
                <w:sz w:val="18"/>
              </w:rPr>
            </w:pPr>
          </w:p>
          <w:tbl>
            <w:tblPr>
              <w:tblW w:w="9120" w:type="dxa"/>
              <w:tblLayout w:type="fixed"/>
              <w:tblCellMar>
                <w:left w:w="70" w:type="dxa"/>
                <w:right w:w="70" w:type="dxa"/>
              </w:tblCellMar>
              <w:tblLook w:val="04A0" w:firstRow="1" w:lastRow="0" w:firstColumn="1" w:lastColumn="0" w:noHBand="0" w:noVBand="1"/>
            </w:tblPr>
            <w:tblGrid>
              <w:gridCol w:w="4160"/>
              <w:gridCol w:w="2460"/>
              <w:gridCol w:w="1540"/>
              <w:gridCol w:w="960"/>
            </w:tblGrid>
            <w:tr w:rsidR="00B2318C" w:rsidRPr="002943D0" w14:paraId="5F83596E" w14:textId="77777777" w:rsidTr="00D90878">
              <w:trPr>
                <w:trHeight w:val="330"/>
              </w:trPr>
              <w:tc>
                <w:tcPr>
                  <w:tcW w:w="4160" w:type="dxa"/>
                  <w:tcBorders>
                    <w:top w:val="single" w:sz="12" w:space="0" w:color="auto"/>
                    <w:left w:val="single" w:sz="12" w:space="0" w:color="auto"/>
                    <w:bottom w:val="single" w:sz="8" w:space="0" w:color="auto"/>
                    <w:right w:val="single" w:sz="8" w:space="0" w:color="auto"/>
                  </w:tcBorders>
                  <w:shd w:val="clear" w:color="auto" w:fill="auto"/>
                  <w:vAlign w:val="center"/>
                  <w:hideMark/>
                </w:tcPr>
                <w:p w14:paraId="0281901C"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Název předmětu</w:t>
                  </w:r>
                </w:p>
              </w:tc>
              <w:tc>
                <w:tcPr>
                  <w:tcW w:w="2460" w:type="dxa"/>
                  <w:tcBorders>
                    <w:top w:val="single" w:sz="12" w:space="0" w:color="auto"/>
                    <w:left w:val="nil"/>
                    <w:bottom w:val="single" w:sz="8" w:space="0" w:color="auto"/>
                    <w:right w:val="single" w:sz="8" w:space="0" w:color="auto"/>
                  </w:tcBorders>
                  <w:shd w:val="clear" w:color="auto" w:fill="auto"/>
                  <w:vAlign w:val="center"/>
                  <w:hideMark/>
                </w:tcPr>
                <w:p w14:paraId="3F822D4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Přednášející</w:t>
                  </w:r>
                </w:p>
              </w:tc>
              <w:tc>
                <w:tcPr>
                  <w:tcW w:w="1540" w:type="dxa"/>
                  <w:tcBorders>
                    <w:top w:val="single" w:sz="12" w:space="0" w:color="auto"/>
                    <w:left w:val="nil"/>
                    <w:bottom w:val="single" w:sz="8" w:space="0" w:color="auto"/>
                    <w:right w:val="single" w:sz="12" w:space="0" w:color="auto"/>
                  </w:tcBorders>
                  <w:shd w:val="clear" w:color="auto" w:fill="auto"/>
                  <w:vAlign w:val="center"/>
                  <w:hideMark/>
                </w:tcPr>
                <w:p w14:paraId="000F0178"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Garant</w:t>
                  </w:r>
                </w:p>
              </w:tc>
              <w:tc>
                <w:tcPr>
                  <w:tcW w:w="960" w:type="dxa"/>
                  <w:tcBorders>
                    <w:top w:val="single" w:sz="12" w:space="0" w:color="auto"/>
                    <w:left w:val="nil"/>
                    <w:bottom w:val="single" w:sz="12" w:space="0" w:color="auto"/>
                    <w:right w:val="single" w:sz="12" w:space="0" w:color="auto"/>
                  </w:tcBorders>
                  <w:shd w:val="clear" w:color="auto" w:fill="auto"/>
                  <w:vAlign w:val="center"/>
                  <w:hideMark/>
                </w:tcPr>
                <w:p w14:paraId="5AB7FD75"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Rozsah</w:t>
                  </w:r>
                </w:p>
              </w:tc>
            </w:tr>
            <w:tr w:rsidR="00B2318C" w:rsidRPr="002943D0" w14:paraId="2EF398E0" w14:textId="77777777" w:rsidTr="00D90878">
              <w:trPr>
                <w:trHeight w:val="315"/>
              </w:trPr>
              <w:tc>
                <w:tcPr>
                  <w:tcW w:w="9120" w:type="dxa"/>
                  <w:gridSpan w:val="4"/>
                  <w:tcBorders>
                    <w:top w:val="nil"/>
                    <w:left w:val="single" w:sz="12" w:space="0" w:color="auto"/>
                    <w:bottom w:val="single" w:sz="12" w:space="0" w:color="auto"/>
                    <w:right w:val="single" w:sz="12" w:space="0" w:color="000000"/>
                  </w:tcBorders>
                  <w:shd w:val="clear" w:color="auto" w:fill="auto"/>
                  <w:noWrap/>
                  <w:vAlign w:val="center"/>
                  <w:hideMark/>
                </w:tcPr>
                <w:p w14:paraId="4D0AB5F7"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Povinné předměty</w:t>
                  </w:r>
                  <w:r w:rsidRPr="002943D0">
                    <w:rPr>
                      <w:rFonts w:ascii="Calibri" w:hAnsi="Calibri" w:cs="Calibri"/>
                      <w:i/>
                      <w:iCs/>
                      <w:color w:val="000000"/>
                    </w:rPr>
                    <w:t> </w:t>
                  </w:r>
                </w:p>
              </w:tc>
            </w:tr>
            <w:tr w:rsidR="00CD595C" w:rsidRPr="002943D0" w14:paraId="18391D48" w14:textId="77777777" w:rsidTr="008F4348">
              <w:trPr>
                <w:trHeight w:val="417"/>
              </w:trPr>
              <w:tc>
                <w:tcPr>
                  <w:tcW w:w="4160" w:type="dxa"/>
                  <w:tcBorders>
                    <w:top w:val="nil"/>
                    <w:left w:val="single" w:sz="12" w:space="0" w:color="auto"/>
                    <w:bottom w:val="single" w:sz="8" w:space="0" w:color="auto"/>
                    <w:right w:val="single" w:sz="8" w:space="0" w:color="auto"/>
                  </w:tcBorders>
                  <w:shd w:val="clear" w:color="auto" w:fill="auto"/>
                  <w:vAlign w:val="center"/>
                  <w:hideMark/>
                </w:tcPr>
                <w:p w14:paraId="523CA28A" w14:textId="77777777" w:rsidR="00CD595C" w:rsidRPr="002943D0" w:rsidRDefault="00CD595C" w:rsidP="00CD595C">
                  <w:pPr>
                    <w:rPr>
                      <w:rFonts w:ascii="Calibri" w:hAnsi="Calibri" w:cs="Calibri"/>
                      <w:b/>
                      <w:bCs/>
                      <w:color w:val="000000"/>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vAlign w:val="center"/>
                  <w:hideMark/>
                </w:tcPr>
                <w:p w14:paraId="7B3467D0" w14:textId="6685287F"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53" w:author="Pavla Trefilová" w:date="2019-09-05T10:39:00Z">
                    <w:r w:rsidR="002460B5">
                      <w:rPr>
                        <w:rFonts w:ascii="Calibri" w:hAnsi="Calibri" w:cs="Calibri"/>
                        <w:color w:val="000000"/>
                      </w:rPr>
                      <w:t xml:space="preserve">Ing. Zuzana </w:t>
                    </w:r>
                  </w:ins>
                  <w:r w:rsidRPr="002943D0">
                    <w:rPr>
                      <w:rFonts w:ascii="Calibri" w:hAnsi="Calibri" w:cs="Calibri"/>
                      <w:color w:val="000000"/>
                    </w:rPr>
                    <w:t>Dohnalová</w:t>
                  </w:r>
                  <w:ins w:id="54" w:author="Pavla Trefilová" w:date="2019-09-05T10:39:00Z">
                    <w:r w:rsidR="002460B5">
                      <w:rPr>
                        <w:rFonts w:ascii="Calibri" w:hAnsi="Calibri" w:cs="Calibri"/>
                        <w:color w:val="000000"/>
                      </w:rPr>
                      <w:t>, Ph.D.</w:t>
                    </w:r>
                  </w:ins>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247F950B" w14:textId="5C828EFE"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55" w:author="Pavla Trefilová" w:date="2019-09-05T10:39:00Z">
                    <w:r w:rsidR="002460B5">
                      <w:rPr>
                        <w:rFonts w:ascii="Calibri" w:hAnsi="Calibri" w:cs="Calibri"/>
                        <w:color w:val="000000"/>
                      </w:rPr>
                      <w:t xml:space="preserve">Ing. Zuzana </w:t>
                    </w:r>
                  </w:ins>
                  <w:r w:rsidRPr="002943D0">
                    <w:rPr>
                      <w:rFonts w:ascii="Calibri" w:hAnsi="Calibri" w:cs="Calibri"/>
                      <w:color w:val="000000"/>
                    </w:rPr>
                    <w:t>Dohnalová</w:t>
                  </w:r>
                  <w:ins w:id="56" w:author="Pavla Trefilová" w:date="2019-09-05T10:39:00Z">
                    <w:r w:rsidR="002460B5">
                      <w:rPr>
                        <w:rFonts w:ascii="Calibri" w:hAnsi="Calibri" w:cs="Calibri"/>
                        <w:color w:val="000000"/>
                      </w:rPr>
                      <w:t>, Ph.D.</w:t>
                    </w:r>
                  </w:ins>
                </w:p>
              </w:tc>
              <w:tc>
                <w:tcPr>
                  <w:tcW w:w="960" w:type="dxa"/>
                  <w:tcBorders>
                    <w:top w:val="nil"/>
                    <w:left w:val="nil"/>
                    <w:bottom w:val="single" w:sz="8" w:space="0" w:color="auto"/>
                    <w:right w:val="single" w:sz="12" w:space="0" w:color="auto"/>
                  </w:tcBorders>
                  <w:shd w:val="clear" w:color="auto" w:fill="auto"/>
                  <w:vAlign w:val="center"/>
                  <w:hideMark/>
                </w:tcPr>
                <w:p w14:paraId="4D8591D9"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F857E41"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22518C3" w14:textId="77777777" w:rsidR="00CD595C" w:rsidRPr="002943D0" w:rsidRDefault="00CD595C" w:rsidP="00CD595C">
                  <w:pPr>
                    <w:rPr>
                      <w:rFonts w:ascii="Calibri" w:hAnsi="Calibri" w:cs="Calibri"/>
                      <w:b/>
                      <w:bCs/>
                      <w:color w:val="000000"/>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60" w:type="dxa"/>
                  <w:tcBorders>
                    <w:top w:val="nil"/>
                    <w:left w:val="nil"/>
                    <w:bottom w:val="single" w:sz="8" w:space="0" w:color="auto"/>
                    <w:right w:val="single" w:sz="8" w:space="0" w:color="auto"/>
                  </w:tcBorders>
                  <w:shd w:val="clear" w:color="auto" w:fill="auto"/>
                  <w:noWrap/>
                  <w:vAlign w:val="center"/>
                  <w:hideMark/>
                </w:tcPr>
                <w:p w14:paraId="4433E73A" w14:textId="02A19BC5"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57" w:author="Pavla Trefilová" w:date="2019-09-05T10:39:00Z">
                    <w:r w:rsidR="002460B5">
                      <w:rPr>
                        <w:rFonts w:ascii="Calibri" w:hAnsi="Calibri" w:cs="Calibri"/>
                        <w:color w:val="000000"/>
                      </w:rPr>
                      <w:t xml:space="preserve">Ing. Jena </w:t>
                    </w:r>
                  </w:ins>
                  <w:r w:rsidRPr="002943D0">
                    <w:rPr>
                      <w:rFonts w:ascii="Calibri" w:hAnsi="Calibri" w:cs="Calibri"/>
                      <w:color w:val="000000"/>
                    </w:rPr>
                    <w:t>Švarcová</w:t>
                  </w:r>
                  <w:ins w:id="58" w:author="Pavla Trefilová" w:date="2019-09-05T10:39:00Z">
                    <w:r w:rsidR="002460B5">
                      <w:rPr>
                        <w:rFonts w:ascii="Calibri" w:hAnsi="Calibri" w:cs="Calibri"/>
                        <w:color w:val="000000"/>
                      </w:rPr>
                      <w:t>, Ph.D.</w:t>
                    </w:r>
                  </w:ins>
                  <w:r w:rsidRPr="002943D0">
                    <w:rPr>
                      <w:rFonts w:ascii="Calibri" w:hAnsi="Calibri" w:cs="Calibri"/>
                      <w:color w:val="000000"/>
                    </w:rPr>
                    <w:t xml:space="preserve"> (100 %)</w:t>
                  </w:r>
                </w:p>
              </w:tc>
              <w:tc>
                <w:tcPr>
                  <w:tcW w:w="1540" w:type="dxa"/>
                  <w:tcBorders>
                    <w:top w:val="nil"/>
                    <w:left w:val="nil"/>
                    <w:bottom w:val="single" w:sz="8" w:space="0" w:color="auto"/>
                    <w:right w:val="single" w:sz="12" w:space="0" w:color="auto"/>
                  </w:tcBorders>
                  <w:shd w:val="clear" w:color="auto" w:fill="auto"/>
                  <w:noWrap/>
                  <w:vAlign w:val="center"/>
                  <w:hideMark/>
                </w:tcPr>
                <w:p w14:paraId="163A759D" w14:textId="611EDE4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59" w:author="Pavla Trefilová" w:date="2019-09-05T10:39:00Z">
                    <w:r w:rsidR="002460B5">
                      <w:rPr>
                        <w:rFonts w:ascii="Calibri" w:hAnsi="Calibri" w:cs="Calibri"/>
                        <w:color w:val="000000"/>
                      </w:rPr>
                      <w:t xml:space="preserve">Ing. Jena </w:t>
                    </w:r>
                  </w:ins>
                  <w:r w:rsidRPr="002943D0">
                    <w:rPr>
                      <w:rFonts w:ascii="Calibri" w:hAnsi="Calibri" w:cs="Calibri"/>
                      <w:color w:val="000000"/>
                    </w:rPr>
                    <w:t>Švarcová</w:t>
                  </w:r>
                  <w:ins w:id="60" w:author="Pavla Trefilová" w:date="2019-09-05T10:40:00Z">
                    <w:r w:rsidR="002460B5">
                      <w:rPr>
                        <w:rFonts w:ascii="Calibri" w:hAnsi="Calibri" w:cs="Calibri"/>
                        <w:color w:val="000000"/>
                      </w:rPr>
                      <w:t>, Ph.D.</w:t>
                    </w:r>
                  </w:ins>
                </w:p>
              </w:tc>
              <w:tc>
                <w:tcPr>
                  <w:tcW w:w="960" w:type="dxa"/>
                  <w:tcBorders>
                    <w:top w:val="nil"/>
                    <w:left w:val="nil"/>
                    <w:bottom w:val="single" w:sz="8" w:space="0" w:color="auto"/>
                    <w:right w:val="single" w:sz="12" w:space="0" w:color="auto"/>
                  </w:tcBorders>
                  <w:shd w:val="clear" w:color="auto" w:fill="auto"/>
                  <w:vAlign w:val="center"/>
                  <w:hideMark/>
                </w:tcPr>
                <w:p w14:paraId="5BBEBDD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20h</w:t>
                  </w:r>
                </w:p>
              </w:tc>
            </w:tr>
            <w:tr w:rsidR="00CD595C" w:rsidRPr="002943D0" w14:paraId="3EA676B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F495056" w14:textId="77777777" w:rsidR="00CD595C" w:rsidRPr="002943D0" w:rsidRDefault="00CD595C" w:rsidP="00CD595C">
                  <w:pPr>
                    <w:rPr>
                      <w:rFonts w:ascii="Calibri" w:hAnsi="Calibri" w:cs="Calibri"/>
                      <w:b/>
                      <w:bCs/>
                      <w:color w:val="000000"/>
                    </w:rPr>
                  </w:pPr>
                  <w:r w:rsidRPr="00EA1713">
                    <w:rPr>
                      <w:rFonts w:asciiTheme="minorHAnsi" w:hAnsiTheme="minorHAnsi" w:cstheme="minorHAnsi"/>
                      <w:b/>
                      <w:bCs/>
                    </w:rPr>
                    <w:t>Research Methodology</w:t>
                  </w:r>
                </w:p>
              </w:tc>
              <w:tc>
                <w:tcPr>
                  <w:tcW w:w="2460" w:type="dxa"/>
                  <w:vMerge w:val="restart"/>
                  <w:tcBorders>
                    <w:top w:val="nil"/>
                    <w:left w:val="single" w:sz="8" w:space="0" w:color="auto"/>
                    <w:bottom w:val="single" w:sz="8" w:space="0" w:color="000000"/>
                    <w:right w:val="single" w:sz="8" w:space="0" w:color="auto"/>
                  </w:tcBorders>
                  <w:shd w:val="clear" w:color="auto" w:fill="auto"/>
                  <w:vAlign w:val="center"/>
                  <w:hideMark/>
                </w:tcPr>
                <w:p w14:paraId="3A9BF372" w14:textId="24C84ABA"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ins w:id="61" w:author="Pavla Trefilová" w:date="2019-09-05T10:39:00Z">
                    <w:r w:rsidR="002460B5">
                      <w:rPr>
                        <w:rFonts w:asciiTheme="minorHAnsi" w:hAnsiTheme="minorHAnsi" w:cstheme="minorHAnsi"/>
                      </w:rPr>
                      <w:t xml:space="preserve">Dr. Ing. Drahomíra </w:t>
                    </w:r>
                  </w:ins>
                  <w:r w:rsidRPr="002943D0">
                    <w:rPr>
                      <w:rFonts w:ascii="Calibri" w:hAnsi="Calibri" w:cs="Calibri"/>
                      <w:color w:val="000000"/>
                    </w:rPr>
                    <w:t xml:space="preserve">Pavelková (60 %), Ing. </w:t>
                  </w:r>
                  <w:ins w:id="62" w:author="Pavla Trefilová" w:date="2019-09-05T10:40:00Z">
                    <w:r w:rsidR="002460B5">
                      <w:rPr>
                        <w:rFonts w:ascii="Calibri" w:hAnsi="Calibri" w:cs="Calibri"/>
                        <w:color w:val="000000"/>
                      </w:rPr>
                      <w:t xml:space="preserve">Lubor </w:t>
                    </w:r>
                  </w:ins>
                  <w:r w:rsidRPr="002943D0">
                    <w:rPr>
                      <w:rFonts w:ascii="Calibri" w:hAnsi="Calibri" w:cs="Calibri"/>
                      <w:color w:val="000000"/>
                    </w:rPr>
                    <w:t xml:space="preserve">Homolka, Ph.D. (30 %), PhDr. </w:t>
                  </w:r>
                  <w:ins w:id="63" w:author="Pavla Trefilová" w:date="2019-09-05T10:40:00Z">
                    <w:r w:rsidR="002460B5">
                      <w:rPr>
                        <w:rFonts w:ascii="Calibri" w:hAnsi="Calibri" w:cs="Calibri"/>
                        <w:color w:val="000000"/>
                      </w:rPr>
                      <w:t xml:space="preserve">Ondřej </w:t>
                    </w:r>
                  </w:ins>
                  <w:r w:rsidRPr="002943D0">
                    <w:rPr>
                      <w:rFonts w:ascii="Calibri" w:hAnsi="Calibri" w:cs="Calibri"/>
                      <w:color w:val="000000"/>
                    </w:rPr>
                    <w:t>Fabián (10 %)</w:t>
                  </w:r>
                </w:p>
              </w:tc>
              <w:tc>
                <w:tcPr>
                  <w:tcW w:w="1540" w:type="dxa"/>
                  <w:vMerge w:val="restart"/>
                  <w:tcBorders>
                    <w:top w:val="nil"/>
                    <w:left w:val="single" w:sz="8" w:space="0" w:color="auto"/>
                    <w:bottom w:val="single" w:sz="8" w:space="0" w:color="000000"/>
                    <w:right w:val="single" w:sz="12" w:space="0" w:color="auto"/>
                  </w:tcBorders>
                  <w:shd w:val="clear" w:color="auto" w:fill="auto"/>
                  <w:noWrap/>
                  <w:vAlign w:val="center"/>
                  <w:hideMark/>
                </w:tcPr>
                <w:p w14:paraId="0BD72E2A" w14:textId="2B99BA1B" w:rsidR="00CD595C" w:rsidRPr="002943D0" w:rsidRDefault="00CD595C" w:rsidP="002460B5">
                  <w:pPr>
                    <w:rPr>
                      <w:rFonts w:ascii="Calibri" w:hAnsi="Calibri" w:cs="Calibri"/>
                      <w:color w:val="000000"/>
                    </w:rPr>
                  </w:pPr>
                  <w:r w:rsidRPr="002943D0">
                    <w:rPr>
                      <w:rFonts w:ascii="Calibri" w:hAnsi="Calibri" w:cs="Calibri"/>
                      <w:color w:val="000000"/>
                    </w:rPr>
                    <w:t xml:space="preserve">prof. </w:t>
                  </w:r>
                  <w:ins w:id="64" w:author="Pavla Trefilová" w:date="2019-09-05T10:39:00Z">
                    <w:r w:rsidR="002460B5">
                      <w:rPr>
                        <w:rFonts w:asciiTheme="minorHAnsi" w:hAnsiTheme="minorHAnsi" w:cstheme="minorHAnsi"/>
                      </w:rPr>
                      <w:t xml:space="preserve">Dr. Ing. Drahomíra </w:t>
                    </w:r>
                  </w:ins>
                  <w:r w:rsidRPr="002943D0">
                    <w:rPr>
                      <w:rFonts w:ascii="Calibri" w:hAnsi="Calibri" w:cs="Calibri"/>
                      <w:color w:val="000000"/>
                    </w:rPr>
                    <w:t>Pavelková</w:t>
                  </w:r>
                </w:p>
              </w:tc>
              <w:tc>
                <w:tcPr>
                  <w:tcW w:w="960" w:type="dxa"/>
                  <w:tcBorders>
                    <w:top w:val="nil"/>
                    <w:left w:val="nil"/>
                    <w:bottom w:val="nil"/>
                    <w:right w:val="single" w:sz="12" w:space="0" w:color="auto"/>
                  </w:tcBorders>
                  <w:shd w:val="clear" w:color="auto" w:fill="auto"/>
                  <w:vAlign w:val="center"/>
                  <w:hideMark/>
                </w:tcPr>
                <w:p w14:paraId="5912BB40"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1B38BC0C"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13253CF9"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6A0E4EA"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357AB149" w14:textId="77777777" w:rsidR="00CD595C" w:rsidRPr="002943D0" w:rsidRDefault="00CD595C" w:rsidP="00CD595C">
                  <w:pPr>
                    <w:rPr>
                      <w:rFonts w:ascii="Calibri" w:hAnsi="Calibri" w:cs="Calibri"/>
                      <w:color w:val="000000"/>
                    </w:rPr>
                  </w:pPr>
                </w:p>
              </w:tc>
              <w:tc>
                <w:tcPr>
                  <w:tcW w:w="960" w:type="dxa"/>
                  <w:tcBorders>
                    <w:top w:val="nil"/>
                    <w:left w:val="nil"/>
                    <w:bottom w:val="nil"/>
                    <w:right w:val="single" w:sz="12" w:space="0" w:color="auto"/>
                  </w:tcBorders>
                  <w:shd w:val="clear" w:color="auto" w:fill="auto"/>
                  <w:vAlign w:val="center"/>
                  <w:hideMark/>
                </w:tcPr>
                <w:p w14:paraId="3EF013E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40h</w:t>
                  </w:r>
                </w:p>
              </w:tc>
            </w:tr>
            <w:tr w:rsidR="00CD595C" w:rsidRPr="002943D0" w14:paraId="39518920" w14:textId="77777777" w:rsidTr="008F4348">
              <w:trPr>
                <w:trHeight w:val="60"/>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6A92C923" w14:textId="77777777" w:rsidR="00CD595C" w:rsidRPr="008A60DB" w:rsidRDefault="00CD595C" w:rsidP="00CD595C">
                  <w:pPr>
                    <w:ind w:left="654"/>
                    <w:rPr>
                      <w:rFonts w:ascii="Symbol" w:hAnsi="Symbol" w:cs="Calibri"/>
                      <w:color w:val="000000"/>
                    </w:rPr>
                  </w:pPr>
                </w:p>
              </w:tc>
              <w:tc>
                <w:tcPr>
                  <w:tcW w:w="2460" w:type="dxa"/>
                  <w:vMerge/>
                  <w:tcBorders>
                    <w:top w:val="nil"/>
                    <w:left w:val="single" w:sz="8" w:space="0" w:color="auto"/>
                    <w:bottom w:val="single" w:sz="8" w:space="0" w:color="000000"/>
                    <w:right w:val="single" w:sz="8" w:space="0" w:color="auto"/>
                  </w:tcBorders>
                  <w:vAlign w:val="center"/>
                  <w:hideMark/>
                </w:tcPr>
                <w:p w14:paraId="1C3B2713" w14:textId="77777777" w:rsidR="00CD595C" w:rsidRPr="002943D0" w:rsidRDefault="00CD595C" w:rsidP="00CD595C">
                  <w:pPr>
                    <w:rPr>
                      <w:rFonts w:ascii="Calibri" w:hAnsi="Calibri" w:cs="Calibri"/>
                      <w:color w:val="000000"/>
                    </w:rPr>
                  </w:pPr>
                </w:p>
              </w:tc>
              <w:tc>
                <w:tcPr>
                  <w:tcW w:w="1540" w:type="dxa"/>
                  <w:vMerge/>
                  <w:tcBorders>
                    <w:top w:val="nil"/>
                    <w:left w:val="single" w:sz="8" w:space="0" w:color="auto"/>
                    <w:bottom w:val="single" w:sz="8" w:space="0" w:color="000000"/>
                    <w:right w:val="single" w:sz="12" w:space="0" w:color="auto"/>
                  </w:tcBorders>
                  <w:vAlign w:val="center"/>
                  <w:hideMark/>
                </w:tcPr>
                <w:p w14:paraId="2456B1D6" w14:textId="77777777" w:rsidR="00CD595C" w:rsidRPr="002943D0" w:rsidRDefault="00CD595C" w:rsidP="00CD595C">
                  <w:pPr>
                    <w:rPr>
                      <w:rFonts w:ascii="Calibri" w:hAnsi="Calibri" w:cs="Calibri"/>
                      <w:color w:val="000000"/>
                    </w:rPr>
                  </w:pPr>
                </w:p>
              </w:tc>
              <w:tc>
                <w:tcPr>
                  <w:tcW w:w="960" w:type="dxa"/>
                  <w:tcBorders>
                    <w:top w:val="nil"/>
                    <w:left w:val="nil"/>
                    <w:bottom w:val="single" w:sz="8" w:space="0" w:color="auto"/>
                    <w:right w:val="single" w:sz="12" w:space="0" w:color="auto"/>
                  </w:tcBorders>
                  <w:shd w:val="clear" w:color="auto" w:fill="auto"/>
                  <w:hideMark/>
                </w:tcPr>
                <w:p w14:paraId="2CF11F7B" w14:textId="77777777" w:rsidR="00CD595C" w:rsidRPr="002943D0" w:rsidRDefault="00CD595C" w:rsidP="00CD595C">
                  <w:pPr>
                    <w:rPr>
                      <w:rFonts w:ascii="Calibri" w:hAnsi="Calibri" w:cs="Calibri"/>
                      <w:color w:val="000000"/>
                      <w:sz w:val="22"/>
                      <w:szCs w:val="22"/>
                    </w:rPr>
                  </w:pPr>
                  <w:r w:rsidRPr="002943D0">
                    <w:rPr>
                      <w:rFonts w:ascii="Calibri" w:hAnsi="Calibri" w:cs="Calibri"/>
                      <w:color w:val="000000"/>
                      <w:sz w:val="22"/>
                      <w:szCs w:val="22"/>
                    </w:rPr>
                    <w:t> </w:t>
                  </w:r>
                </w:p>
              </w:tc>
            </w:tr>
            <w:tr w:rsidR="00CD595C" w:rsidRPr="002943D0" w14:paraId="1E9C2B0E"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06697E" w14:textId="77777777" w:rsidR="00CD595C" w:rsidRPr="00C56747" w:rsidRDefault="000B222A" w:rsidP="008F4348">
                  <w:pPr>
                    <w:rPr>
                      <w:rFonts w:cstheme="minorHAnsi"/>
                      <w:b/>
                    </w:rPr>
                  </w:pPr>
                  <w:r w:rsidRPr="000B222A">
                    <w:rPr>
                      <w:rFonts w:asciiTheme="minorHAnsi" w:hAnsiTheme="minorHAnsi" w:cstheme="minorHAnsi"/>
                      <w:b/>
                    </w:rPr>
                    <w:t>Expert Communication in English</w:t>
                  </w:r>
                </w:p>
              </w:tc>
              <w:tc>
                <w:tcPr>
                  <w:tcW w:w="2460" w:type="dxa"/>
                  <w:tcBorders>
                    <w:top w:val="nil"/>
                    <w:left w:val="nil"/>
                    <w:bottom w:val="nil"/>
                    <w:right w:val="single" w:sz="8" w:space="0" w:color="auto"/>
                  </w:tcBorders>
                  <w:shd w:val="clear" w:color="auto" w:fill="auto"/>
                  <w:noWrap/>
                  <w:vAlign w:val="center"/>
                  <w:hideMark/>
                </w:tcPr>
                <w:p w14:paraId="7909CA95" w14:textId="3CFB0E39" w:rsidR="00CD595C" w:rsidRPr="002943D0" w:rsidRDefault="00CD595C" w:rsidP="00CD595C">
                  <w:pPr>
                    <w:rPr>
                      <w:rFonts w:ascii="Calibri" w:hAnsi="Calibri" w:cs="Calibri"/>
                      <w:color w:val="000000"/>
                    </w:rPr>
                  </w:pPr>
                  <w:r w:rsidRPr="002943D0">
                    <w:rPr>
                      <w:rFonts w:ascii="Calibri" w:hAnsi="Calibri" w:cs="Calibri"/>
                      <w:color w:val="000000"/>
                    </w:rPr>
                    <w:t xml:space="preserve">Mgr. </w:t>
                  </w:r>
                  <w:ins w:id="65" w:author="Pavla Trefilová" w:date="2019-09-05T10:38:00Z">
                    <w:r w:rsidR="002460B5">
                      <w:rPr>
                        <w:rFonts w:ascii="Calibri" w:hAnsi="Calibri" w:cs="Calibri"/>
                        <w:color w:val="000000"/>
                      </w:rPr>
                      <w:t xml:space="preserve">Hana </w:t>
                    </w:r>
                  </w:ins>
                  <w:r w:rsidRPr="002943D0">
                    <w:rPr>
                      <w:rFonts w:ascii="Calibri" w:hAnsi="Calibri" w:cs="Calibri"/>
                      <w:color w:val="000000"/>
                    </w:rPr>
                    <w:t>Atcheson (100 %)</w:t>
                  </w:r>
                </w:p>
              </w:tc>
              <w:tc>
                <w:tcPr>
                  <w:tcW w:w="1540" w:type="dxa"/>
                  <w:tcBorders>
                    <w:top w:val="nil"/>
                    <w:left w:val="nil"/>
                    <w:bottom w:val="nil"/>
                    <w:right w:val="single" w:sz="12" w:space="0" w:color="auto"/>
                  </w:tcBorders>
                  <w:shd w:val="clear" w:color="auto" w:fill="auto"/>
                  <w:noWrap/>
                  <w:vAlign w:val="center"/>
                  <w:hideMark/>
                </w:tcPr>
                <w:p w14:paraId="07AD9EBC" w14:textId="6CC99149" w:rsidR="00CD595C" w:rsidRPr="002943D0" w:rsidRDefault="00CD595C" w:rsidP="00CD595C">
                  <w:pPr>
                    <w:rPr>
                      <w:rFonts w:ascii="Calibri" w:hAnsi="Calibri" w:cs="Calibri"/>
                      <w:color w:val="000000"/>
                    </w:rPr>
                  </w:pPr>
                  <w:r w:rsidRPr="002943D0">
                    <w:rPr>
                      <w:rFonts w:ascii="Calibri" w:hAnsi="Calibri" w:cs="Calibri"/>
                      <w:color w:val="000000"/>
                    </w:rPr>
                    <w:t xml:space="preserve">Mgr. </w:t>
                  </w:r>
                  <w:ins w:id="66" w:author="Pavla Trefilová" w:date="2019-09-05T10:38:00Z">
                    <w:r w:rsidR="002460B5">
                      <w:rPr>
                        <w:rFonts w:ascii="Calibri" w:hAnsi="Calibri" w:cs="Calibri"/>
                        <w:color w:val="000000"/>
                      </w:rPr>
                      <w:t xml:space="preserve">Hana </w:t>
                    </w:r>
                  </w:ins>
                  <w:r w:rsidRPr="002943D0">
                    <w:rPr>
                      <w:rFonts w:ascii="Calibri" w:hAnsi="Calibri" w:cs="Calibri"/>
                      <w:color w:val="000000"/>
                    </w:rPr>
                    <w:t>Atcheson</w:t>
                  </w:r>
                </w:p>
              </w:tc>
              <w:tc>
                <w:tcPr>
                  <w:tcW w:w="960" w:type="dxa"/>
                  <w:tcBorders>
                    <w:top w:val="nil"/>
                    <w:left w:val="nil"/>
                    <w:bottom w:val="nil"/>
                    <w:right w:val="single" w:sz="12" w:space="0" w:color="auto"/>
                  </w:tcBorders>
                  <w:shd w:val="clear" w:color="auto" w:fill="auto"/>
                  <w:vAlign w:val="center"/>
                  <w:hideMark/>
                </w:tcPr>
                <w:p w14:paraId="2AAF354A"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60h</w:t>
                  </w:r>
                </w:p>
              </w:tc>
            </w:tr>
            <w:tr w:rsidR="00387122" w:rsidRPr="002943D0" w14:paraId="01AA96C1"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682C8363"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English</w:t>
                  </w:r>
                </w:p>
              </w:tc>
              <w:tc>
                <w:tcPr>
                  <w:tcW w:w="2460" w:type="dxa"/>
                  <w:tcBorders>
                    <w:top w:val="nil"/>
                    <w:left w:val="nil"/>
                    <w:bottom w:val="nil"/>
                    <w:right w:val="single" w:sz="8" w:space="0" w:color="auto"/>
                  </w:tcBorders>
                  <w:shd w:val="clear" w:color="auto" w:fill="auto"/>
                  <w:noWrap/>
                  <w:vAlign w:val="center"/>
                  <w:hideMark/>
                </w:tcPr>
                <w:p w14:paraId="0EB95BDD" w14:textId="09D281F1" w:rsidR="00387122" w:rsidRPr="002943D0" w:rsidRDefault="00387122" w:rsidP="00387122">
                  <w:pPr>
                    <w:rPr>
                      <w:rFonts w:ascii="Calibri" w:hAnsi="Calibri" w:cs="Calibri"/>
                      <w:color w:val="000000"/>
                    </w:rPr>
                  </w:pPr>
                  <w:r w:rsidRPr="002943D0">
                    <w:rPr>
                      <w:rFonts w:ascii="Calibri" w:hAnsi="Calibri" w:cs="Calibri"/>
                      <w:color w:val="000000"/>
                    </w:rPr>
                    <w:t xml:space="preserve">Mgr. </w:t>
                  </w:r>
                  <w:ins w:id="67" w:author="Pavla Trefilová" w:date="2019-09-05T10:37:00Z">
                    <w:r w:rsidR="002460B5">
                      <w:rPr>
                        <w:rFonts w:ascii="Calibri" w:hAnsi="Calibri" w:cs="Calibri"/>
                        <w:color w:val="000000"/>
                      </w:rPr>
                      <w:t xml:space="preserve">Jana </w:t>
                    </w:r>
                  </w:ins>
                  <w:r w:rsidRPr="002943D0">
                    <w:rPr>
                      <w:rFonts w:ascii="Calibri" w:hAnsi="Calibri" w:cs="Calibri"/>
                      <w:color w:val="000000"/>
                    </w:rPr>
                    <w:t>Orsavová</w:t>
                  </w:r>
                  <w:ins w:id="68" w:author="Pavla Trefilová" w:date="2019-09-05T10:37:00Z">
                    <w:r w:rsidR="002460B5">
                      <w:rPr>
                        <w:rFonts w:ascii="Calibri" w:hAnsi="Calibri" w:cs="Calibri"/>
                        <w:color w:val="000000"/>
                      </w:rPr>
                      <w:t>, Ph.D.</w:t>
                    </w:r>
                  </w:ins>
                </w:p>
              </w:tc>
              <w:tc>
                <w:tcPr>
                  <w:tcW w:w="1540" w:type="dxa"/>
                  <w:tcBorders>
                    <w:top w:val="nil"/>
                    <w:left w:val="nil"/>
                    <w:bottom w:val="nil"/>
                    <w:right w:val="single" w:sz="12" w:space="0" w:color="auto"/>
                  </w:tcBorders>
                  <w:shd w:val="clear" w:color="auto" w:fill="auto"/>
                  <w:noWrap/>
                  <w:vAlign w:val="center"/>
                  <w:hideMark/>
                </w:tcPr>
                <w:p w14:paraId="7805DA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38F75E5"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1357FA3B" w14:textId="77777777" w:rsidTr="00620E59">
              <w:trPr>
                <w:trHeight w:val="300"/>
              </w:trPr>
              <w:tc>
                <w:tcPr>
                  <w:tcW w:w="4160" w:type="dxa"/>
                  <w:tcBorders>
                    <w:top w:val="nil"/>
                    <w:left w:val="single" w:sz="12" w:space="0" w:color="auto"/>
                    <w:bottom w:val="nil"/>
                    <w:right w:val="single" w:sz="8" w:space="0" w:color="auto"/>
                  </w:tcBorders>
                  <w:shd w:val="clear" w:color="auto" w:fill="auto"/>
                  <w:noWrap/>
                  <w:hideMark/>
                </w:tcPr>
                <w:p w14:paraId="0866254F" w14:textId="77777777" w:rsidR="00387122" w:rsidRPr="00C56747" w:rsidRDefault="00387122" w:rsidP="007D1F4D">
                  <w:pPr>
                    <w:pStyle w:val="Odstavecseseznamem"/>
                    <w:numPr>
                      <w:ilvl w:val="0"/>
                      <w:numId w:val="19"/>
                    </w:numPr>
                    <w:rPr>
                      <w:rFonts w:cstheme="minorHAnsi"/>
                      <w:b/>
                    </w:rPr>
                  </w:pPr>
                  <w:r w:rsidRPr="00C56747">
                    <w:rPr>
                      <w:rFonts w:asciiTheme="minorHAnsi" w:hAnsiTheme="minorHAnsi" w:cstheme="minorHAnsi"/>
                      <w:b/>
                    </w:rPr>
                    <w:t>Academic Presentations</w:t>
                  </w:r>
                </w:p>
              </w:tc>
              <w:tc>
                <w:tcPr>
                  <w:tcW w:w="2460" w:type="dxa"/>
                  <w:tcBorders>
                    <w:top w:val="nil"/>
                    <w:left w:val="nil"/>
                    <w:bottom w:val="nil"/>
                    <w:right w:val="single" w:sz="8" w:space="0" w:color="auto"/>
                  </w:tcBorders>
                  <w:shd w:val="clear" w:color="auto" w:fill="auto"/>
                  <w:noWrap/>
                  <w:vAlign w:val="center"/>
                  <w:hideMark/>
                </w:tcPr>
                <w:p w14:paraId="51B20E35" w14:textId="43451770" w:rsidR="00387122" w:rsidRPr="002943D0" w:rsidRDefault="00074D7B" w:rsidP="00387122">
                  <w:pPr>
                    <w:rPr>
                      <w:rFonts w:ascii="Calibri" w:hAnsi="Calibri" w:cs="Calibri"/>
                      <w:color w:val="000000"/>
                    </w:rPr>
                  </w:pPr>
                  <w:r>
                    <w:fldChar w:fldCharType="begin"/>
                  </w:r>
                  <w: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fldChar w:fldCharType="separate"/>
                  </w:r>
                  <w:r w:rsidR="00387122" w:rsidRPr="002943D0">
                    <w:rPr>
                      <w:rFonts w:ascii="Calibri" w:hAnsi="Calibri" w:cs="Calibri"/>
                      <w:color w:val="000000"/>
                    </w:rPr>
                    <w:t xml:space="preserve">Ing. </w:t>
                  </w:r>
                  <w:ins w:id="69" w:author="Pavla Trefilová" w:date="2019-09-05T10:38:00Z">
                    <w:r w:rsidR="002460B5">
                      <w:rPr>
                        <w:rFonts w:ascii="Calibri" w:hAnsi="Calibri" w:cs="Calibri"/>
                        <w:color w:val="000000"/>
                      </w:rPr>
                      <w:t xml:space="preserve">Dagmar </w:t>
                    </w:r>
                  </w:ins>
                  <w:r w:rsidR="00387122" w:rsidRPr="002943D0">
                    <w:rPr>
                      <w:rFonts w:ascii="Calibri" w:hAnsi="Calibri" w:cs="Calibri"/>
                      <w:color w:val="000000"/>
                    </w:rPr>
                    <w:t>Svobodová, MSc.</w:t>
                  </w:r>
                  <w:r>
                    <w:rPr>
                      <w:rFonts w:ascii="Calibri" w:hAnsi="Calibri" w:cs="Calibri"/>
                      <w:color w:val="000000"/>
                    </w:rPr>
                    <w:fldChar w:fldCharType="end"/>
                  </w:r>
                </w:p>
              </w:tc>
              <w:tc>
                <w:tcPr>
                  <w:tcW w:w="1540" w:type="dxa"/>
                  <w:tcBorders>
                    <w:top w:val="nil"/>
                    <w:left w:val="nil"/>
                    <w:bottom w:val="nil"/>
                    <w:right w:val="single" w:sz="12" w:space="0" w:color="auto"/>
                  </w:tcBorders>
                  <w:shd w:val="clear" w:color="auto" w:fill="auto"/>
                  <w:noWrap/>
                  <w:vAlign w:val="center"/>
                  <w:hideMark/>
                </w:tcPr>
                <w:p w14:paraId="36D7F52A"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15E528B9"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08FB5619" w14:textId="77777777" w:rsidTr="00F86A33">
              <w:trPr>
                <w:trHeight w:val="192"/>
              </w:trPr>
              <w:tc>
                <w:tcPr>
                  <w:tcW w:w="4160" w:type="dxa"/>
                  <w:tcBorders>
                    <w:top w:val="nil"/>
                    <w:left w:val="single" w:sz="12" w:space="0" w:color="auto"/>
                    <w:bottom w:val="nil"/>
                    <w:right w:val="single" w:sz="8" w:space="0" w:color="auto"/>
                  </w:tcBorders>
                  <w:shd w:val="clear" w:color="auto" w:fill="auto"/>
                  <w:noWrap/>
                  <w:hideMark/>
                </w:tcPr>
                <w:p w14:paraId="312765AD" w14:textId="77777777" w:rsidR="00387122" w:rsidRPr="00C56747" w:rsidRDefault="00387122" w:rsidP="007D1F4D">
                  <w:pPr>
                    <w:pStyle w:val="Odstavecseseznamem"/>
                    <w:numPr>
                      <w:ilvl w:val="0"/>
                      <w:numId w:val="19"/>
                    </w:numPr>
                    <w:rPr>
                      <w:rFonts w:cstheme="minorHAnsi"/>
                      <w:b/>
                    </w:rPr>
                  </w:pPr>
                  <w:r>
                    <w:rPr>
                      <w:rFonts w:asciiTheme="minorHAnsi" w:hAnsiTheme="minorHAnsi" w:cstheme="minorHAnsi"/>
                      <w:b/>
                    </w:rPr>
                    <w:t>Academic W</w:t>
                  </w:r>
                  <w:r w:rsidRPr="00C56747">
                    <w:rPr>
                      <w:rFonts w:asciiTheme="minorHAnsi" w:hAnsiTheme="minorHAnsi" w:cstheme="minorHAnsi"/>
                      <w:b/>
                    </w:rPr>
                    <w:t>riting</w:t>
                  </w:r>
                </w:p>
              </w:tc>
              <w:tc>
                <w:tcPr>
                  <w:tcW w:w="2460" w:type="dxa"/>
                  <w:tcBorders>
                    <w:top w:val="nil"/>
                    <w:left w:val="nil"/>
                    <w:bottom w:val="nil"/>
                    <w:right w:val="single" w:sz="8" w:space="0" w:color="auto"/>
                  </w:tcBorders>
                  <w:shd w:val="clear" w:color="auto" w:fill="auto"/>
                  <w:noWrap/>
                  <w:hideMark/>
                </w:tcPr>
                <w:p w14:paraId="4F74792F"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nil"/>
                    <w:right w:val="single" w:sz="12" w:space="0" w:color="auto"/>
                  </w:tcBorders>
                  <w:shd w:val="clear" w:color="auto" w:fill="auto"/>
                  <w:noWrap/>
                  <w:vAlign w:val="center"/>
                  <w:hideMark/>
                </w:tcPr>
                <w:p w14:paraId="4259EA0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nil"/>
                    <w:right w:val="single" w:sz="12" w:space="0" w:color="auto"/>
                  </w:tcBorders>
                  <w:shd w:val="clear" w:color="auto" w:fill="auto"/>
                  <w:vAlign w:val="center"/>
                  <w:hideMark/>
                </w:tcPr>
                <w:p w14:paraId="0E73BBE1"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387122" w:rsidRPr="002943D0" w14:paraId="7EB87E11" w14:textId="77777777" w:rsidTr="00620E59">
              <w:trPr>
                <w:trHeight w:val="315"/>
              </w:trPr>
              <w:tc>
                <w:tcPr>
                  <w:tcW w:w="4160" w:type="dxa"/>
                  <w:tcBorders>
                    <w:top w:val="nil"/>
                    <w:left w:val="single" w:sz="12" w:space="0" w:color="auto"/>
                    <w:bottom w:val="single" w:sz="8" w:space="0" w:color="auto"/>
                    <w:right w:val="single" w:sz="8" w:space="0" w:color="auto"/>
                  </w:tcBorders>
                  <w:shd w:val="clear" w:color="auto" w:fill="auto"/>
                  <w:noWrap/>
                  <w:hideMark/>
                </w:tcPr>
                <w:p w14:paraId="2D22A8C4" w14:textId="77777777" w:rsidR="00387122" w:rsidRDefault="00387122" w:rsidP="007D1F4D">
                  <w:pPr>
                    <w:pStyle w:val="Odstavecseseznamem"/>
                    <w:numPr>
                      <w:ilvl w:val="0"/>
                      <w:numId w:val="19"/>
                    </w:numPr>
                  </w:pPr>
                  <w:r w:rsidRPr="00387122">
                    <w:rPr>
                      <w:rFonts w:asciiTheme="minorHAnsi" w:hAnsiTheme="minorHAnsi" w:cstheme="minorHAnsi"/>
                      <w:b/>
                    </w:rPr>
                    <w:t>English for Business Correspondence</w:t>
                  </w:r>
                </w:p>
              </w:tc>
              <w:tc>
                <w:tcPr>
                  <w:tcW w:w="2460" w:type="dxa"/>
                  <w:tcBorders>
                    <w:top w:val="nil"/>
                    <w:left w:val="nil"/>
                    <w:bottom w:val="single" w:sz="8" w:space="0" w:color="auto"/>
                    <w:right w:val="single" w:sz="8" w:space="0" w:color="auto"/>
                  </w:tcBorders>
                  <w:shd w:val="clear" w:color="auto" w:fill="auto"/>
                  <w:noWrap/>
                  <w:hideMark/>
                </w:tcPr>
                <w:p w14:paraId="25B13D13" w14:textId="77777777" w:rsidR="00387122" w:rsidRPr="002943D0" w:rsidRDefault="00387122" w:rsidP="00387122">
                  <w:pPr>
                    <w:rPr>
                      <w:rFonts w:ascii="Calibri" w:hAnsi="Calibri" w:cs="Calibri"/>
                      <w:color w:val="000000"/>
                      <w:sz w:val="22"/>
                      <w:szCs w:val="22"/>
                    </w:rPr>
                  </w:pPr>
                  <w:r w:rsidRPr="002943D0">
                    <w:rPr>
                      <w:rFonts w:ascii="Calibri" w:hAnsi="Calibri" w:cs="Calibri"/>
                      <w:color w:val="000000"/>
                      <w:sz w:val="22"/>
                      <w:szCs w:val="22"/>
                    </w:rPr>
                    <w:t> </w:t>
                  </w:r>
                </w:p>
              </w:tc>
              <w:tc>
                <w:tcPr>
                  <w:tcW w:w="1540" w:type="dxa"/>
                  <w:tcBorders>
                    <w:top w:val="nil"/>
                    <w:left w:val="nil"/>
                    <w:bottom w:val="single" w:sz="8" w:space="0" w:color="000000"/>
                    <w:right w:val="single" w:sz="12" w:space="0" w:color="auto"/>
                  </w:tcBorders>
                  <w:shd w:val="clear" w:color="auto" w:fill="auto"/>
                  <w:noWrap/>
                  <w:vAlign w:val="center"/>
                  <w:hideMark/>
                </w:tcPr>
                <w:p w14:paraId="1B80BB86" w14:textId="77777777" w:rsidR="00387122" w:rsidRPr="002943D0" w:rsidRDefault="00387122" w:rsidP="00387122">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34A6D14E" w14:textId="77777777" w:rsidR="00387122" w:rsidRPr="002943D0" w:rsidRDefault="00387122" w:rsidP="00387122">
                  <w:pPr>
                    <w:jc w:val="center"/>
                    <w:rPr>
                      <w:rFonts w:ascii="Calibri" w:hAnsi="Calibri" w:cs="Calibri"/>
                      <w:b/>
                      <w:bCs/>
                      <w:color w:val="000000"/>
                    </w:rPr>
                  </w:pPr>
                  <w:r w:rsidRPr="002943D0">
                    <w:rPr>
                      <w:rFonts w:ascii="Calibri" w:hAnsi="Calibri" w:cs="Calibri"/>
                      <w:b/>
                      <w:bCs/>
                      <w:color w:val="000000"/>
                    </w:rPr>
                    <w:t> </w:t>
                  </w:r>
                </w:p>
              </w:tc>
            </w:tr>
            <w:tr w:rsidR="00CD595C" w:rsidRPr="002943D0" w14:paraId="1E9BC14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06C93F20"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Management</w:t>
                  </w:r>
                </w:p>
              </w:tc>
              <w:tc>
                <w:tcPr>
                  <w:tcW w:w="2460" w:type="dxa"/>
                  <w:tcBorders>
                    <w:top w:val="nil"/>
                    <w:left w:val="nil"/>
                    <w:bottom w:val="nil"/>
                    <w:right w:val="single" w:sz="8" w:space="0" w:color="auto"/>
                  </w:tcBorders>
                  <w:shd w:val="clear" w:color="auto" w:fill="auto"/>
                  <w:noWrap/>
                  <w:vAlign w:val="center"/>
                  <w:hideMark/>
                </w:tcPr>
                <w:p w14:paraId="7187664B" w14:textId="47824AA9" w:rsidR="00CD595C" w:rsidRPr="002943D0" w:rsidRDefault="00CD595C" w:rsidP="008F4348">
                  <w:pPr>
                    <w:rPr>
                      <w:rFonts w:ascii="Calibri" w:hAnsi="Calibri" w:cs="Calibri"/>
                      <w:color w:val="000000"/>
                    </w:rPr>
                  </w:pPr>
                  <w:r w:rsidRPr="002943D0">
                    <w:rPr>
                      <w:rFonts w:ascii="Calibri" w:hAnsi="Calibri" w:cs="Calibri"/>
                      <w:color w:val="000000"/>
                    </w:rPr>
                    <w:t xml:space="preserve">doc. </w:t>
                  </w:r>
                  <w:ins w:id="70" w:author="Pavla Trefilová" w:date="2019-09-05T10:48:00Z">
                    <w:r w:rsidR="004E4AB6">
                      <w:rPr>
                        <w:rFonts w:ascii="Calibri" w:hAnsi="Calibri" w:cs="Calibri"/>
                        <w:color w:val="000000"/>
                      </w:rPr>
                      <w:t xml:space="preserve">Ing. David </w:t>
                    </w:r>
                  </w:ins>
                  <w:r w:rsidRPr="002943D0">
                    <w:rPr>
                      <w:rFonts w:ascii="Calibri" w:hAnsi="Calibri" w:cs="Calibri"/>
                      <w:color w:val="000000"/>
                    </w:rPr>
                    <w:t>Tuček</w:t>
                  </w:r>
                  <w:ins w:id="71" w:author="Pavla Trefilová" w:date="2019-09-05T10:48:00Z">
                    <w:r w:rsidR="004E4AB6">
                      <w:rPr>
                        <w:rFonts w:ascii="Calibri" w:hAnsi="Calibri" w:cs="Calibri"/>
                        <w:color w:val="000000"/>
                      </w:rPr>
                      <w:t>, Ph.D.</w:t>
                    </w:r>
                  </w:ins>
                  <w:r w:rsidRPr="002943D0">
                    <w:rPr>
                      <w:rFonts w:ascii="Calibri" w:hAnsi="Calibri" w:cs="Calibri"/>
                      <w:color w:val="000000"/>
                    </w:rPr>
                    <w:t xml:space="preserve"> (</w:t>
                  </w:r>
                  <w:r w:rsidR="008F4348">
                    <w:rPr>
                      <w:rFonts w:ascii="Calibri" w:hAnsi="Calibri" w:cs="Calibri"/>
                      <w:color w:val="000000"/>
                    </w:rPr>
                    <w:t>6</w:t>
                  </w:r>
                  <w:r w:rsidRPr="002943D0">
                    <w:rPr>
                      <w:rFonts w:ascii="Calibri" w:hAnsi="Calibri" w:cs="Calibri"/>
                      <w:color w:val="000000"/>
                    </w:rPr>
                    <w:t>0%)</w:t>
                  </w:r>
                </w:p>
              </w:tc>
              <w:tc>
                <w:tcPr>
                  <w:tcW w:w="1540" w:type="dxa"/>
                  <w:tcBorders>
                    <w:top w:val="nil"/>
                    <w:left w:val="nil"/>
                    <w:bottom w:val="nil"/>
                    <w:right w:val="single" w:sz="12" w:space="0" w:color="auto"/>
                  </w:tcBorders>
                  <w:shd w:val="clear" w:color="auto" w:fill="auto"/>
                  <w:noWrap/>
                  <w:vAlign w:val="center"/>
                  <w:hideMark/>
                </w:tcPr>
                <w:p w14:paraId="726C49DF" w14:textId="20336A1B"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72" w:author="Pavla Trefilová" w:date="2019-09-05T10:48:00Z">
                    <w:r w:rsidR="004E4AB6">
                      <w:rPr>
                        <w:rFonts w:ascii="Calibri" w:hAnsi="Calibri" w:cs="Calibri"/>
                        <w:color w:val="000000"/>
                      </w:rPr>
                      <w:t xml:space="preserve">Ing. David </w:t>
                    </w:r>
                  </w:ins>
                  <w:r w:rsidRPr="002943D0">
                    <w:rPr>
                      <w:rFonts w:ascii="Calibri" w:hAnsi="Calibri" w:cs="Calibri"/>
                      <w:color w:val="000000"/>
                    </w:rPr>
                    <w:t>Tuček</w:t>
                  </w:r>
                  <w:ins w:id="73" w:author="Pavla Trefilová" w:date="2019-09-05T10:48:00Z">
                    <w:r w:rsidR="004E4AB6">
                      <w:rPr>
                        <w:rFonts w:ascii="Calibri" w:hAnsi="Calibri" w:cs="Calibri"/>
                        <w:color w:val="000000"/>
                      </w:rPr>
                      <w:t>, Ph.D.</w:t>
                    </w:r>
                  </w:ins>
                </w:p>
              </w:tc>
              <w:tc>
                <w:tcPr>
                  <w:tcW w:w="960" w:type="dxa"/>
                  <w:tcBorders>
                    <w:top w:val="nil"/>
                    <w:left w:val="nil"/>
                    <w:bottom w:val="nil"/>
                    <w:right w:val="single" w:sz="12" w:space="0" w:color="auto"/>
                  </w:tcBorders>
                  <w:shd w:val="clear" w:color="auto" w:fill="auto"/>
                  <w:vAlign w:val="center"/>
                  <w:hideMark/>
                </w:tcPr>
                <w:p w14:paraId="3F5AEF5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CD595C" w:rsidRPr="002943D0" w14:paraId="441EE7E7"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5852AC3D"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76A68C21" w14:textId="64F295A9" w:rsidR="00CD595C" w:rsidRDefault="004E4AB6" w:rsidP="00CD595C">
                  <w:pPr>
                    <w:rPr>
                      <w:rFonts w:ascii="Calibri" w:hAnsi="Calibri" w:cs="Calibri"/>
                      <w:color w:val="000000"/>
                    </w:rPr>
                  </w:pPr>
                  <w:ins w:id="74" w:author="Pavla Trefilová" w:date="2019-09-05T10:48:00Z">
                    <w:r>
                      <w:rPr>
                        <w:rFonts w:ascii="Calibri" w:hAnsi="Calibri" w:cs="Calibri"/>
                        <w:color w:val="000000"/>
                      </w:rPr>
                      <w:t>prof. Ing. Rastislav</w:t>
                    </w:r>
                    <w:r w:rsidRPr="002943D0">
                      <w:rPr>
                        <w:rFonts w:ascii="Calibri" w:hAnsi="Calibri" w:cs="Calibri"/>
                        <w:color w:val="000000"/>
                      </w:rPr>
                      <w:t xml:space="preserve"> Rajnoha</w:t>
                    </w:r>
                    <w:r>
                      <w:rPr>
                        <w:rFonts w:ascii="Calibri" w:hAnsi="Calibri" w:cs="Calibri"/>
                        <w:color w:val="000000"/>
                      </w:rPr>
                      <w:t>, PhD</w:t>
                    </w:r>
                    <w:r w:rsidRPr="002943D0" w:rsidDel="004E4AB6">
                      <w:rPr>
                        <w:rFonts w:ascii="Calibri" w:hAnsi="Calibri" w:cs="Calibri"/>
                        <w:color w:val="000000"/>
                      </w:rPr>
                      <w:t xml:space="preserve"> </w:t>
                    </w:r>
                  </w:ins>
                  <w:del w:id="75" w:author="Pavla Trefilová" w:date="2019-09-05T10:48:00Z">
                    <w:r w:rsidR="00CD595C" w:rsidRPr="002943D0" w:rsidDel="004E4AB6">
                      <w:rPr>
                        <w:rFonts w:ascii="Calibri" w:hAnsi="Calibri" w:cs="Calibri"/>
                        <w:color w:val="000000"/>
                      </w:rPr>
                      <w:delText xml:space="preserve">doc. Rajnoha </w:delText>
                    </w:r>
                  </w:del>
                  <w:r w:rsidR="00CD595C" w:rsidRPr="002943D0">
                    <w:rPr>
                      <w:rFonts w:ascii="Calibri" w:hAnsi="Calibri" w:cs="Calibri"/>
                      <w:color w:val="000000"/>
                    </w:rPr>
                    <w:t>(</w:t>
                  </w:r>
                  <w:r w:rsidR="008F4348">
                    <w:rPr>
                      <w:rFonts w:ascii="Calibri" w:hAnsi="Calibri" w:cs="Calibri"/>
                      <w:color w:val="000000"/>
                    </w:rPr>
                    <w:t>1</w:t>
                  </w:r>
                  <w:r w:rsidR="00CD595C" w:rsidRPr="002943D0">
                    <w:rPr>
                      <w:rFonts w:ascii="Calibri" w:hAnsi="Calibri" w:cs="Calibri"/>
                      <w:color w:val="000000"/>
                    </w:rPr>
                    <w:t>0%)</w:t>
                  </w:r>
                </w:p>
                <w:p w14:paraId="6E5AC45F" w14:textId="3EA139F2" w:rsidR="008F4348" w:rsidRDefault="004E4AB6" w:rsidP="00CD595C">
                  <w:pPr>
                    <w:rPr>
                      <w:rFonts w:ascii="Calibri" w:hAnsi="Calibri" w:cs="Calibri"/>
                      <w:color w:val="000000"/>
                    </w:rPr>
                  </w:pPr>
                  <w:ins w:id="76" w:author="Pavla Trefilová" w:date="2019-09-05T10:49:00Z">
                    <w:r>
                      <w:rPr>
                        <w:rFonts w:ascii="Calibri" w:hAnsi="Calibri" w:cs="Calibri"/>
                        <w:color w:val="000000"/>
                      </w:rPr>
                      <w:t>prof. Ing. Boris Popesko, Ph.D.</w:t>
                    </w:r>
                    <w:r w:rsidDel="004E4AB6">
                      <w:rPr>
                        <w:rFonts w:ascii="Calibri" w:hAnsi="Calibri" w:cs="Calibri"/>
                        <w:color w:val="000000"/>
                      </w:rPr>
                      <w:t xml:space="preserve"> </w:t>
                    </w:r>
                  </w:ins>
                  <w:del w:id="77" w:author="Pavla Trefilová" w:date="2019-09-05T10:49:00Z">
                    <w:r w:rsidR="008F4348" w:rsidDel="004E4AB6">
                      <w:rPr>
                        <w:rFonts w:ascii="Calibri" w:hAnsi="Calibri" w:cs="Calibri"/>
                        <w:color w:val="000000"/>
                      </w:rPr>
                      <w:delText xml:space="preserve">doc. Popesko </w:delText>
                    </w:r>
                  </w:del>
                  <w:r w:rsidR="008F4348">
                    <w:rPr>
                      <w:rFonts w:ascii="Calibri" w:hAnsi="Calibri" w:cs="Calibri"/>
                      <w:color w:val="000000"/>
                    </w:rPr>
                    <w:t>(10%)</w:t>
                  </w:r>
                </w:p>
                <w:p w14:paraId="2B2C706A" w14:textId="24AA640F" w:rsidR="008F4348" w:rsidRDefault="008F4348" w:rsidP="00CD595C">
                  <w:pPr>
                    <w:rPr>
                      <w:rFonts w:ascii="Calibri" w:hAnsi="Calibri" w:cs="Calibri"/>
                      <w:color w:val="000000"/>
                    </w:rPr>
                  </w:pPr>
                  <w:r>
                    <w:rPr>
                      <w:rFonts w:ascii="Calibri" w:hAnsi="Calibri" w:cs="Calibri"/>
                      <w:color w:val="000000"/>
                    </w:rPr>
                    <w:t>doc.</w:t>
                  </w:r>
                  <w:ins w:id="78" w:author="Pavla Trefilová" w:date="2019-09-05T10:49:00Z">
                    <w:r w:rsidR="004E4AB6">
                      <w:rPr>
                        <w:rFonts w:ascii="Calibri" w:hAnsi="Calibri" w:cs="Calibri"/>
                        <w:color w:val="000000"/>
                      </w:rPr>
                      <w:t xml:space="preserve"> PhDr. Ing. Aleš</w:t>
                    </w:r>
                  </w:ins>
                  <w:r>
                    <w:rPr>
                      <w:rFonts w:ascii="Calibri" w:hAnsi="Calibri" w:cs="Calibri"/>
                      <w:color w:val="000000"/>
                    </w:rPr>
                    <w:t xml:space="preserve"> Gregar</w:t>
                  </w:r>
                  <w:ins w:id="79" w:author="Pavla Trefilová" w:date="2019-09-05T10:49:00Z">
                    <w:r w:rsidR="004E4AB6">
                      <w:rPr>
                        <w:rFonts w:ascii="Calibri" w:hAnsi="Calibri" w:cs="Calibri"/>
                        <w:color w:val="000000"/>
                      </w:rPr>
                      <w:t>, CSc.</w:t>
                    </w:r>
                  </w:ins>
                  <w:r>
                    <w:rPr>
                      <w:rFonts w:ascii="Calibri" w:hAnsi="Calibri" w:cs="Calibri"/>
                      <w:color w:val="000000"/>
                    </w:rPr>
                    <w:t xml:space="preserve"> (10%)</w:t>
                  </w:r>
                </w:p>
                <w:p w14:paraId="62E16EBE" w14:textId="7A4A1247" w:rsidR="008F4348" w:rsidRPr="002943D0" w:rsidRDefault="008F4348" w:rsidP="00CD595C">
                  <w:pPr>
                    <w:rPr>
                      <w:rFonts w:ascii="Calibri" w:hAnsi="Calibri" w:cs="Calibri"/>
                      <w:color w:val="000000"/>
                    </w:rPr>
                  </w:pPr>
                  <w:r>
                    <w:rPr>
                      <w:rFonts w:ascii="Calibri" w:hAnsi="Calibri" w:cs="Calibri"/>
                      <w:color w:val="000000"/>
                    </w:rPr>
                    <w:t>doc.</w:t>
                  </w:r>
                  <w:ins w:id="80" w:author="Pavla Trefilová" w:date="2019-09-05T10:49:00Z">
                    <w:r w:rsidR="004E4AB6">
                      <w:rPr>
                        <w:rFonts w:ascii="Calibri" w:hAnsi="Calibri" w:cs="Calibri"/>
                        <w:color w:val="000000"/>
                      </w:rPr>
                      <w:t xml:space="preserve"> Ing. Beáta</w:t>
                    </w:r>
                  </w:ins>
                  <w:r>
                    <w:rPr>
                      <w:rFonts w:ascii="Calibri" w:hAnsi="Calibri" w:cs="Calibri"/>
                      <w:color w:val="000000"/>
                    </w:rPr>
                    <w:t xml:space="preserve"> Gavurová</w:t>
                  </w:r>
                  <w:ins w:id="81" w:author="Pavla Trefilová" w:date="2019-09-05T10:49:00Z">
                    <w:r w:rsidR="004E4AB6">
                      <w:rPr>
                        <w:rFonts w:ascii="Calibri" w:hAnsi="Calibri" w:cs="Calibri"/>
                        <w:color w:val="000000"/>
                      </w:rPr>
                      <w:t>, PhD.</w:t>
                    </w:r>
                  </w:ins>
                  <w:r>
                    <w:rPr>
                      <w:rFonts w:ascii="Calibri" w:hAnsi="Calibri" w:cs="Calibri"/>
                      <w:color w:val="000000"/>
                    </w:rPr>
                    <w:t xml:space="preserve"> (10%)</w:t>
                  </w:r>
                </w:p>
              </w:tc>
              <w:tc>
                <w:tcPr>
                  <w:tcW w:w="1540" w:type="dxa"/>
                  <w:tcBorders>
                    <w:top w:val="nil"/>
                    <w:left w:val="nil"/>
                    <w:bottom w:val="single" w:sz="8" w:space="0" w:color="000000"/>
                    <w:right w:val="single" w:sz="12" w:space="0" w:color="auto"/>
                  </w:tcBorders>
                  <w:shd w:val="clear" w:color="auto" w:fill="auto"/>
                  <w:noWrap/>
                  <w:vAlign w:val="center"/>
                  <w:hideMark/>
                </w:tcPr>
                <w:p w14:paraId="7D625FDD"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2049041"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057566BA"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0B35E09" w14:textId="77777777" w:rsidR="00CD595C" w:rsidRPr="002943D0" w:rsidRDefault="00580C64" w:rsidP="00CD595C">
                  <w:pPr>
                    <w:rPr>
                      <w:rFonts w:ascii="Calibri" w:hAnsi="Calibri" w:cs="Calibri"/>
                      <w:b/>
                      <w:bCs/>
                      <w:color w:val="000000"/>
                    </w:rPr>
                  </w:pPr>
                  <w:r w:rsidRPr="00580C64">
                    <w:rPr>
                      <w:rFonts w:ascii="Calibri" w:hAnsi="Calibri" w:cs="Calibri"/>
                      <w:b/>
                      <w:bCs/>
                      <w:color w:val="000000"/>
                    </w:rPr>
                    <w:t>Business Economics</w:t>
                  </w:r>
                </w:p>
              </w:tc>
              <w:tc>
                <w:tcPr>
                  <w:tcW w:w="2460" w:type="dxa"/>
                  <w:tcBorders>
                    <w:top w:val="nil"/>
                    <w:left w:val="nil"/>
                    <w:bottom w:val="nil"/>
                    <w:right w:val="single" w:sz="8" w:space="0" w:color="auto"/>
                  </w:tcBorders>
                  <w:shd w:val="clear" w:color="auto" w:fill="auto"/>
                  <w:noWrap/>
                  <w:vAlign w:val="center"/>
                  <w:hideMark/>
                </w:tcPr>
                <w:p w14:paraId="2C2B664C" w14:textId="70680CBA" w:rsidR="00CD595C" w:rsidRPr="002943D0" w:rsidRDefault="004E4AB6" w:rsidP="00CD595C">
                  <w:pPr>
                    <w:rPr>
                      <w:rFonts w:ascii="Calibri" w:hAnsi="Calibri" w:cs="Calibri"/>
                      <w:color w:val="000000"/>
                    </w:rPr>
                  </w:pPr>
                  <w:ins w:id="82" w:author="Pavla Trefilová" w:date="2019-09-05T10:49:00Z">
                    <w:r>
                      <w:rPr>
                        <w:rFonts w:ascii="Calibri" w:hAnsi="Calibri" w:cs="Calibri"/>
                        <w:color w:val="000000"/>
                      </w:rPr>
                      <w:t>prof. Ing. Boris Popesko, Ph.D.</w:t>
                    </w:r>
                    <w:r w:rsidRPr="002943D0" w:rsidDel="004E4AB6">
                      <w:rPr>
                        <w:rFonts w:ascii="Calibri" w:hAnsi="Calibri" w:cs="Calibri"/>
                        <w:color w:val="000000"/>
                      </w:rPr>
                      <w:t xml:space="preserve"> </w:t>
                    </w:r>
                  </w:ins>
                  <w:del w:id="83" w:author="Pavla Trefilová" w:date="2019-09-05T10:49:00Z">
                    <w:r w:rsidR="00CD595C" w:rsidRPr="002943D0" w:rsidDel="004E4AB6">
                      <w:rPr>
                        <w:rFonts w:ascii="Calibri" w:hAnsi="Calibri" w:cs="Calibri"/>
                        <w:color w:val="000000"/>
                      </w:rPr>
                      <w:delText xml:space="preserve">doc. Popesko </w:delText>
                    </w:r>
                  </w:del>
                  <w:r w:rsidR="00CD595C" w:rsidRPr="002943D0">
                    <w:rPr>
                      <w:rFonts w:ascii="Calibri" w:hAnsi="Calibri" w:cs="Calibri"/>
                      <w:color w:val="000000"/>
                    </w:rPr>
                    <w:t>(100%)</w:t>
                  </w:r>
                </w:p>
              </w:tc>
              <w:tc>
                <w:tcPr>
                  <w:tcW w:w="1540" w:type="dxa"/>
                  <w:tcBorders>
                    <w:top w:val="nil"/>
                    <w:left w:val="nil"/>
                    <w:bottom w:val="nil"/>
                    <w:right w:val="single" w:sz="12" w:space="0" w:color="auto"/>
                  </w:tcBorders>
                  <w:shd w:val="clear" w:color="auto" w:fill="auto"/>
                  <w:noWrap/>
                  <w:vAlign w:val="center"/>
                  <w:hideMark/>
                </w:tcPr>
                <w:p w14:paraId="18004229" w14:textId="112B761A" w:rsidR="00CD595C" w:rsidRPr="002943D0" w:rsidRDefault="004E4AB6" w:rsidP="00CD595C">
                  <w:pPr>
                    <w:rPr>
                      <w:rFonts w:ascii="Calibri" w:hAnsi="Calibri" w:cs="Calibri"/>
                      <w:color w:val="000000"/>
                    </w:rPr>
                  </w:pPr>
                  <w:ins w:id="84" w:author="Pavla Trefilová" w:date="2019-09-05T10:49:00Z">
                    <w:r>
                      <w:rPr>
                        <w:rFonts w:ascii="Calibri" w:hAnsi="Calibri" w:cs="Calibri"/>
                        <w:color w:val="000000"/>
                      </w:rPr>
                      <w:t>prof. Ing. Boris Popesko, Ph.D.</w:t>
                    </w:r>
                  </w:ins>
                  <w:del w:id="85" w:author="Pavla Trefilová" w:date="2019-09-05T10:49:00Z">
                    <w:r w:rsidR="00CD595C" w:rsidDel="004E4AB6">
                      <w:rPr>
                        <w:rFonts w:ascii="Calibri" w:hAnsi="Calibri" w:cs="Calibri"/>
                        <w:color w:val="000000"/>
                      </w:rPr>
                      <w:delText>doc. Popesko</w:delText>
                    </w:r>
                  </w:del>
                </w:p>
              </w:tc>
              <w:tc>
                <w:tcPr>
                  <w:tcW w:w="960" w:type="dxa"/>
                  <w:tcBorders>
                    <w:top w:val="nil"/>
                    <w:left w:val="nil"/>
                    <w:bottom w:val="nil"/>
                    <w:right w:val="single" w:sz="12" w:space="0" w:color="auto"/>
                  </w:tcBorders>
                  <w:shd w:val="clear" w:color="auto" w:fill="auto"/>
                  <w:vAlign w:val="center"/>
                  <w:hideMark/>
                </w:tcPr>
                <w:p w14:paraId="5CF6DC7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20 h</w:t>
                  </w:r>
                </w:p>
              </w:tc>
            </w:tr>
            <w:tr w:rsidR="00B2318C" w:rsidRPr="002943D0" w14:paraId="32271860" w14:textId="77777777" w:rsidTr="000C6467">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03F2B3B5" w14:textId="77777777" w:rsidR="00B2318C" w:rsidRPr="002943D0" w:rsidRDefault="00B2318C" w:rsidP="00D90878">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12" w:space="0" w:color="auto"/>
                    <w:right w:val="single" w:sz="8" w:space="0" w:color="auto"/>
                  </w:tcBorders>
                  <w:shd w:val="clear" w:color="auto" w:fill="auto"/>
                  <w:noWrap/>
                  <w:vAlign w:val="center"/>
                  <w:hideMark/>
                </w:tcPr>
                <w:p w14:paraId="10E4DAD5"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1540" w:type="dxa"/>
                  <w:tcBorders>
                    <w:top w:val="nil"/>
                    <w:left w:val="nil"/>
                    <w:bottom w:val="single" w:sz="12" w:space="0" w:color="auto"/>
                    <w:right w:val="single" w:sz="12" w:space="0" w:color="auto"/>
                  </w:tcBorders>
                  <w:shd w:val="clear" w:color="auto" w:fill="auto"/>
                  <w:noWrap/>
                  <w:vAlign w:val="center"/>
                  <w:hideMark/>
                </w:tcPr>
                <w:p w14:paraId="36ABDA12" w14:textId="77777777" w:rsidR="00B2318C" w:rsidRPr="002943D0" w:rsidRDefault="00B2318C" w:rsidP="00D90878">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12" w:space="0" w:color="auto"/>
                    <w:right w:val="single" w:sz="12" w:space="0" w:color="auto"/>
                  </w:tcBorders>
                  <w:shd w:val="clear" w:color="auto" w:fill="auto"/>
                  <w:vAlign w:val="center"/>
                  <w:hideMark/>
                </w:tcPr>
                <w:p w14:paraId="79D9C352" w14:textId="77777777" w:rsidR="00B2318C" w:rsidRPr="002943D0" w:rsidRDefault="00B2318C" w:rsidP="00D90878">
                  <w:pPr>
                    <w:jc w:val="center"/>
                    <w:rPr>
                      <w:rFonts w:ascii="Calibri" w:hAnsi="Calibri" w:cs="Calibri"/>
                      <w:b/>
                      <w:bCs/>
                      <w:color w:val="000000"/>
                    </w:rPr>
                  </w:pPr>
                  <w:r w:rsidRPr="002943D0">
                    <w:rPr>
                      <w:rFonts w:ascii="Calibri" w:hAnsi="Calibri" w:cs="Calibri"/>
                      <w:b/>
                      <w:bCs/>
                      <w:color w:val="000000"/>
                    </w:rPr>
                    <w:t> </w:t>
                  </w:r>
                </w:p>
              </w:tc>
            </w:tr>
            <w:tr w:rsidR="00B2318C" w:rsidRPr="002943D0" w14:paraId="450BB0A1" w14:textId="77777777" w:rsidTr="000C6467">
              <w:trPr>
                <w:trHeight w:val="315"/>
              </w:trPr>
              <w:tc>
                <w:tcPr>
                  <w:tcW w:w="6620" w:type="dxa"/>
                  <w:gridSpan w:val="2"/>
                  <w:tcBorders>
                    <w:top w:val="single" w:sz="12" w:space="0" w:color="auto"/>
                    <w:left w:val="single" w:sz="12" w:space="0" w:color="auto"/>
                    <w:bottom w:val="single" w:sz="12" w:space="0" w:color="auto"/>
                    <w:right w:val="nil"/>
                  </w:tcBorders>
                  <w:shd w:val="clear" w:color="auto" w:fill="auto"/>
                  <w:noWrap/>
                  <w:vAlign w:val="center"/>
                  <w:hideMark/>
                </w:tcPr>
                <w:p w14:paraId="20DEF0D2"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Povinně volitelné předměty: student si volí 1 předmět</w:t>
                  </w:r>
                </w:p>
              </w:tc>
              <w:tc>
                <w:tcPr>
                  <w:tcW w:w="1540" w:type="dxa"/>
                  <w:tcBorders>
                    <w:top w:val="single" w:sz="12" w:space="0" w:color="auto"/>
                    <w:left w:val="nil"/>
                    <w:bottom w:val="single" w:sz="12" w:space="0" w:color="auto"/>
                    <w:right w:val="nil"/>
                  </w:tcBorders>
                  <w:shd w:val="clear" w:color="auto" w:fill="auto"/>
                  <w:noWrap/>
                  <w:vAlign w:val="center"/>
                  <w:hideMark/>
                </w:tcPr>
                <w:p w14:paraId="23C968E1"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c>
                <w:tcPr>
                  <w:tcW w:w="960" w:type="dxa"/>
                  <w:tcBorders>
                    <w:top w:val="single" w:sz="12" w:space="0" w:color="auto"/>
                    <w:left w:val="nil"/>
                    <w:bottom w:val="single" w:sz="12" w:space="0" w:color="auto"/>
                    <w:right w:val="single" w:sz="12" w:space="0" w:color="auto"/>
                  </w:tcBorders>
                  <w:shd w:val="clear" w:color="auto" w:fill="auto"/>
                  <w:noWrap/>
                  <w:vAlign w:val="center"/>
                  <w:hideMark/>
                </w:tcPr>
                <w:p w14:paraId="00C9493F" w14:textId="77777777" w:rsidR="00B2318C" w:rsidRPr="002943D0" w:rsidRDefault="00B2318C" w:rsidP="00D90878">
                  <w:pPr>
                    <w:rPr>
                      <w:rFonts w:ascii="Calibri" w:hAnsi="Calibri" w:cs="Calibri"/>
                      <w:b/>
                      <w:bCs/>
                      <w:i/>
                      <w:iCs/>
                      <w:color w:val="000000"/>
                    </w:rPr>
                  </w:pPr>
                  <w:r w:rsidRPr="002943D0">
                    <w:rPr>
                      <w:rFonts w:ascii="Calibri" w:hAnsi="Calibri" w:cs="Calibri"/>
                      <w:b/>
                      <w:bCs/>
                      <w:i/>
                      <w:iCs/>
                      <w:color w:val="000000"/>
                    </w:rPr>
                    <w:t> </w:t>
                  </w:r>
                </w:p>
              </w:tc>
            </w:tr>
            <w:tr w:rsidR="00CD595C" w:rsidRPr="002943D0" w14:paraId="695FBEF1" w14:textId="77777777" w:rsidTr="00D90878">
              <w:trPr>
                <w:trHeight w:val="315"/>
              </w:trPr>
              <w:tc>
                <w:tcPr>
                  <w:tcW w:w="4160" w:type="dxa"/>
                  <w:tcBorders>
                    <w:top w:val="single" w:sz="8" w:space="0" w:color="auto"/>
                    <w:left w:val="single" w:sz="12" w:space="0" w:color="auto"/>
                    <w:bottom w:val="nil"/>
                    <w:right w:val="single" w:sz="8" w:space="0" w:color="auto"/>
                  </w:tcBorders>
                  <w:shd w:val="clear" w:color="auto" w:fill="auto"/>
                  <w:noWrap/>
                  <w:vAlign w:val="center"/>
                  <w:hideMark/>
                </w:tcPr>
                <w:p w14:paraId="6C83F9E9" w14:textId="77777777" w:rsidR="00CD595C" w:rsidRPr="002943D0" w:rsidRDefault="00CD595C" w:rsidP="00CD595C">
                  <w:pPr>
                    <w:rPr>
                      <w:rFonts w:ascii="Calibri" w:hAnsi="Calibri" w:cs="Calibri"/>
                      <w:b/>
                      <w:bCs/>
                      <w:color w:val="000000"/>
                    </w:rPr>
                  </w:pPr>
                  <w:r>
                    <w:rPr>
                      <w:rFonts w:ascii="Calibri" w:hAnsi="Calibri" w:cs="Calibri"/>
                      <w:b/>
                      <w:bCs/>
                      <w:color w:val="000000"/>
                    </w:rPr>
                    <w:t>Managerial Finance</w:t>
                  </w:r>
                </w:p>
              </w:tc>
              <w:tc>
                <w:tcPr>
                  <w:tcW w:w="2460" w:type="dxa"/>
                  <w:tcBorders>
                    <w:top w:val="nil"/>
                    <w:left w:val="nil"/>
                    <w:bottom w:val="nil"/>
                    <w:right w:val="single" w:sz="8" w:space="0" w:color="auto"/>
                  </w:tcBorders>
                  <w:shd w:val="clear" w:color="auto" w:fill="auto"/>
                  <w:noWrap/>
                  <w:vAlign w:val="center"/>
                  <w:hideMark/>
                </w:tcPr>
                <w:p w14:paraId="1E175AC1" w14:textId="0A7039D7"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ins w:id="86" w:author="Pavla Trefilová" w:date="2019-09-05T10:50:00Z">
                    <w:r w:rsidR="004E4AB6">
                      <w:rPr>
                        <w:rFonts w:ascii="Calibri" w:hAnsi="Calibri" w:cs="Calibri"/>
                        <w:color w:val="000000"/>
                      </w:rPr>
                      <w:t xml:space="preserve">Dr. Ing. Drahomíra </w:t>
                    </w:r>
                  </w:ins>
                  <w:r w:rsidRPr="002943D0">
                    <w:rPr>
                      <w:rFonts w:ascii="Calibri" w:hAnsi="Calibri" w:cs="Calibri"/>
                      <w:color w:val="000000"/>
                    </w:rPr>
                    <w:t>Pavelková (70 %)</w:t>
                  </w:r>
                </w:p>
              </w:tc>
              <w:tc>
                <w:tcPr>
                  <w:tcW w:w="1540" w:type="dxa"/>
                  <w:tcBorders>
                    <w:top w:val="single" w:sz="8" w:space="0" w:color="auto"/>
                    <w:left w:val="nil"/>
                    <w:bottom w:val="nil"/>
                    <w:right w:val="single" w:sz="12" w:space="0" w:color="auto"/>
                  </w:tcBorders>
                  <w:shd w:val="clear" w:color="auto" w:fill="auto"/>
                  <w:noWrap/>
                  <w:vAlign w:val="center"/>
                  <w:hideMark/>
                </w:tcPr>
                <w:p w14:paraId="01016261" w14:textId="012D14C4" w:rsidR="00CD595C" w:rsidRPr="002943D0" w:rsidRDefault="00CD595C" w:rsidP="00CD595C">
                  <w:pPr>
                    <w:rPr>
                      <w:rFonts w:ascii="Calibri" w:hAnsi="Calibri" w:cs="Calibri"/>
                      <w:color w:val="000000"/>
                    </w:rPr>
                  </w:pPr>
                  <w:r w:rsidRPr="002943D0">
                    <w:rPr>
                      <w:rFonts w:ascii="Calibri" w:hAnsi="Calibri" w:cs="Calibri"/>
                      <w:color w:val="000000"/>
                    </w:rPr>
                    <w:t xml:space="preserve">prof. </w:t>
                  </w:r>
                  <w:ins w:id="87" w:author="Pavla Trefilová" w:date="2019-09-05T10:50:00Z">
                    <w:r w:rsidR="004E4AB6">
                      <w:rPr>
                        <w:rFonts w:ascii="Calibri" w:hAnsi="Calibri" w:cs="Calibri"/>
                        <w:color w:val="000000"/>
                      </w:rPr>
                      <w:t xml:space="preserve">Dr. Ing. Drahomíra </w:t>
                    </w:r>
                  </w:ins>
                  <w:r w:rsidRPr="002943D0">
                    <w:rPr>
                      <w:rFonts w:ascii="Calibri" w:hAnsi="Calibri" w:cs="Calibri"/>
                      <w:color w:val="000000"/>
                    </w:rPr>
                    <w:t>Pavelková</w:t>
                  </w:r>
                </w:p>
              </w:tc>
              <w:tc>
                <w:tcPr>
                  <w:tcW w:w="960" w:type="dxa"/>
                  <w:tcBorders>
                    <w:top w:val="single" w:sz="8" w:space="0" w:color="auto"/>
                    <w:left w:val="nil"/>
                    <w:bottom w:val="nil"/>
                    <w:right w:val="single" w:sz="12" w:space="0" w:color="auto"/>
                  </w:tcBorders>
                  <w:shd w:val="clear" w:color="auto" w:fill="auto"/>
                  <w:vAlign w:val="center"/>
                  <w:hideMark/>
                </w:tcPr>
                <w:p w14:paraId="2D27C28F"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373EA17B"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192D0479"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6F115ABD" w14:textId="1A92A375"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88" w:author="Pavla Trefilová" w:date="2019-09-05T10:50:00Z">
                    <w:r w:rsidR="004E4AB6">
                      <w:rPr>
                        <w:rFonts w:ascii="Calibri" w:hAnsi="Calibri" w:cs="Calibri"/>
                        <w:color w:val="000000"/>
                      </w:rPr>
                      <w:t xml:space="preserve">Ing. Adriana </w:t>
                    </w:r>
                  </w:ins>
                  <w:r w:rsidRPr="002943D0">
                    <w:rPr>
                      <w:rFonts w:ascii="Calibri" w:hAnsi="Calibri" w:cs="Calibri"/>
                      <w:color w:val="000000"/>
                    </w:rPr>
                    <w:t>Knápková</w:t>
                  </w:r>
                  <w:ins w:id="89" w:author="Pavla Trefilová" w:date="2019-09-05T10:50:00Z">
                    <w:r w:rsidR="004E4AB6">
                      <w:rPr>
                        <w:rFonts w:ascii="Calibri" w:hAnsi="Calibri" w:cs="Calibri"/>
                        <w:color w:val="000000"/>
                      </w:rPr>
                      <w:t>, Ph.D.</w:t>
                    </w:r>
                  </w:ins>
                  <w:r w:rsidRPr="002943D0">
                    <w:rPr>
                      <w:rFonts w:ascii="Calibri" w:hAnsi="Calibri" w:cs="Calibri"/>
                      <w:color w:val="000000"/>
                    </w:rPr>
                    <w:t xml:space="preserve"> (30 %)</w:t>
                  </w:r>
                </w:p>
              </w:tc>
              <w:tc>
                <w:tcPr>
                  <w:tcW w:w="1540" w:type="dxa"/>
                  <w:tcBorders>
                    <w:top w:val="nil"/>
                    <w:left w:val="nil"/>
                    <w:bottom w:val="single" w:sz="8" w:space="0" w:color="000000"/>
                    <w:right w:val="single" w:sz="12" w:space="0" w:color="auto"/>
                  </w:tcBorders>
                  <w:shd w:val="clear" w:color="auto" w:fill="auto"/>
                  <w:noWrap/>
                  <w:vAlign w:val="center"/>
                  <w:hideMark/>
                </w:tcPr>
                <w:p w14:paraId="07D2FB20"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43F8B4D8"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29EB8A78" w14:textId="77777777" w:rsidTr="00D90878">
              <w:trPr>
                <w:trHeight w:val="300"/>
              </w:trPr>
              <w:tc>
                <w:tcPr>
                  <w:tcW w:w="4160" w:type="dxa"/>
                  <w:tcBorders>
                    <w:top w:val="nil"/>
                    <w:left w:val="single" w:sz="12" w:space="0" w:color="auto"/>
                    <w:bottom w:val="nil"/>
                    <w:right w:val="single" w:sz="8" w:space="0" w:color="auto"/>
                  </w:tcBorders>
                  <w:shd w:val="clear" w:color="auto" w:fill="auto"/>
                  <w:noWrap/>
                  <w:vAlign w:val="center"/>
                  <w:hideMark/>
                </w:tcPr>
                <w:p w14:paraId="78C5AB7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Marketing </w:t>
                  </w:r>
                  <w:r>
                    <w:rPr>
                      <w:rFonts w:ascii="Calibri" w:hAnsi="Calibri" w:cs="Calibri"/>
                      <w:b/>
                      <w:bCs/>
                      <w:color w:val="000000"/>
                    </w:rPr>
                    <w:t>and Consumer Behavior</w:t>
                  </w:r>
                </w:p>
              </w:tc>
              <w:tc>
                <w:tcPr>
                  <w:tcW w:w="2460" w:type="dxa"/>
                  <w:tcBorders>
                    <w:top w:val="nil"/>
                    <w:left w:val="nil"/>
                    <w:bottom w:val="nil"/>
                    <w:right w:val="single" w:sz="8" w:space="0" w:color="auto"/>
                  </w:tcBorders>
                  <w:shd w:val="clear" w:color="auto" w:fill="auto"/>
                  <w:noWrap/>
                  <w:vAlign w:val="center"/>
                  <w:hideMark/>
                </w:tcPr>
                <w:p w14:paraId="524F245B" w14:textId="387A0018"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90" w:author="Pavla Trefilová" w:date="2019-09-05T10:50:00Z">
                    <w:r w:rsidR="004E4AB6">
                      <w:rPr>
                        <w:rFonts w:ascii="Calibri" w:hAnsi="Calibri" w:cs="Calibri"/>
                        <w:color w:val="000000"/>
                      </w:rPr>
                      <w:t xml:space="preserve">Ing. Michal </w:t>
                    </w:r>
                  </w:ins>
                  <w:r w:rsidRPr="002943D0">
                    <w:rPr>
                      <w:rFonts w:ascii="Calibri" w:hAnsi="Calibri" w:cs="Calibri"/>
                      <w:color w:val="000000"/>
                    </w:rPr>
                    <w:t>Pilík</w:t>
                  </w:r>
                  <w:ins w:id="91" w:author="Pavla Trefilová" w:date="2019-09-05T10:50:00Z">
                    <w:r w:rsidR="004E4AB6">
                      <w:rPr>
                        <w:rFonts w:ascii="Calibri" w:hAnsi="Calibri" w:cs="Calibri"/>
                        <w:color w:val="000000"/>
                      </w:rPr>
                      <w:t>, Ph.D.</w:t>
                    </w:r>
                  </w:ins>
                  <w:r w:rsidRPr="002943D0">
                    <w:rPr>
                      <w:rFonts w:ascii="Calibri" w:hAnsi="Calibri" w:cs="Calibri"/>
                      <w:color w:val="000000"/>
                    </w:rPr>
                    <w:t xml:space="preserve"> (50 %)</w:t>
                  </w:r>
                </w:p>
              </w:tc>
              <w:tc>
                <w:tcPr>
                  <w:tcW w:w="1540" w:type="dxa"/>
                  <w:tcBorders>
                    <w:top w:val="nil"/>
                    <w:left w:val="nil"/>
                    <w:bottom w:val="nil"/>
                    <w:right w:val="single" w:sz="12" w:space="0" w:color="auto"/>
                  </w:tcBorders>
                  <w:shd w:val="clear" w:color="auto" w:fill="auto"/>
                  <w:noWrap/>
                  <w:vAlign w:val="center"/>
                  <w:hideMark/>
                </w:tcPr>
                <w:p w14:paraId="41329F49" w14:textId="68B05C3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92" w:author="Pavla Trefilová" w:date="2019-09-05T10:50:00Z">
                    <w:r w:rsidR="004E4AB6">
                      <w:rPr>
                        <w:rFonts w:ascii="Calibri" w:hAnsi="Calibri" w:cs="Calibri"/>
                        <w:color w:val="000000"/>
                      </w:rPr>
                      <w:t xml:space="preserve">Ing. Michal </w:t>
                    </w:r>
                  </w:ins>
                  <w:r w:rsidRPr="002943D0">
                    <w:rPr>
                      <w:rFonts w:ascii="Calibri" w:hAnsi="Calibri" w:cs="Calibri"/>
                      <w:color w:val="000000"/>
                    </w:rPr>
                    <w:t>Pilík</w:t>
                  </w:r>
                  <w:ins w:id="93" w:author="Pavla Trefilová" w:date="2019-09-05T10:50:00Z">
                    <w:r w:rsidR="004E4AB6">
                      <w:rPr>
                        <w:rFonts w:ascii="Calibri" w:hAnsi="Calibri" w:cs="Calibri"/>
                        <w:color w:val="000000"/>
                      </w:rPr>
                      <w:t>, Ph.D.</w:t>
                    </w:r>
                  </w:ins>
                </w:p>
              </w:tc>
              <w:tc>
                <w:tcPr>
                  <w:tcW w:w="960" w:type="dxa"/>
                  <w:tcBorders>
                    <w:top w:val="nil"/>
                    <w:left w:val="nil"/>
                    <w:bottom w:val="nil"/>
                    <w:right w:val="single" w:sz="12" w:space="0" w:color="auto"/>
                  </w:tcBorders>
                  <w:shd w:val="clear" w:color="auto" w:fill="auto"/>
                  <w:vAlign w:val="center"/>
                  <w:hideMark/>
                </w:tcPr>
                <w:p w14:paraId="4E158065"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r w:rsidR="00CD595C" w:rsidRPr="002943D0" w14:paraId="628EBB82" w14:textId="77777777" w:rsidTr="00D90878">
              <w:trPr>
                <w:trHeight w:val="315"/>
              </w:trPr>
              <w:tc>
                <w:tcPr>
                  <w:tcW w:w="4160" w:type="dxa"/>
                  <w:tcBorders>
                    <w:top w:val="nil"/>
                    <w:left w:val="single" w:sz="12" w:space="0" w:color="auto"/>
                    <w:bottom w:val="single" w:sz="8" w:space="0" w:color="auto"/>
                    <w:right w:val="single" w:sz="8" w:space="0" w:color="auto"/>
                  </w:tcBorders>
                  <w:shd w:val="clear" w:color="auto" w:fill="auto"/>
                  <w:noWrap/>
                  <w:vAlign w:val="center"/>
                  <w:hideMark/>
                </w:tcPr>
                <w:p w14:paraId="4C2BE706"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w:t>
                  </w:r>
                </w:p>
              </w:tc>
              <w:tc>
                <w:tcPr>
                  <w:tcW w:w="2460" w:type="dxa"/>
                  <w:tcBorders>
                    <w:top w:val="nil"/>
                    <w:left w:val="nil"/>
                    <w:bottom w:val="single" w:sz="8" w:space="0" w:color="auto"/>
                    <w:right w:val="single" w:sz="8" w:space="0" w:color="auto"/>
                  </w:tcBorders>
                  <w:shd w:val="clear" w:color="auto" w:fill="auto"/>
                  <w:noWrap/>
                  <w:vAlign w:val="center"/>
                  <w:hideMark/>
                </w:tcPr>
                <w:p w14:paraId="4B4AAB51" w14:textId="585D9F7A"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94" w:author="Pavla Trefilová" w:date="2019-09-05T10:50:00Z">
                    <w:r w:rsidR="004E4AB6">
                      <w:rPr>
                        <w:rFonts w:ascii="Calibri" w:hAnsi="Calibri" w:cs="Calibri"/>
                        <w:color w:val="000000"/>
                      </w:rPr>
                      <w:t xml:space="preserve">Ing. Miloslava </w:t>
                    </w:r>
                  </w:ins>
                  <w:r w:rsidRPr="002943D0">
                    <w:rPr>
                      <w:rFonts w:ascii="Calibri" w:hAnsi="Calibri" w:cs="Calibri"/>
                      <w:color w:val="000000"/>
                    </w:rPr>
                    <w:t>Chovancová</w:t>
                  </w:r>
                  <w:ins w:id="95" w:author="Pavla Trefilová" w:date="2019-09-05T10:50:00Z">
                    <w:r w:rsidR="004E4AB6">
                      <w:rPr>
                        <w:rFonts w:ascii="Calibri" w:hAnsi="Calibri" w:cs="Calibri"/>
                        <w:color w:val="000000"/>
                      </w:rPr>
                      <w:t>, CSc.</w:t>
                    </w:r>
                  </w:ins>
                  <w:r w:rsidRPr="002943D0">
                    <w:rPr>
                      <w:rFonts w:ascii="Calibri" w:hAnsi="Calibri" w:cs="Calibri"/>
                      <w:color w:val="000000"/>
                    </w:rPr>
                    <w:t xml:space="preserve"> (50%)</w:t>
                  </w:r>
                </w:p>
              </w:tc>
              <w:tc>
                <w:tcPr>
                  <w:tcW w:w="1540" w:type="dxa"/>
                  <w:tcBorders>
                    <w:top w:val="nil"/>
                    <w:left w:val="nil"/>
                    <w:bottom w:val="single" w:sz="8" w:space="0" w:color="000000"/>
                    <w:right w:val="single" w:sz="12" w:space="0" w:color="auto"/>
                  </w:tcBorders>
                  <w:shd w:val="clear" w:color="auto" w:fill="auto"/>
                  <w:noWrap/>
                  <w:vAlign w:val="center"/>
                  <w:hideMark/>
                </w:tcPr>
                <w:p w14:paraId="0A9B2FF9" w14:textId="77777777" w:rsidR="00CD595C" w:rsidRPr="002943D0" w:rsidRDefault="00CD595C" w:rsidP="00CD595C">
                  <w:pPr>
                    <w:rPr>
                      <w:rFonts w:ascii="Calibri" w:hAnsi="Calibri" w:cs="Calibri"/>
                      <w:color w:val="000000"/>
                    </w:rPr>
                  </w:pPr>
                  <w:r w:rsidRPr="002943D0">
                    <w:rPr>
                      <w:rFonts w:ascii="Calibri" w:hAnsi="Calibri" w:cs="Calibri"/>
                      <w:color w:val="000000"/>
                    </w:rPr>
                    <w:t> </w:t>
                  </w:r>
                </w:p>
              </w:tc>
              <w:tc>
                <w:tcPr>
                  <w:tcW w:w="960" w:type="dxa"/>
                  <w:tcBorders>
                    <w:top w:val="nil"/>
                    <w:left w:val="nil"/>
                    <w:bottom w:val="single" w:sz="8" w:space="0" w:color="000000"/>
                    <w:right w:val="single" w:sz="12" w:space="0" w:color="auto"/>
                  </w:tcBorders>
                  <w:shd w:val="clear" w:color="auto" w:fill="auto"/>
                  <w:vAlign w:val="center"/>
                  <w:hideMark/>
                </w:tcPr>
                <w:p w14:paraId="7E8C2C5C"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 </w:t>
                  </w:r>
                </w:p>
              </w:tc>
            </w:tr>
            <w:tr w:rsidR="00CD595C" w:rsidRPr="002943D0" w14:paraId="397D21C3" w14:textId="77777777" w:rsidTr="00D90878">
              <w:trPr>
                <w:trHeight w:val="315"/>
              </w:trPr>
              <w:tc>
                <w:tcPr>
                  <w:tcW w:w="4160" w:type="dxa"/>
                  <w:tcBorders>
                    <w:top w:val="nil"/>
                    <w:left w:val="single" w:sz="12" w:space="0" w:color="auto"/>
                    <w:bottom w:val="single" w:sz="12" w:space="0" w:color="auto"/>
                    <w:right w:val="single" w:sz="8" w:space="0" w:color="auto"/>
                  </w:tcBorders>
                  <w:shd w:val="clear" w:color="auto" w:fill="auto"/>
                  <w:noWrap/>
                  <w:vAlign w:val="center"/>
                  <w:hideMark/>
                </w:tcPr>
                <w:p w14:paraId="18BC4E42" w14:textId="77777777" w:rsidR="00CD595C" w:rsidRPr="002943D0" w:rsidRDefault="00CD595C" w:rsidP="00CD595C">
                  <w:pPr>
                    <w:rPr>
                      <w:rFonts w:ascii="Calibri" w:hAnsi="Calibri" w:cs="Calibri"/>
                      <w:b/>
                      <w:bCs/>
                      <w:color w:val="000000"/>
                    </w:rPr>
                  </w:pPr>
                  <w:r w:rsidRPr="002943D0">
                    <w:rPr>
                      <w:rFonts w:ascii="Calibri" w:hAnsi="Calibri" w:cs="Calibri"/>
                      <w:b/>
                      <w:bCs/>
                      <w:color w:val="000000"/>
                    </w:rPr>
                    <w:t xml:space="preserve">Knowledge </w:t>
                  </w:r>
                  <w:r>
                    <w:rPr>
                      <w:rFonts w:ascii="Calibri" w:hAnsi="Calibri" w:cs="Calibri"/>
                      <w:b/>
                      <w:bCs/>
                      <w:color w:val="000000"/>
                    </w:rPr>
                    <w:t>M</w:t>
                  </w:r>
                  <w:r w:rsidRPr="002943D0">
                    <w:rPr>
                      <w:rFonts w:ascii="Calibri" w:hAnsi="Calibri" w:cs="Calibri"/>
                      <w:b/>
                      <w:bCs/>
                      <w:color w:val="000000"/>
                    </w:rPr>
                    <w:t>anagement</w:t>
                  </w:r>
                </w:p>
              </w:tc>
              <w:tc>
                <w:tcPr>
                  <w:tcW w:w="2460" w:type="dxa"/>
                  <w:tcBorders>
                    <w:top w:val="nil"/>
                    <w:left w:val="nil"/>
                    <w:bottom w:val="single" w:sz="12" w:space="0" w:color="auto"/>
                    <w:right w:val="single" w:sz="8" w:space="0" w:color="auto"/>
                  </w:tcBorders>
                  <w:shd w:val="clear" w:color="auto" w:fill="auto"/>
                  <w:noWrap/>
                  <w:vAlign w:val="center"/>
                  <w:hideMark/>
                </w:tcPr>
                <w:p w14:paraId="0B130043" w14:textId="7E9B41AD"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96" w:author="Pavla Trefilová" w:date="2019-09-05T10:49:00Z">
                    <w:r w:rsidR="004E4AB6">
                      <w:rPr>
                        <w:rFonts w:ascii="Calibri" w:hAnsi="Calibri" w:cs="Calibri"/>
                        <w:color w:val="000000"/>
                      </w:rPr>
                      <w:t xml:space="preserve">Ing. Zuzana </w:t>
                    </w:r>
                  </w:ins>
                  <w:r w:rsidRPr="002943D0">
                    <w:rPr>
                      <w:rFonts w:ascii="Calibri" w:hAnsi="Calibri" w:cs="Calibri"/>
                      <w:color w:val="000000"/>
                    </w:rPr>
                    <w:t>Tučková</w:t>
                  </w:r>
                  <w:ins w:id="97" w:author="Pavla Trefilová" w:date="2019-09-05T10:49:00Z">
                    <w:r w:rsidR="004E4AB6">
                      <w:rPr>
                        <w:rFonts w:ascii="Calibri" w:hAnsi="Calibri" w:cs="Calibri"/>
                        <w:color w:val="000000"/>
                      </w:rPr>
                      <w:t>, Ph.D.</w:t>
                    </w:r>
                  </w:ins>
                  <w:r>
                    <w:rPr>
                      <w:rFonts w:ascii="Calibri" w:hAnsi="Calibri" w:cs="Calibri"/>
                      <w:color w:val="000000"/>
                    </w:rPr>
                    <w:t xml:space="preserve"> </w:t>
                  </w:r>
                  <w:r w:rsidRPr="002943D0">
                    <w:rPr>
                      <w:rFonts w:ascii="Calibri" w:hAnsi="Calibri" w:cs="Calibri"/>
                      <w:color w:val="000000"/>
                    </w:rPr>
                    <w:t>(100 %)</w:t>
                  </w:r>
                </w:p>
              </w:tc>
              <w:tc>
                <w:tcPr>
                  <w:tcW w:w="1540" w:type="dxa"/>
                  <w:tcBorders>
                    <w:top w:val="nil"/>
                    <w:left w:val="nil"/>
                    <w:bottom w:val="single" w:sz="12" w:space="0" w:color="auto"/>
                    <w:right w:val="single" w:sz="12" w:space="0" w:color="auto"/>
                  </w:tcBorders>
                  <w:shd w:val="clear" w:color="auto" w:fill="auto"/>
                  <w:noWrap/>
                  <w:vAlign w:val="center"/>
                  <w:hideMark/>
                </w:tcPr>
                <w:p w14:paraId="72FDCC59" w14:textId="1B044521" w:rsidR="00CD595C" w:rsidRPr="002943D0" w:rsidRDefault="00CD595C" w:rsidP="00CD595C">
                  <w:pPr>
                    <w:rPr>
                      <w:rFonts w:ascii="Calibri" w:hAnsi="Calibri" w:cs="Calibri"/>
                      <w:color w:val="000000"/>
                    </w:rPr>
                  </w:pPr>
                  <w:r w:rsidRPr="002943D0">
                    <w:rPr>
                      <w:rFonts w:ascii="Calibri" w:hAnsi="Calibri" w:cs="Calibri"/>
                      <w:color w:val="000000"/>
                    </w:rPr>
                    <w:t xml:space="preserve">doc. </w:t>
                  </w:r>
                  <w:ins w:id="98" w:author="Pavla Trefilová" w:date="2019-09-05T10:49:00Z">
                    <w:r w:rsidR="004E4AB6">
                      <w:rPr>
                        <w:rFonts w:ascii="Calibri" w:hAnsi="Calibri" w:cs="Calibri"/>
                        <w:color w:val="000000"/>
                      </w:rPr>
                      <w:t xml:space="preserve">Ing. Zuzana </w:t>
                    </w:r>
                  </w:ins>
                  <w:r w:rsidRPr="002943D0">
                    <w:rPr>
                      <w:rFonts w:ascii="Calibri" w:hAnsi="Calibri" w:cs="Calibri"/>
                      <w:color w:val="000000"/>
                    </w:rPr>
                    <w:t>Tučková</w:t>
                  </w:r>
                  <w:ins w:id="99" w:author="Pavla Trefilová" w:date="2019-09-05T10:49:00Z">
                    <w:r w:rsidR="004E4AB6">
                      <w:rPr>
                        <w:rFonts w:ascii="Calibri" w:hAnsi="Calibri" w:cs="Calibri"/>
                        <w:color w:val="000000"/>
                      </w:rPr>
                      <w:t>, Ph.D.</w:t>
                    </w:r>
                  </w:ins>
                </w:p>
              </w:tc>
              <w:tc>
                <w:tcPr>
                  <w:tcW w:w="960" w:type="dxa"/>
                  <w:tcBorders>
                    <w:top w:val="nil"/>
                    <w:left w:val="nil"/>
                    <w:bottom w:val="single" w:sz="12" w:space="0" w:color="auto"/>
                    <w:right w:val="single" w:sz="12" w:space="0" w:color="auto"/>
                  </w:tcBorders>
                  <w:shd w:val="clear" w:color="auto" w:fill="auto"/>
                  <w:vAlign w:val="center"/>
                  <w:hideMark/>
                </w:tcPr>
                <w:p w14:paraId="0D957383" w14:textId="77777777" w:rsidR="00CD595C" w:rsidRPr="002943D0" w:rsidRDefault="00CD595C" w:rsidP="00CD595C">
                  <w:pPr>
                    <w:jc w:val="center"/>
                    <w:rPr>
                      <w:rFonts w:ascii="Calibri" w:hAnsi="Calibri" w:cs="Calibri"/>
                      <w:b/>
                      <w:bCs/>
                      <w:color w:val="000000"/>
                    </w:rPr>
                  </w:pPr>
                  <w:r w:rsidRPr="002943D0">
                    <w:rPr>
                      <w:rFonts w:ascii="Calibri" w:hAnsi="Calibri" w:cs="Calibri"/>
                      <w:b/>
                      <w:bCs/>
                      <w:color w:val="000000"/>
                    </w:rPr>
                    <w:t>15h</w:t>
                  </w:r>
                </w:p>
              </w:tc>
            </w:tr>
          </w:tbl>
          <w:p w14:paraId="10850006" w14:textId="77777777" w:rsidR="00B2318C" w:rsidRPr="00F10E5B" w:rsidRDefault="00B2318C" w:rsidP="00D90878">
            <w:pPr>
              <w:rPr>
                <w:sz w:val="18"/>
              </w:rPr>
            </w:pPr>
          </w:p>
          <w:p w14:paraId="595E92E9" w14:textId="77777777" w:rsidR="009F7785" w:rsidRPr="0061175F" w:rsidRDefault="009F7785" w:rsidP="009F7785">
            <w:pPr>
              <w:jc w:val="both"/>
            </w:pPr>
            <w:r w:rsidRPr="0061175F">
              <w:t xml:space="preserve">Student během doktorského studia </w:t>
            </w:r>
            <w:r>
              <w:t xml:space="preserve">skládá </w:t>
            </w:r>
            <w:r w:rsidRPr="0061175F">
              <w:t xml:space="preserve">zkoušku ze všech povinných předmětů: </w:t>
            </w:r>
          </w:p>
          <w:p w14:paraId="1C36DF58" w14:textId="77777777" w:rsidR="009F7785" w:rsidRPr="00B10E78" w:rsidRDefault="009F7785" w:rsidP="007D1F4D">
            <w:pPr>
              <w:pStyle w:val="Odstavecseseznamem"/>
              <w:numPr>
                <w:ilvl w:val="0"/>
                <w:numId w:val="18"/>
              </w:numPr>
              <w:spacing w:after="160" w:line="259" w:lineRule="auto"/>
              <w:jc w:val="both"/>
            </w:pPr>
            <w:r w:rsidRPr="00B10E78">
              <w:t>Microeconomics III</w:t>
            </w:r>
          </w:p>
          <w:p w14:paraId="0022FFA0" w14:textId="77777777" w:rsidR="009F7785" w:rsidRPr="00B10E78" w:rsidRDefault="009F7785" w:rsidP="007D1F4D">
            <w:pPr>
              <w:pStyle w:val="Odstavecseseznamem"/>
              <w:numPr>
                <w:ilvl w:val="0"/>
                <w:numId w:val="18"/>
              </w:numPr>
              <w:spacing w:after="160" w:line="259" w:lineRule="auto"/>
              <w:jc w:val="both"/>
            </w:pPr>
            <w:r w:rsidRPr="00B10E78">
              <w:t>Macroeconomics III</w:t>
            </w:r>
          </w:p>
          <w:p w14:paraId="59B549A2" w14:textId="77777777" w:rsidR="009F7785" w:rsidRPr="00B10E78" w:rsidRDefault="009F7785" w:rsidP="007D1F4D">
            <w:pPr>
              <w:pStyle w:val="Odstavecseseznamem"/>
              <w:numPr>
                <w:ilvl w:val="0"/>
                <w:numId w:val="18"/>
              </w:numPr>
              <w:spacing w:after="160" w:line="259" w:lineRule="auto"/>
              <w:jc w:val="both"/>
            </w:pPr>
            <w:r w:rsidRPr="00B10E78">
              <w:t>Research Methodology</w:t>
            </w:r>
          </w:p>
          <w:p w14:paraId="1AD6A1A6" w14:textId="77777777" w:rsidR="009F7785" w:rsidRDefault="009F7785" w:rsidP="007D1F4D">
            <w:pPr>
              <w:pStyle w:val="Odstavecseseznamem"/>
              <w:numPr>
                <w:ilvl w:val="0"/>
                <w:numId w:val="18"/>
              </w:numPr>
              <w:spacing w:after="160" w:line="259" w:lineRule="auto"/>
              <w:jc w:val="both"/>
            </w:pPr>
            <w:r>
              <w:lastRenderedPageBreak/>
              <w:t>Management</w:t>
            </w:r>
          </w:p>
          <w:p w14:paraId="37041E58" w14:textId="77777777" w:rsidR="00580C64" w:rsidRDefault="00580C64" w:rsidP="007D1F4D">
            <w:pPr>
              <w:pStyle w:val="Odstavecseseznamem"/>
              <w:numPr>
                <w:ilvl w:val="0"/>
                <w:numId w:val="18"/>
              </w:numPr>
              <w:spacing w:after="160" w:line="259" w:lineRule="auto"/>
              <w:jc w:val="both"/>
            </w:pPr>
            <w:r>
              <w:t>Business Economics</w:t>
            </w:r>
            <w:r w:rsidRPr="00B10E78">
              <w:t xml:space="preserve"> </w:t>
            </w:r>
          </w:p>
          <w:p w14:paraId="340CE2EC" w14:textId="77777777" w:rsidR="009F7785" w:rsidRPr="0061175F" w:rsidRDefault="000B222A" w:rsidP="007D1F4D">
            <w:pPr>
              <w:pStyle w:val="Odstavecseseznamem"/>
              <w:numPr>
                <w:ilvl w:val="0"/>
                <w:numId w:val="18"/>
              </w:numPr>
              <w:spacing w:after="160" w:line="259" w:lineRule="auto"/>
              <w:jc w:val="both"/>
            </w:pPr>
            <w:r w:rsidRPr="000B222A">
              <w:t>Expert Communication in English</w:t>
            </w:r>
            <w:r w:rsidR="009F7785" w:rsidRPr="00B10E78">
              <w:t xml:space="preserve"> (předmět se skládá ze čtyř dílčích předmětů - </w:t>
            </w:r>
            <w:r w:rsidR="009F7785">
              <w:t>English</w:t>
            </w:r>
            <w:r w:rsidR="009F7785" w:rsidRPr="00B10E78">
              <w:t xml:space="preserve">, </w:t>
            </w:r>
            <w:r w:rsidR="009F7785" w:rsidRPr="008F0883">
              <w:t xml:space="preserve">Academic Presentations, Academic writing a </w:t>
            </w:r>
            <w:r w:rsidR="00387122" w:rsidRPr="00387122">
              <w:t>English for Business Correspondence</w:t>
            </w:r>
            <w:r w:rsidR="009F7785">
              <w:t>. Studenti skládají čtyři dílčí zkoušky v rámci celého studia.</w:t>
            </w:r>
            <w:r w:rsidR="009F7785" w:rsidRPr="008F0883">
              <w:t>)</w:t>
            </w:r>
          </w:p>
          <w:p w14:paraId="6D6A401D" w14:textId="77777777" w:rsidR="009F7785" w:rsidRDefault="009F7785" w:rsidP="009F7785">
            <w:pPr>
              <w:jc w:val="both"/>
            </w:pPr>
            <w:r w:rsidRPr="0061175F">
              <w:t xml:space="preserve">Dále student </w:t>
            </w:r>
            <w:r>
              <w:t>zkládá</w:t>
            </w:r>
            <w:r w:rsidRPr="0061175F">
              <w:t xml:space="preserve"> zkoušku z</w:t>
            </w:r>
            <w:r>
              <w:t xml:space="preserve"> jednoho </w:t>
            </w:r>
            <w:r w:rsidRPr="0061175F">
              <w:t>voliteln</w:t>
            </w:r>
            <w:r>
              <w:t>ého</w:t>
            </w:r>
            <w:r w:rsidRPr="0061175F">
              <w:t xml:space="preserve"> předmět</w:t>
            </w:r>
            <w:r>
              <w:t>u</w:t>
            </w:r>
            <w:r w:rsidRPr="0061175F">
              <w:t xml:space="preserve"> z následující nabídky:</w:t>
            </w:r>
          </w:p>
          <w:p w14:paraId="202A8436" w14:textId="77777777" w:rsidR="009F7785" w:rsidRDefault="009F7785" w:rsidP="007D1F4D">
            <w:pPr>
              <w:pStyle w:val="Odstavecseseznamem"/>
              <w:numPr>
                <w:ilvl w:val="0"/>
                <w:numId w:val="18"/>
              </w:numPr>
              <w:jc w:val="both"/>
            </w:pPr>
            <w:r>
              <w:t>Managerial Finance</w:t>
            </w:r>
          </w:p>
          <w:p w14:paraId="1A1EBFD8" w14:textId="77777777" w:rsidR="009F7785" w:rsidRDefault="009F7785" w:rsidP="007D1F4D">
            <w:pPr>
              <w:pStyle w:val="Odstavecseseznamem"/>
              <w:numPr>
                <w:ilvl w:val="0"/>
                <w:numId w:val="18"/>
              </w:numPr>
              <w:jc w:val="both"/>
            </w:pPr>
            <w:r>
              <w:t>Marketing and Consumer Behavior</w:t>
            </w:r>
          </w:p>
          <w:p w14:paraId="28B28C19" w14:textId="77777777" w:rsidR="00B2318C" w:rsidRDefault="009F7785" w:rsidP="007D1F4D">
            <w:pPr>
              <w:pStyle w:val="Odstavecseseznamem"/>
              <w:numPr>
                <w:ilvl w:val="0"/>
                <w:numId w:val="18"/>
              </w:numPr>
              <w:jc w:val="both"/>
            </w:pPr>
            <w:r>
              <w:t>Knowledge Management</w:t>
            </w:r>
          </w:p>
          <w:p w14:paraId="64B5719F" w14:textId="77777777" w:rsidR="00B2318C" w:rsidRPr="0061175F" w:rsidRDefault="00B2318C" w:rsidP="00D90878">
            <w:pPr>
              <w:jc w:val="both"/>
            </w:pPr>
          </w:p>
          <w:p w14:paraId="1FD4D919" w14:textId="77777777" w:rsidR="00B2318C" w:rsidRPr="00094C44" w:rsidRDefault="00B2318C" w:rsidP="00D90878">
            <w:r w:rsidRPr="00094C44">
              <w:t>Dalšími studijními požadavky k úspěšnému dokončení doktorského studijního programu je:</w:t>
            </w:r>
          </w:p>
          <w:p w14:paraId="439962FB" w14:textId="77777777" w:rsidR="00B2318C" w:rsidRPr="00094C44" w:rsidRDefault="00B2318C" w:rsidP="007D1F4D">
            <w:pPr>
              <w:pStyle w:val="Odstavecseseznamem"/>
              <w:numPr>
                <w:ilvl w:val="0"/>
                <w:numId w:val="18"/>
              </w:numPr>
              <w:rPr>
                <w:b/>
              </w:rPr>
            </w:pPr>
            <w:r>
              <w:rPr>
                <w:b/>
              </w:rPr>
              <w:t>v</w:t>
            </w:r>
            <w:r w:rsidRPr="00094C44">
              <w:rPr>
                <w:b/>
              </w:rPr>
              <w:t>ykonání státní doktorské zkoušky</w:t>
            </w:r>
            <w:r>
              <w:rPr>
                <w:b/>
              </w:rPr>
              <w:t>,</w:t>
            </w:r>
          </w:p>
          <w:p w14:paraId="6E771B49" w14:textId="77777777" w:rsidR="00B2318C" w:rsidRPr="00202D39" w:rsidRDefault="00B2318C" w:rsidP="007D1F4D">
            <w:pPr>
              <w:pStyle w:val="Odstavecseseznamem"/>
              <w:numPr>
                <w:ilvl w:val="0"/>
                <w:numId w:val="18"/>
              </w:numPr>
              <w:rPr>
                <w:b/>
                <w:szCs w:val="24"/>
              </w:rPr>
            </w:pPr>
            <w:r>
              <w:rPr>
                <w:b/>
                <w:szCs w:val="24"/>
              </w:rPr>
              <w:t>o</w:t>
            </w:r>
            <w:r w:rsidRPr="00202D39">
              <w:rPr>
                <w:b/>
                <w:szCs w:val="24"/>
              </w:rPr>
              <w:t>bhajoba disertační práce</w:t>
            </w:r>
            <w:r>
              <w:rPr>
                <w:b/>
                <w:szCs w:val="24"/>
              </w:rPr>
              <w:t>.</w:t>
            </w:r>
          </w:p>
          <w:p w14:paraId="6A5EB322" w14:textId="77777777" w:rsidR="00B2318C" w:rsidRPr="00422F29" w:rsidRDefault="00B2318C" w:rsidP="00D90878">
            <w:pPr>
              <w:jc w:val="both"/>
            </w:pPr>
          </w:p>
        </w:tc>
      </w:tr>
      <w:tr w:rsidR="00B2318C" w:rsidRPr="00422F29" w14:paraId="6C313DF1" w14:textId="77777777" w:rsidTr="00D90878">
        <w:tc>
          <w:tcPr>
            <w:tcW w:w="3510" w:type="dxa"/>
            <w:shd w:val="clear" w:color="auto" w:fill="F7CAAC"/>
          </w:tcPr>
          <w:p w14:paraId="17990C5F" w14:textId="77777777" w:rsidR="00B2318C" w:rsidRPr="00422F29" w:rsidRDefault="00B2318C" w:rsidP="00D90878">
            <w:pPr>
              <w:jc w:val="both"/>
              <w:rPr>
                <w:b/>
              </w:rPr>
            </w:pPr>
            <w:r w:rsidRPr="00422F29">
              <w:rPr>
                <w:b/>
              </w:rPr>
              <w:lastRenderedPageBreak/>
              <w:t>Požadavky na tvůrčí činnost</w:t>
            </w:r>
          </w:p>
        </w:tc>
        <w:tc>
          <w:tcPr>
            <w:tcW w:w="5775" w:type="dxa"/>
            <w:tcBorders>
              <w:bottom w:val="nil"/>
            </w:tcBorders>
          </w:tcPr>
          <w:p w14:paraId="657C4A0A" w14:textId="77777777" w:rsidR="00B2318C" w:rsidRPr="00422F29" w:rsidRDefault="00B2318C" w:rsidP="00D90878">
            <w:pPr>
              <w:jc w:val="both"/>
            </w:pPr>
          </w:p>
        </w:tc>
      </w:tr>
      <w:tr w:rsidR="00B2318C" w:rsidRPr="00422F29" w14:paraId="072E2387" w14:textId="77777777" w:rsidTr="00D90878">
        <w:trPr>
          <w:trHeight w:val="1134"/>
        </w:trPr>
        <w:tc>
          <w:tcPr>
            <w:tcW w:w="9285" w:type="dxa"/>
            <w:gridSpan w:val="2"/>
            <w:tcBorders>
              <w:top w:val="nil"/>
            </w:tcBorders>
          </w:tcPr>
          <w:p w14:paraId="38223E5D" w14:textId="77777777" w:rsidR="00B2318C" w:rsidRPr="00422F29" w:rsidRDefault="00B2318C" w:rsidP="00D90878">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14:paraId="14BF3A59" w14:textId="77777777" w:rsidR="00B2318C" w:rsidRPr="00422F29" w:rsidRDefault="00B2318C" w:rsidP="00D90878">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B2318C" w:rsidRPr="00422F29" w14:paraId="731EC386" w14:textId="77777777" w:rsidTr="00D90878">
        <w:tc>
          <w:tcPr>
            <w:tcW w:w="3510" w:type="dxa"/>
            <w:shd w:val="clear" w:color="auto" w:fill="F7CAAC"/>
          </w:tcPr>
          <w:p w14:paraId="1015B88E" w14:textId="77777777" w:rsidR="00B2318C" w:rsidRPr="00422F29" w:rsidRDefault="00B2318C" w:rsidP="00D90878">
            <w:pPr>
              <w:rPr>
                <w:b/>
              </w:rPr>
            </w:pPr>
            <w:r w:rsidRPr="00422F29">
              <w:rPr>
                <w:b/>
              </w:rPr>
              <w:t>Požadavky na absolvování stáží</w:t>
            </w:r>
          </w:p>
        </w:tc>
        <w:tc>
          <w:tcPr>
            <w:tcW w:w="5775" w:type="dxa"/>
            <w:tcBorders>
              <w:bottom w:val="nil"/>
            </w:tcBorders>
          </w:tcPr>
          <w:p w14:paraId="2C55D024" w14:textId="77777777" w:rsidR="00B2318C" w:rsidRPr="00422F29" w:rsidRDefault="00B2318C" w:rsidP="00D90878">
            <w:pPr>
              <w:jc w:val="both"/>
            </w:pPr>
          </w:p>
        </w:tc>
      </w:tr>
      <w:tr w:rsidR="00B2318C" w:rsidRPr="00422F29" w14:paraId="764EA327" w14:textId="77777777" w:rsidTr="00806708">
        <w:trPr>
          <w:trHeight w:val="759"/>
        </w:trPr>
        <w:tc>
          <w:tcPr>
            <w:tcW w:w="9285" w:type="dxa"/>
            <w:gridSpan w:val="2"/>
            <w:tcBorders>
              <w:top w:val="nil"/>
            </w:tcBorders>
          </w:tcPr>
          <w:p w14:paraId="7E3FF2B2" w14:textId="4366D3FE" w:rsidR="00B2318C" w:rsidRPr="00422F29" w:rsidRDefault="00A436AA" w:rsidP="00D90878">
            <w:pPr>
              <w:jc w:val="both"/>
            </w:pPr>
            <w:ins w:id="100" w:author="Michal Pilík" w:date="2019-09-06T09:57:00Z">
              <w:r w:rsidRPr="00A436AA">
                <w:t>Student má povinnost absolvovat část studia na zahraniční instituci v délce nejméně jednoho měsíce nebo se účastnit řešení mezinárodního tvůrčího projektu s výsledky publikovanými nebo prezentovanými v zahraničí nebo se účastnit jiné formy přímé účasti studenta na mezinárodní spoluprá</w:t>
              </w:r>
              <w:r>
                <w:t>ci potvrzeného zaměstnavatelem.</w:t>
              </w:r>
            </w:ins>
          </w:p>
        </w:tc>
      </w:tr>
      <w:tr w:rsidR="00B2318C" w:rsidRPr="00422F29" w14:paraId="57BA48F3" w14:textId="77777777" w:rsidTr="00D90878">
        <w:tc>
          <w:tcPr>
            <w:tcW w:w="3510" w:type="dxa"/>
            <w:shd w:val="clear" w:color="auto" w:fill="F7CAAC"/>
          </w:tcPr>
          <w:p w14:paraId="41D5FF30" w14:textId="77777777" w:rsidR="00B2318C" w:rsidRPr="00422F29" w:rsidRDefault="00B2318C" w:rsidP="00D90878">
            <w:r w:rsidRPr="00422F29">
              <w:rPr>
                <w:b/>
              </w:rPr>
              <w:t>Další studijní povinnosti</w:t>
            </w:r>
          </w:p>
        </w:tc>
        <w:tc>
          <w:tcPr>
            <w:tcW w:w="5775" w:type="dxa"/>
            <w:tcBorders>
              <w:bottom w:val="nil"/>
            </w:tcBorders>
            <w:shd w:val="clear" w:color="auto" w:fill="FFFFFF"/>
          </w:tcPr>
          <w:p w14:paraId="49AB9D31" w14:textId="77777777" w:rsidR="00B2318C" w:rsidRPr="00422F29" w:rsidRDefault="00B2318C" w:rsidP="00D90878">
            <w:pPr>
              <w:jc w:val="center"/>
            </w:pPr>
          </w:p>
        </w:tc>
      </w:tr>
      <w:tr w:rsidR="00B2318C" w:rsidRPr="00422F29" w14:paraId="6F3CACC1" w14:textId="77777777" w:rsidTr="00D90878">
        <w:trPr>
          <w:trHeight w:val="765"/>
        </w:trPr>
        <w:tc>
          <w:tcPr>
            <w:tcW w:w="9285" w:type="dxa"/>
            <w:gridSpan w:val="2"/>
            <w:tcBorders>
              <w:top w:val="nil"/>
            </w:tcBorders>
          </w:tcPr>
          <w:p w14:paraId="208D7E8D" w14:textId="22D4D877" w:rsidR="00B2318C" w:rsidRPr="00422F29" w:rsidRDefault="00E95E3B" w:rsidP="00D90878">
            <w:pPr>
              <w:jc w:val="both"/>
            </w:pPr>
            <w:r>
              <w:t>Prezentace výsledků tvůrčí činnosti na mezinárodních konferencích nebo workshopech v anglickém jazyce.</w:t>
            </w:r>
          </w:p>
        </w:tc>
      </w:tr>
      <w:tr w:rsidR="00B2318C" w:rsidRPr="00422F29" w14:paraId="5B9B79D5" w14:textId="77777777" w:rsidTr="00D90878">
        <w:tc>
          <w:tcPr>
            <w:tcW w:w="3510" w:type="dxa"/>
            <w:shd w:val="clear" w:color="auto" w:fill="F7CAAC"/>
          </w:tcPr>
          <w:p w14:paraId="05BC5789" w14:textId="77777777" w:rsidR="00B2318C" w:rsidRPr="00422F29" w:rsidRDefault="00B2318C" w:rsidP="00D90878">
            <w:r w:rsidRPr="00422F29">
              <w:rPr>
                <w:b/>
              </w:rPr>
              <w:t>Návrh témat disertačních prací a témata obhájených prací</w:t>
            </w:r>
          </w:p>
        </w:tc>
        <w:tc>
          <w:tcPr>
            <w:tcW w:w="5775" w:type="dxa"/>
            <w:tcBorders>
              <w:bottom w:val="nil"/>
            </w:tcBorders>
            <w:shd w:val="clear" w:color="auto" w:fill="FFFFFF"/>
          </w:tcPr>
          <w:p w14:paraId="2576DA25" w14:textId="77777777" w:rsidR="00B2318C" w:rsidRPr="00422F29" w:rsidRDefault="00B2318C" w:rsidP="00D90878"/>
        </w:tc>
      </w:tr>
      <w:tr w:rsidR="00B2318C" w:rsidRPr="00422F29" w14:paraId="726E9A25" w14:textId="77777777" w:rsidTr="00D90878">
        <w:trPr>
          <w:trHeight w:val="3087"/>
        </w:trPr>
        <w:tc>
          <w:tcPr>
            <w:tcW w:w="9285" w:type="dxa"/>
            <w:gridSpan w:val="2"/>
            <w:tcBorders>
              <w:top w:val="nil"/>
            </w:tcBorders>
          </w:tcPr>
          <w:p w14:paraId="769DC9A6" w14:textId="77777777" w:rsidR="00387122" w:rsidRPr="00020DD9" w:rsidRDefault="00387122" w:rsidP="00387122">
            <w:pPr>
              <w:jc w:val="both"/>
            </w:pPr>
            <w:r w:rsidRPr="00020DD9">
              <w:t>Jsou uvedeny některé z obhájených disertačních pra</w:t>
            </w:r>
            <w:r w:rsidR="00020DD9" w:rsidRPr="00020DD9">
              <w:t xml:space="preserve">cí v DSP </w:t>
            </w:r>
            <w:r w:rsidR="000C6467">
              <w:t>Economics and Management</w:t>
            </w:r>
            <w:r w:rsidRPr="00020DD9">
              <w:t>:</w:t>
            </w:r>
          </w:p>
          <w:p w14:paraId="1E4DED60" w14:textId="77777777" w:rsidR="00E73D1C" w:rsidRPr="009B0CE7" w:rsidRDefault="00E73D1C" w:rsidP="00E73D1C">
            <w:pPr>
              <w:jc w:val="both"/>
              <w:rPr>
                <w:b/>
              </w:rPr>
            </w:pPr>
            <w:r>
              <w:rPr>
                <w:b/>
              </w:rPr>
              <w:t>Příklady o</w:t>
            </w:r>
            <w:r w:rsidRPr="009B0CE7">
              <w:rPr>
                <w:b/>
              </w:rPr>
              <w:t>bhájen</w:t>
            </w:r>
            <w:r>
              <w:rPr>
                <w:b/>
              </w:rPr>
              <w:t>ých</w:t>
            </w:r>
            <w:r w:rsidRPr="009B0CE7">
              <w:rPr>
                <w:b/>
              </w:rPr>
              <w:t xml:space="preserve"> pr</w:t>
            </w:r>
            <w:r>
              <w:rPr>
                <w:b/>
              </w:rPr>
              <w:t>ací:</w:t>
            </w:r>
          </w:p>
          <w:p w14:paraId="2E985052" w14:textId="77777777" w:rsidR="00020DD9" w:rsidRPr="009B0CE7" w:rsidRDefault="00020DD9" w:rsidP="007D1F4D">
            <w:pPr>
              <w:numPr>
                <w:ilvl w:val="0"/>
                <w:numId w:val="30"/>
              </w:numPr>
              <w:ind w:left="248" w:hanging="248"/>
              <w:jc w:val="both"/>
            </w:pPr>
            <w:r w:rsidRPr="009B0CE7">
              <w:t>CSR in the Banking Industry: A model for increasing Financial performance</w:t>
            </w:r>
          </w:p>
          <w:p w14:paraId="244E2877" w14:textId="77777777" w:rsidR="00020DD9" w:rsidRPr="009B0CE7" w:rsidRDefault="00020DD9" w:rsidP="007D1F4D">
            <w:pPr>
              <w:numPr>
                <w:ilvl w:val="0"/>
                <w:numId w:val="30"/>
              </w:numPr>
              <w:ind w:left="248" w:hanging="248"/>
              <w:jc w:val="both"/>
            </w:pPr>
            <w:r w:rsidRPr="009B0CE7">
              <w:t>Modelling Consumer Aversion and Trade-offs towards Pre-purchase Risk Factors in Online Second-hand Goods Market</w:t>
            </w:r>
          </w:p>
          <w:p w14:paraId="65732C6D" w14:textId="77777777" w:rsidR="00020DD9" w:rsidRPr="009B0CE7" w:rsidRDefault="00020DD9" w:rsidP="007D1F4D">
            <w:pPr>
              <w:numPr>
                <w:ilvl w:val="0"/>
                <w:numId w:val="30"/>
              </w:numPr>
              <w:ind w:left="248" w:hanging="248"/>
              <w:jc w:val="both"/>
            </w:pPr>
            <w:r w:rsidRPr="009B0CE7">
              <w:t>Conception of continuous process improvement in shared sevice centers based on Lean Methodologies</w:t>
            </w:r>
          </w:p>
          <w:p w14:paraId="0E7C5194" w14:textId="77777777" w:rsidR="00020DD9" w:rsidRPr="009B0CE7" w:rsidRDefault="00020DD9" w:rsidP="007D1F4D">
            <w:pPr>
              <w:numPr>
                <w:ilvl w:val="0"/>
                <w:numId w:val="30"/>
              </w:numPr>
              <w:ind w:left="248" w:hanging="248"/>
              <w:jc w:val="both"/>
            </w:pPr>
            <w:r w:rsidRPr="009B0CE7">
              <w:t>The influence of internal business environment on employees´ knowledge sharing intentions in family business in Sri Lanka</w:t>
            </w:r>
          </w:p>
          <w:p w14:paraId="52525788" w14:textId="77777777" w:rsidR="00020DD9" w:rsidRPr="009B0CE7" w:rsidRDefault="00020DD9" w:rsidP="007D1F4D">
            <w:pPr>
              <w:numPr>
                <w:ilvl w:val="0"/>
                <w:numId w:val="30"/>
              </w:numPr>
              <w:ind w:left="248" w:hanging="248"/>
              <w:jc w:val="both"/>
            </w:pPr>
            <w:r w:rsidRPr="009B0CE7">
              <w:t>Green Awareness: Consumer intention towards green consumerism in India</w:t>
            </w:r>
          </w:p>
          <w:p w14:paraId="3BF4E229" w14:textId="77777777" w:rsidR="00020DD9" w:rsidRPr="009B0CE7" w:rsidRDefault="00020DD9" w:rsidP="007D1F4D">
            <w:pPr>
              <w:numPr>
                <w:ilvl w:val="0"/>
                <w:numId w:val="30"/>
              </w:numPr>
              <w:ind w:left="248" w:hanging="248"/>
              <w:jc w:val="both"/>
            </w:pPr>
            <w:r w:rsidRPr="009B0CE7">
              <w:t xml:space="preserve">Predictive analytics: a data mining technique in customer churn management for decision making </w:t>
            </w:r>
          </w:p>
          <w:p w14:paraId="3C950BFF" w14:textId="77777777" w:rsidR="00020DD9" w:rsidRPr="009B0CE7" w:rsidRDefault="00020DD9" w:rsidP="007D1F4D">
            <w:pPr>
              <w:numPr>
                <w:ilvl w:val="0"/>
                <w:numId w:val="30"/>
              </w:numPr>
              <w:ind w:left="248" w:hanging="248"/>
              <w:jc w:val="both"/>
            </w:pPr>
            <w:r w:rsidRPr="009B0CE7">
              <w:t xml:space="preserve">A Framework For Embedding A Strong Brand-Oriented Culture And Its Implications For Enterprises: African And European MSMEs´Evidence </w:t>
            </w:r>
          </w:p>
          <w:p w14:paraId="3CFA0BF4" w14:textId="77777777" w:rsidR="00020DD9" w:rsidRPr="009B0CE7" w:rsidRDefault="00020DD9" w:rsidP="007D1F4D">
            <w:pPr>
              <w:numPr>
                <w:ilvl w:val="0"/>
                <w:numId w:val="30"/>
              </w:numPr>
              <w:ind w:left="248" w:hanging="248"/>
              <w:jc w:val="both"/>
            </w:pPr>
            <w:r w:rsidRPr="009B0CE7">
              <w:t>Corporate Social Responsibility as an intangible asset in the Airline Industry in Central and Eastern Europe</w:t>
            </w:r>
          </w:p>
          <w:p w14:paraId="5FA97312" w14:textId="77777777" w:rsidR="00020DD9" w:rsidRPr="009B0CE7" w:rsidRDefault="00020DD9" w:rsidP="007D1F4D">
            <w:pPr>
              <w:numPr>
                <w:ilvl w:val="0"/>
                <w:numId w:val="30"/>
              </w:numPr>
              <w:ind w:left="248" w:hanging="248"/>
              <w:jc w:val="both"/>
            </w:pPr>
            <w:r w:rsidRPr="009B0CE7">
              <w:t xml:space="preserve">Intercultural marketing and communications: An Implementation On Housing In Turkey, Czech republic and Russia </w:t>
            </w:r>
          </w:p>
          <w:p w14:paraId="02B054CE" w14:textId="77777777" w:rsidR="00020DD9" w:rsidRPr="009B0CE7" w:rsidRDefault="00020DD9" w:rsidP="007D1F4D">
            <w:pPr>
              <w:numPr>
                <w:ilvl w:val="0"/>
                <w:numId w:val="30"/>
              </w:numPr>
              <w:ind w:left="248" w:hanging="248"/>
              <w:jc w:val="both"/>
            </w:pPr>
            <w:r w:rsidRPr="009B0CE7">
              <w:t>Luxury Brand Marketing: Consequence of Chinese Consumer Behavior</w:t>
            </w:r>
          </w:p>
          <w:p w14:paraId="41B21F74" w14:textId="77777777" w:rsidR="00020DD9" w:rsidRPr="009B0CE7" w:rsidRDefault="00020DD9" w:rsidP="007D1F4D">
            <w:pPr>
              <w:numPr>
                <w:ilvl w:val="0"/>
                <w:numId w:val="30"/>
              </w:numPr>
              <w:ind w:left="248" w:hanging="248"/>
              <w:jc w:val="both"/>
            </w:pPr>
            <w:r w:rsidRPr="009B0CE7">
              <w:t>Impact of Strategic Emotional Intelligence to Managerial Self Efficacy &amp; Career Success</w:t>
            </w:r>
          </w:p>
          <w:p w14:paraId="696D7CF5" w14:textId="77777777" w:rsidR="00020DD9" w:rsidRPr="009B0CE7" w:rsidRDefault="00020DD9" w:rsidP="007D1F4D">
            <w:pPr>
              <w:numPr>
                <w:ilvl w:val="0"/>
                <w:numId w:val="30"/>
              </w:numPr>
              <w:ind w:left="248" w:hanging="248"/>
              <w:jc w:val="both"/>
            </w:pPr>
            <w:r w:rsidRPr="009B0CE7">
              <w:t>The role of firms in changing poverty status in Sri Lanka</w:t>
            </w:r>
          </w:p>
          <w:p w14:paraId="285FAF5A" w14:textId="77777777" w:rsidR="00020DD9" w:rsidRPr="009B0CE7" w:rsidRDefault="00020DD9" w:rsidP="007D1F4D">
            <w:pPr>
              <w:numPr>
                <w:ilvl w:val="0"/>
                <w:numId w:val="30"/>
              </w:numPr>
              <w:ind w:left="248" w:hanging="248"/>
              <w:jc w:val="both"/>
            </w:pPr>
            <w:r w:rsidRPr="009B0CE7">
              <w:t>The efficiency of carbon markets to promote low carbon economic development: in the case of Turkey</w:t>
            </w:r>
          </w:p>
          <w:p w14:paraId="79D6DC32" w14:textId="77777777" w:rsidR="00020DD9" w:rsidRPr="009B0CE7" w:rsidRDefault="00020DD9" w:rsidP="007D1F4D">
            <w:pPr>
              <w:numPr>
                <w:ilvl w:val="0"/>
                <w:numId w:val="30"/>
              </w:numPr>
              <w:ind w:left="248" w:hanging="248"/>
              <w:jc w:val="both"/>
            </w:pPr>
            <w:r w:rsidRPr="009B0CE7">
              <w:t>Gender Problems of Employment in the Gender Stereotypes Kontext</w:t>
            </w:r>
          </w:p>
          <w:p w14:paraId="42CA5576" w14:textId="77777777" w:rsidR="00020DD9" w:rsidRPr="009B0CE7" w:rsidRDefault="00020DD9" w:rsidP="007D1F4D">
            <w:pPr>
              <w:numPr>
                <w:ilvl w:val="0"/>
                <w:numId w:val="30"/>
              </w:numPr>
              <w:ind w:left="248" w:hanging="248"/>
              <w:jc w:val="both"/>
            </w:pPr>
            <w:r w:rsidRPr="009B0CE7">
              <w:t>Market orientation and business performance of medium and large scale enterprises in food and beverage industry</w:t>
            </w:r>
          </w:p>
          <w:p w14:paraId="673D6DE6" w14:textId="77777777" w:rsidR="00020DD9" w:rsidRPr="009B0CE7" w:rsidRDefault="00020DD9" w:rsidP="007D1F4D">
            <w:pPr>
              <w:numPr>
                <w:ilvl w:val="0"/>
                <w:numId w:val="30"/>
              </w:numPr>
              <w:ind w:left="248" w:hanging="248"/>
              <w:jc w:val="both"/>
            </w:pPr>
            <w:r w:rsidRPr="009B0CE7">
              <w:t>Value Management for Family Business Governance - Implementation and opportunities of Value orientation Management</w:t>
            </w:r>
          </w:p>
          <w:p w14:paraId="3AAE0F2F" w14:textId="77777777" w:rsidR="00020DD9" w:rsidRPr="009B0CE7" w:rsidRDefault="00020DD9" w:rsidP="007D1F4D">
            <w:pPr>
              <w:numPr>
                <w:ilvl w:val="0"/>
                <w:numId w:val="30"/>
              </w:numPr>
              <w:ind w:left="248" w:hanging="248"/>
              <w:jc w:val="both"/>
            </w:pPr>
            <w:r w:rsidRPr="009B0CE7">
              <w:t>Brand management in the fast food industry: a cultural perspective of the branding strategies of firms, and the behaviour of consumers in the Czech Republic and Ghana</w:t>
            </w:r>
          </w:p>
          <w:p w14:paraId="428956DD" w14:textId="77777777" w:rsidR="00387122" w:rsidRPr="00387122" w:rsidRDefault="00387122" w:rsidP="00387122">
            <w:pPr>
              <w:jc w:val="both"/>
              <w:rPr>
                <w:b/>
                <w:highlight w:val="yellow"/>
              </w:rPr>
            </w:pPr>
          </w:p>
          <w:p w14:paraId="29D63F7E" w14:textId="77777777" w:rsidR="00DA0489" w:rsidRPr="00DA0489" w:rsidRDefault="00DA0489" w:rsidP="00DA0489">
            <w:pPr>
              <w:ind w:left="248" w:hanging="248"/>
              <w:jc w:val="both"/>
              <w:rPr>
                <w:b/>
              </w:rPr>
            </w:pPr>
            <w:r w:rsidRPr="00DA0489">
              <w:rPr>
                <w:b/>
              </w:rPr>
              <w:t>Návrhy témat</w:t>
            </w:r>
          </w:p>
          <w:p w14:paraId="1B4E8B22" w14:textId="77777777" w:rsidR="00DA0489" w:rsidRPr="00DA0489" w:rsidRDefault="00DA0489" w:rsidP="007D1F4D">
            <w:pPr>
              <w:numPr>
                <w:ilvl w:val="0"/>
                <w:numId w:val="30"/>
              </w:numPr>
              <w:ind w:left="248" w:hanging="248"/>
              <w:jc w:val="both"/>
            </w:pPr>
            <w:r w:rsidRPr="00DA0489">
              <w:lastRenderedPageBreak/>
              <w:t>Quality of Business Environment in the SME Segment</w:t>
            </w:r>
          </w:p>
          <w:p w14:paraId="2F3C6055" w14:textId="77777777" w:rsidR="00DA0489" w:rsidRPr="00DA0489" w:rsidRDefault="00DA0489" w:rsidP="007D1F4D">
            <w:pPr>
              <w:numPr>
                <w:ilvl w:val="0"/>
                <w:numId w:val="30"/>
              </w:numPr>
              <w:ind w:left="248" w:hanging="248"/>
              <w:jc w:val="both"/>
            </w:pPr>
            <w:r w:rsidRPr="00DA0489">
              <w:t>Business Risks in the SME Segment</w:t>
            </w:r>
          </w:p>
          <w:p w14:paraId="3A487392" w14:textId="77777777" w:rsidR="00DA0489" w:rsidRPr="00DA0489" w:rsidRDefault="00DA0489" w:rsidP="007D1F4D">
            <w:pPr>
              <w:numPr>
                <w:ilvl w:val="0"/>
                <w:numId w:val="30"/>
              </w:numPr>
              <w:ind w:left="248" w:hanging="248"/>
              <w:jc w:val="both"/>
            </w:pPr>
            <w:r w:rsidRPr="00DA0489">
              <w:t>Performance Measurement and Management of Companies</w:t>
            </w:r>
          </w:p>
          <w:p w14:paraId="088687F3" w14:textId="77777777" w:rsidR="00DA0489" w:rsidRPr="00DA0489" w:rsidRDefault="00DA0489" w:rsidP="007D1F4D">
            <w:pPr>
              <w:numPr>
                <w:ilvl w:val="0"/>
                <w:numId w:val="30"/>
              </w:numPr>
              <w:ind w:left="248" w:hanging="248"/>
              <w:jc w:val="both"/>
            </w:pPr>
            <w:r w:rsidRPr="00DA0489">
              <w:t>Performance Measurement and Management of Clusters</w:t>
            </w:r>
          </w:p>
          <w:p w14:paraId="2C1A3BF0" w14:textId="77777777" w:rsidR="00DA0489" w:rsidRPr="00DA0489" w:rsidRDefault="00DA0489" w:rsidP="007D1F4D">
            <w:pPr>
              <w:numPr>
                <w:ilvl w:val="0"/>
                <w:numId w:val="30"/>
              </w:numPr>
              <w:ind w:left="248" w:hanging="248"/>
              <w:jc w:val="both"/>
            </w:pPr>
            <w:r w:rsidRPr="00DA0489">
              <w:t>Business Model Innovations</w:t>
            </w:r>
          </w:p>
          <w:p w14:paraId="057A24AE" w14:textId="77777777" w:rsidR="00DA0489" w:rsidRPr="00DA0489" w:rsidRDefault="00DA0489" w:rsidP="007D1F4D">
            <w:pPr>
              <w:numPr>
                <w:ilvl w:val="0"/>
                <w:numId w:val="30"/>
              </w:numPr>
              <w:ind w:left="248" w:hanging="248"/>
              <w:jc w:val="both"/>
            </w:pPr>
            <w:r w:rsidRPr="00DA0489">
              <w:t>New Trends in the Management and Measurement of the Company Performance</w:t>
            </w:r>
          </w:p>
          <w:p w14:paraId="39DDED6B" w14:textId="77777777" w:rsidR="00DA0489" w:rsidRPr="00DA0489" w:rsidRDefault="00DA0489" w:rsidP="007D1F4D">
            <w:pPr>
              <w:numPr>
                <w:ilvl w:val="0"/>
                <w:numId w:val="30"/>
              </w:numPr>
              <w:ind w:left="248" w:hanging="248"/>
              <w:jc w:val="both"/>
            </w:pPr>
            <w:r w:rsidRPr="00DA0489">
              <w:t xml:space="preserve">Innovation and Performance of Financial Companies in Terms of the Industry 4.0 </w:t>
            </w:r>
          </w:p>
          <w:p w14:paraId="11EA0348" w14:textId="77777777" w:rsidR="00DA0489" w:rsidRPr="00DA0489" w:rsidRDefault="00DA0489" w:rsidP="007D1F4D">
            <w:pPr>
              <w:numPr>
                <w:ilvl w:val="0"/>
                <w:numId w:val="30"/>
              </w:numPr>
              <w:ind w:left="248" w:hanging="248"/>
              <w:jc w:val="both"/>
            </w:pPr>
            <w:r w:rsidRPr="00DA0489">
              <w:t xml:space="preserve">Challenges in Business Models Innovation </w:t>
            </w:r>
          </w:p>
          <w:p w14:paraId="598C99BA" w14:textId="77777777" w:rsidR="00DA0489" w:rsidRPr="00DA0489" w:rsidRDefault="00DA0489" w:rsidP="007D1F4D">
            <w:pPr>
              <w:numPr>
                <w:ilvl w:val="0"/>
                <w:numId w:val="30"/>
              </w:numPr>
              <w:ind w:left="248" w:hanging="248"/>
              <w:jc w:val="both"/>
            </w:pPr>
            <w:r w:rsidRPr="00DA0489">
              <w:t>Innovation Clusters and Networks Approach in the Firms Performance Management</w:t>
            </w:r>
          </w:p>
          <w:p w14:paraId="01F253BC" w14:textId="77777777" w:rsidR="00DA0489" w:rsidRPr="00DA0489" w:rsidRDefault="00DA0489" w:rsidP="007D1F4D">
            <w:pPr>
              <w:numPr>
                <w:ilvl w:val="0"/>
                <w:numId w:val="30"/>
              </w:numPr>
              <w:ind w:left="248" w:hanging="248"/>
              <w:jc w:val="both"/>
            </w:pPr>
            <w:r w:rsidRPr="00DA0489">
              <w:t xml:space="preserve">Model of Online Buying Behaviour and Its Influence on Online Performance of Companies </w:t>
            </w:r>
          </w:p>
          <w:p w14:paraId="4882FAA2" w14:textId="77777777" w:rsidR="00DA0489" w:rsidRPr="00DA0489" w:rsidRDefault="00DA0489" w:rsidP="007D1F4D">
            <w:pPr>
              <w:numPr>
                <w:ilvl w:val="0"/>
                <w:numId w:val="30"/>
              </w:numPr>
              <w:ind w:left="248" w:hanging="248"/>
              <w:jc w:val="both"/>
            </w:pPr>
            <w:r w:rsidRPr="00DA0489">
              <w:t>The Internet and Its Influence on the Marketing Performance of Companies</w:t>
            </w:r>
          </w:p>
          <w:p w14:paraId="63D6008E" w14:textId="77777777" w:rsidR="00DA0489" w:rsidRPr="00DA0489" w:rsidRDefault="00DA0489" w:rsidP="007D1F4D">
            <w:pPr>
              <w:numPr>
                <w:ilvl w:val="0"/>
                <w:numId w:val="30"/>
              </w:numPr>
              <w:ind w:left="248" w:hanging="248"/>
              <w:jc w:val="both"/>
            </w:pPr>
            <w:r w:rsidRPr="00DA0489">
              <w:t>Factors Influencing Performance of Online Companies</w:t>
            </w:r>
          </w:p>
          <w:p w14:paraId="23E0210D" w14:textId="77777777" w:rsidR="00DA0489" w:rsidRPr="00DA0489" w:rsidRDefault="00DA0489" w:rsidP="007D1F4D">
            <w:pPr>
              <w:numPr>
                <w:ilvl w:val="0"/>
                <w:numId w:val="30"/>
              </w:numPr>
              <w:ind w:left="248" w:hanging="248"/>
              <w:jc w:val="both"/>
            </w:pPr>
            <w:r w:rsidRPr="00DA0489">
              <w:t>Factors Influencing Customers‘ Online Buying Behaviour on B2C / B2B Markets</w:t>
            </w:r>
          </w:p>
          <w:p w14:paraId="6860C4EA" w14:textId="77777777" w:rsidR="00DA0489" w:rsidRPr="00DA0489" w:rsidRDefault="00DA0489" w:rsidP="007D1F4D">
            <w:pPr>
              <w:numPr>
                <w:ilvl w:val="0"/>
                <w:numId w:val="30"/>
              </w:numPr>
              <w:ind w:left="248" w:hanging="248"/>
              <w:jc w:val="both"/>
            </w:pPr>
            <w:r w:rsidRPr="00DA0489">
              <w:t>Digital Transformation and Its Influence on the Competitiveness of Companies</w:t>
            </w:r>
          </w:p>
          <w:p w14:paraId="636F3300" w14:textId="77777777" w:rsidR="00DA0489" w:rsidRPr="00DA0489" w:rsidRDefault="00DA0489" w:rsidP="007D1F4D">
            <w:pPr>
              <w:numPr>
                <w:ilvl w:val="0"/>
                <w:numId w:val="30"/>
              </w:numPr>
              <w:ind w:left="248" w:hanging="248"/>
              <w:jc w:val="both"/>
            </w:pPr>
            <w:r w:rsidRPr="00DA0489">
              <w:t>Digital Trasformation and Its Influence on B2B Buying Behaviour</w:t>
            </w:r>
          </w:p>
          <w:p w14:paraId="3C0479B7" w14:textId="77777777" w:rsidR="00DA0489" w:rsidRPr="00DA0489" w:rsidRDefault="00DA0489" w:rsidP="007D1F4D">
            <w:pPr>
              <w:numPr>
                <w:ilvl w:val="0"/>
                <w:numId w:val="30"/>
              </w:numPr>
              <w:ind w:left="248" w:hanging="248"/>
              <w:jc w:val="both"/>
            </w:pPr>
            <w:r w:rsidRPr="00DA0489">
              <w:t>Use of Modern Costing Methods for Company Cost Management</w:t>
            </w:r>
          </w:p>
          <w:p w14:paraId="12BE3ED8" w14:textId="77777777" w:rsidR="00DA0489" w:rsidRPr="00DA0489" w:rsidRDefault="00DA0489" w:rsidP="007D1F4D">
            <w:pPr>
              <w:numPr>
                <w:ilvl w:val="0"/>
                <w:numId w:val="30"/>
              </w:numPr>
              <w:ind w:left="248" w:hanging="248"/>
              <w:jc w:val="both"/>
            </w:pPr>
            <w:r w:rsidRPr="00DA0489">
              <w:t>Cost Management of Non-Profit and Healthcare Institutions</w:t>
            </w:r>
          </w:p>
          <w:p w14:paraId="277DA462" w14:textId="77777777" w:rsidR="00DA0489" w:rsidRPr="00DA0489" w:rsidRDefault="00DA0489" w:rsidP="007D1F4D">
            <w:pPr>
              <w:numPr>
                <w:ilvl w:val="0"/>
                <w:numId w:val="30"/>
              </w:numPr>
              <w:ind w:left="248" w:hanging="248"/>
              <w:jc w:val="both"/>
            </w:pPr>
            <w:r w:rsidRPr="00DA0489">
              <w:t>Budgeting and Planning Systems</w:t>
            </w:r>
          </w:p>
          <w:p w14:paraId="1A181B1F" w14:textId="77777777" w:rsidR="00DA0489" w:rsidRPr="00DA0489" w:rsidRDefault="00DA0489" w:rsidP="007D1F4D">
            <w:pPr>
              <w:numPr>
                <w:ilvl w:val="0"/>
                <w:numId w:val="30"/>
              </w:numPr>
              <w:ind w:left="248" w:hanging="248"/>
              <w:jc w:val="both"/>
            </w:pPr>
            <w:r w:rsidRPr="00DA0489">
              <w:t>Performance Measurement Systems</w:t>
            </w:r>
          </w:p>
          <w:p w14:paraId="29D52DBC" w14:textId="77777777" w:rsidR="00DA0489" w:rsidRPr="00DA0489" w:rsidRDefault="00DA0489" w:rsidP="007D1F4D">
            <w:pPr>
              <w:numPr>
                <w:ilvl w:val="0"/>
                <w:numId w:val="30"/>
              </w:numPr>
              <w:ind w:left="248" w:hanging="248"/>
              <w:jc w:val="both"/>
            </w:pPr>
            <w:r w:rsidRPr="00DA0489">
              <w:t>Strategic Management Accounting</w:t>
            </w:r>
          </w:p>
          <w:p w14:paraId="724844FC" w14:textId="77777777" w:rsidR="00DA0489" w:rsidRPr="00DA0489" w:rsidRDefault="00DA0489" w:rsidP="007D1F4D">
            <w:pPr>
              <w:numPr>
                <w:ilvl w:val="0"/>
                <w:numId w:val="30"/>
              </w:numPr>
              <w:ind w:left="248" w:hanging="248"/>
              <w:jc w:val="both"/>
            </w:pPr>
            <w:r w:rsidRPr="00DA0489">
              <w:t>Management of Service Organizations</w:t>
            </w:r>
          </w:p>
          <w:p w14:paraId="598B6085" w14:textId="77777777" w:rsidR="00DA0489" w:rsidRPr="00DA0489" w:rsidRDefault="00DA0489" w:rsidP="007D1F4D">
            <w:pPr>
              <w:numPr>
                <w:ilvl w:val="0"/>
                <w:numId w:val="30"/>
              </w:numPr>
              <w:ind w:left="248" w:hanging="248"/>
              <w:jc w:val="both"/>
            </w:pPr>
            <w:r w:rsidRPr="00DA0489">
              <w:t>Influence of Horizontal (Vertical) Integration on the Effectiveness of Health Care Organizations</w:t>
            </w:r>
          </w:p>
          <w:p w14:paraId="5302BA96" w14:textId="77777777" w:rsidR="00DA0489" w:rsidRPr="00DA0489" w:rsidRDefault="00DA0489" w:rsidP="007D1F4D">
            <w:pPr>
              <w:numPr>
                <w:ilvl w:val="0"/>
                <w:numId w:val="30"/>
              </w:numPr>
              <w:ind w:left="248" w:hanging="248"/>
              <w:jc w:val="both"/>
            </w:pPr>
            <w:r w:rsidRPr="00DA0489">
              <w:t xml:space="preserve">Factors Limiting the Application of Marketing Management Tools on the Health Care (Social Services) Market </w:t>
            </w:r>
          </w:p>
          <w:p w14:paraId="2ABCF864" w14:textId="77777777" w:rsidR="00DA0489" w:rsidRPr="00DA0489" w:rsidRDefault="00DA0489" w:rsidP="007D1F4D">
            <w:pPr>
              <w:numPr>
                <w:ilvl w:val="0"/>
                <w:numId w:val="30"/>
              </w:numPr>
              <w:ind w:left="248" w:hanging="248"/>
              <w:jc w:val="both"/>
            </w:pPr>
            <w:r w:rsidRPr="00DA0489">
              <w:t xml:space="preserve">Key Factors Influencing Entrepreneurship on the Health Care Market </w:t>
            </w:r>
          </w:p>
          <w:p w14:paraId="2E91DD62" w14:textId="77777777" w:rsidR="00DA0489" w:rsidRPr="00DA0489" w:rsidRDefault="00DA0489" w:rsidP="007D1F4D">
            <w:pPr>
              <w:numPr>
                <w:ilvl w:val="0"/>
                <w:numId w:val="30"/>
              </w:numPr>
              <w:ind w:left="248" w:hanging="248"/>
              <w:jc w:val="both"/>
            </w:pPr>
            <w:r w:rsidRPr="00DA0489">
              <w:t xml:space="preserve">Determination of Factors Influencing the Effectiveness of In-Store Marketing Tools </w:t>
            </w:r>
          </w:p>
          <w:p w14:paraId="2CE6D643" w14:textId="77777777" w:rsidR="00DA0489" w:rsidRPr="00DA0489" w:rsidRDefault="00DA0489" w:rsidP="007D1F4D">
            <w:pPr>
              <w:numPr>
                <w:ilvl w:val="0"/>
                <w:numId w:val="30"/>
              </w:numPr>
              <w:ind w:left="248" w:hanging="248"/>
              <w:jc w:val="both"/>
            </w:pPr>
            <w:r w:rsidRPr="00DA0489">
              <w:t>Influence of Merchandising Tools on Consumer Behaviour in Retail Marketing</w:t>
            </w:r>
          </w:p>
          <w:p w14:paraId="2EB6A421" w14:textId="77777777" w:rsidR="00DA0489" w:rsidRPr="00DA0489" w:rsidRDefault="00DA0489" w:rsidP="007D1F4D">
            <w:pPr>
              <w:numPr>
                <w:ilvl w:val="0"/>
                <w:numId w:val="30"/>
              </w:numPr>
              <w:ind w:left="248" w:hanging="248"/>
              <w:jc w:val="both"/>
            </w:pPr>
            <w:r w:rsidRPr="00DA0489">
              <w:t>Transformation of Traditionally Managed Organizations into Knowledge-Driven Organization with the Use of Business Process Management Tools in the Context of Industry 4.0</w:t>
            </w:r>
          </w:p>
          <w:p w14:paraId="2FC34D06" w14:textId="77777777" w:rsidR="00B2318C" w:rsidRPr="00B619E1" w:rsidRDefault="00B2318C" w:rsidP="00D90878">
            <w:pPr>
              <w:jc w:val="both"/>
            </w:pPr>
          </w:p>
        </w:tc>
      </w:tr>
    </w:tbl>
    <w:p w14:paraId="181C7BC6" w14:textId="77777777" w:rsidR="00F2780F" w:rsidRDefault="00F2780F" w:rsidP="00043938"/>
    <w:p w14:paraId="17C51800"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65FC9688" w14:textId="77777777" w:rsidTr="00F2780F">
        <w:tc>
          <w:tcPr>
            <w:tcW w:w="9855" w:type="dxa"/>
            <w:gridSpan w:val="8"/>
            <w:tcBorders>
              <w:bottom w:val="double" w:sz="4" w:space="0" w:color="auto"/>
            </w:tcBorders>
            <w:shd w:val="clear" w:color="auto" w:fill="BDD6EE"/>
          </w:tcPr>
          <w:p w14:paraId="7F366CE5"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69768933" w14:textId="77777777" w:rsidTr="00F2780F">
        <w:tc>
          <w:tcPr>
            <w:tcW w:w="3086" w:type="dxa"/>
            <w:tcBorders>
              <w:top w:val="double" w:sz="4" w:space="0" w:color="auto"/>
            </w:tcBorders>
            <w:shd w:val="clear" w:color="auto" w:fill="F7CAAC"/>
          </w:tcPr>
          <w:p w14:paraId="2627DDA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626F78B4" w14:textId="77777777" w:rsidR="00F2780F" w:rsidRPr="00F2780F" w:rsidRDefault="00F2780F" w:rsidP="00F2780F">
            <w:pPr>
              <w:jc w:val="both"/>
            </w:pPr>
            <w:r w:rsidRPr="00F2780F">
              <w:t>Microeconomics III</w:t>
            </w:r>
          </w:p>
        </w:tc>
      </w:tr>
      <w:tr w:rsidR="00F2780F" w:rsidRPr="00F2780F" w14:paraId="739F1933" w14:textId="77777777" w:rsidTr="00F2780F">
        <w:tc>
          <w:tcPr>
            <w:tcW w:w="3086" w:type="dxa"/>
            <w:shd w:val="clear" w:color="auto" w:fill="F7CAAC"/>
          </w:tcPr>
          <w:p w14:paraId="037A5461" w14:textId="77777777" w:rsidR="00F2780F" w:rsidRPr="00F2780F" w:rsidRDefault="00F2780F" w:rsidP="00F2780F">
            <w:pPr>
              <w:jc w:val="both"/>
              <w:rPr>
                <w:b/>
              </w:rPr>
            </w:pPr>
            <w:r w:rsidRPr="00F2780F">
              <w:rPr>
                <w:b/>
              </w:rPr>
              <w:t>Typ předmětu</w:t>
            </w:r>
          </w:p>
        </w:tc>
        <w:tc>
          <w:tcPr>
            <w:tcW w:w="3406" w:type="dxa"/>
            <w:gridSpan w:val="4"/>
          </w:tcPr>
          <w:p w14:paraId="0703C178" w14:textId="77777777" w:rsidR="00F2780F" w:rsidRPr="00F2780F" w:rsidRDefault="00F2780F" w:rsidP="00F2780F">
            <w:pPr>
              <w:jc w:val="both"/>
            </w:pPr>
            <w:r w:rsidRPr="00F2780F">
              <w:t>povinný „P“</w:t>
            </w:r>
          </w:p>
        </w:tc>
        <w:tc>
          <w:tcPr>
            <w:tcW w:w="2695" w:type="dxa"/>
            <w:gridSpan w:val="2"/>
            <w:shd w:val="clear" w:color="auto" w:fill="F7CAAC"/>
          </w:tcPr>
          <w:p w14:paraId="3621BCDC" w14:textId="77777777" w:rsidR="00F2780F" w:rsidRPr="00F2780F" w:rsidRDefault="00F2780F" w:rsidP="00F2780F">
            <w:pPr>
              <w:jc w:val="both"/>
            </w:pPr>
            <w:r w:rsidRPr="00F2780F">
              <w:rPr>
                <w:b/>
              </w:rPr>
              <w:t>doporučený ročník / semestr</w:t>
            </w:r>
          </w:p>
        </w:tc>
        <w:tc>
          <w:tcPr>
            <w:tcW w:w="668" w:type="dxa"/>
          </w:tcPr>
          <w:p w14:paraId="47571A77" w14:textId="77777777" w:rsidR="00F2780F" w:rsidRPr="00F2780F" w:rsidRDefault="00F2780F" w:rsidP="00F2780F">
            <w:pPr>
              <w:jc w:val="both"/>
            </w:pPr>
            <w:r w:rsidRPr="00F2780F">
              <w:t>1/L</w:t>
            </w:r>
          </w:p>
        </w:tc>
      </w:tr>
      <w:tr w:rsidR="00F2780F" w:rsidRPr="00F2780F" w14:paraId="5B2AC7DD" w14:textId="77777777" w:rsidTr="00F2780F">
        <w:tc>
          <w:tcPr>
            <w:tcW w:w="3086" w:type="dxa"/>
            <w:shd w:val="clear" w:color="auto" w:fill="F7CAAC"/>
          </w:tcPr>
          <w:p w14:paraId="3996AECA" w14:textId="77777777" w:rsidR="00F2780F" w:rsidRPr="00F2780F" w:rsidRDefault="00F2780F" w:rsidP="00F2780F">
            <w:pPr>
              <w:jc w:val="both"/>
              <w:rPr>
                <w:b/>
              </w:rPr>
            </w:pPr>
            <w:r w:rsidRPr="00F2780F">
              <w:rPr>
                <w:b/>
              </w:rPr>
              <w:t>Rozsah studijního předmětu</w:t>
            </w:r>
          </w:p>
        </w:tc>
        <w:tc>
          <w:tcPr>
            <w:tcW w:w="1701" w:type="dxa"/>
            <w:gridSpan w:val="2"/>
          </w:tcPr>
          <w:p w14:paraId="64BC5F8F" w14:textId="77777777" w:rsidR="00F2780F" w:rsidRPr="00F2780F" w:rsidRDefault="00F2780F" w:rsidP="00F2780F">
            <w:pPr>
              <w:jc w:val="both"/>
            </w:pPr>
            <w:r w:rsidRPr="00F2780F">
              <w:t>20p</w:t>
            </w:r>
          </w:p>
        </w:tc>
        <w:tc>
          <w:tcPr>
            <w:tcW w:w="889" w:type="dxa"/>
            <w:shd w:val="clear" w:color="auto" w:fill="F7CAAC"/>
          </w:tcPr>
          <w:p w14:paraId="29AAEB89" w14:textId="77777777" w:rsidR="00F2780F" w:rsidRPr="00F2780F" w:rsidRDefault="00F2780F" w:rsidP="00F2780F">
            <w:pPr>
              <w:jc w:val="both"/>
              <w:rPr>
                <w:b/>
              </w:rPr>
            </w:pPr>
            <w:r w:rsidRPr="00F2780F">
              <w:rPr>
                <w:b/>
              </w:rPr>
              <w:t xml:space="preserve">hod. </w:t>
            </w:r>
          </w:p>
        </w:tc>
        <w:tc>
          <w:tcPr>
            <w:tcW w:w="816" w:type="dxa"/>
          </w:tcPr>
          <w:p w14:paraId="1D1AA08B" w14:textId="77777777" w:rsidR="00F2780F" w:rsidRPr="00F2780F" w:rsidRDefault="00F2780F" w:rsidP="00F2780F">
            <w:pPr>
              <w:jc w:val="both"/>
            </w:pPr>
            <w:r w:rsidRPr="00F2780F">
              <w:t>20</w:t>
            </w:r>
          </w:p>
        </w:tc>
        <w:tc>
          <w:tcPr>
            <w:tcW w:w="2156" w:type="dxa"/>
            <w:shd w:val="clear" w:color="auto" w:fill="F7CAAC"/>
          </w:tcPr>
          <w:p w14:paraId="218DA9B3" w14:textId="77777777" w:rsidR="00F2780F" w:rsidRPr="00F2780F" w:rsidRDefault="00F2780F" w:rsidP="00F2780F">
            <w:pPr>
              <w:jc w:val="both"/>
              <w:rPr>
                <w:b/>
              </w:rPr>
            </w:pPr>
            <w:r w:rsidRPr="00F2780F">
              <w:rPr>
                <w:b/>
              </w:rPr>
              <w:t>kreditů</w:t>
            </w:r>
          </w:p>
        </w:tc>
        <w:tc>
          <w:tcPr>
            <w:tcW w:w="1207" w:type="dxa"/>
            <w:gridSpan w:val="2"/>
          </w:tcPr>
          <w:p w14:paraId="52B3EA27" w14:textId="77777777" w:rsidR="00F2780F" w:rsidRPr="00F2780F" w:rsidRDefault="00F2780F" w:rsidP="00F2780F">
            <w:pPr>
              <w:jc w:val="both"/>
            </w:pPr>
          </w:p>
        </w:tc>
      </w:tr>
      <w:tr w:rsidR="00F2780F" w:rsidRPr="00F2780F" w14:paraId="5A49555F" w14:textId="77777777" w:rsidTr="00F2780F">
        <w:tc>
          <w:tcPr>
            <w:tcW w:w="3086" w:type="dxa"/>
            <w:shd w:val="clear" w:color="auto" w:fill="F7CAAC"/>
          </w:tcPr>
          <w:p w14:paraId="13424021"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6FA2F978" w14:textId="77777777" w:rsidR="00F2780F" w:rsidRPr="00F2780F" w:rsidRDefault="00F2780F" w:rsidP="00F2780F">
            <w:pPr>
              <w:jc w:val="both"/>
            </w:pPr>
          </w:p>
        </w:tc>
      </w:tr>
      <w:tr w:rsidR="00F2780F" w:rsidRPr="00F2780F" w14:paraId="5D474158" w14:textId="77777777" w:rsidTr="00F2780F">
        <w:tc>
          <w:tcPr>
            <w:tcW w:w="3086" w:type="dxa"/>
            <w:shd w:val="clear" w:color="auto" w:fill="F7CAAC"/>
          </w:tcPr>
          <w:p w14:paraId="4A5D0330" w14:textId="77777777" w:rsidR="00F2780F" w:rsidRPr="00F2780F" w:rsidRDefault="00F2780F" w:rsidP="00F2780F">
            <w:pPr>
              <w:jc w:val="both"/>
              <w:rPr>
                <w:b/>
              </w:rPr>
            </w:pPr>
            <w:r w:rsidRPr="00F2780F">
              <w:rPr>
                <w:b/>
              </w:rPr>
              <w:t>Způsob ověření studijních výsledků</w:t>
            </w:r>
          </w:p>
        </w:tc>
        <w:tc>
          <w:tcPr>
            <w:tcW w:w="3406" w:type="dxa"/>
            <w:gridSpan w:val="4"/>
          </w:tcPr>
          <w:p w14:paraId="6D5034EE" w14:textId="77777777" w:rsidR="00F2780F" w:rsidRPr="00F2780F" w:rsidRDefault="00F2780F" w:rsidP="00F2780F">
            <w:pPr>
              <w:jc w:val="both"/>
            </w:pPr>
            <w:r w:rsidRPr="00F2780F">
              <w:t xml:space="preserve">zkouška </w:t>
            </w:r>
          </w:p>
        </w:tc>
        <w:tc>
          <w:tcPr>
            <w:tcW w:w="2156" w:type="dxa"/>
            <w:shd w:val="clear" w:color="auto" w:fill="F7CAAC"/>
          </w:tcPr>
          <w:p w14:paraId="390B8F43" w14:textId="77777777" w:rsidR="00F2780F" w:rsidRPr="00F2780F" w:rsidRDefault="00F2780F" w:rsidP="00F2780F">
            <w:pPr>
              <w:jc w:val="both"/>
              <w:rPr>
                <w:b/>
              </w:rPr>
            </w:pPr>
            <w:r w:rsidRPr="00F2780F">
              <w:rPr>
                <w:b/>
              </w:rPr>
              <w:t>Forma výuky</w:t>
            </w:r>
          </w:p>
        </w:tc>
        <w:tc>
          <w:tcPr>
            <w:tcW w:w="1207" w:type="dxa"/>
            <w:gridSpan w:val="2"/>
          </w:tcPr>
          <w:p w14:paraId="0B83E079" w14:textId="77777777" w:rsidR="00F2780F" w:rsidRPr="00F2780F" w:rsidRDefault="00F2780F" w:rsidP="00F2780F">
            <w:pPr>
              <w:jc w:val="both"/>
            </w:pPr>
            <w:r w:rsidRPr="00F2780F">
              <w:t>přednáška</w:t>
            </w:r>
          </w:p>
        </w:tc>
      </w:tr>
      <w:tr w:rsidR="00F2780F" w:rsidRPr="00F2780F" w14:paraId="593C5AFD" w14:textId="77777777" w:rsidTr="00F2780F">
        <w:tc>
          <w:tcPr>
            <w:tcW w:w="3086" w:type="dxa"/>
            <w:shd w:val="clear" w:color="auto" w:fill="F7CAAC"/>
          </w:tcPr>
          <w:p w14:paraId="11A2C070"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BBD38A5" w14:textId="77777777" w:rsidR="00F2780F" w:rsidRPr="00F2780F" w:rsidRDefault="00F2780F" w:rsidP="00F2780F">
            <w:pPr>
              <w:jc w:val="both"/>
            </w:pPr>
            <w:r w:rsidRPr="00F2780F">
              <w:t>Způsob ukončení předmětu: zkouška</w:t>
            </w:r>
          </w:p>
          <w:p w14:paraId="1532CF03" w14:textId="77777777" w:rsidR="00F2780F" w:rsidRPr="00F2780F" w:rsidRDefault="00F2780F" w:rsidP="00F2780F">
            <w:pPr>
              <w:jc w:val="both"/>
            </w:pPr>
            <w:r w:rsidRPr="00F2780F">
              <w:t>Požadavky ke zkoušce: zkouška formou vědecké rozpravy na základě zpracované seminární práce.</w:t>
            </w:r>
          </w:p>
        </w:tc>
      </w:tr>
      <w:tr w:rsidR="00F2780F" w:rsidRPr="00F2780F" w14:paraId="4BBFC8A5" w14:textId="77777777" w:rsidTr="00F2780F">
        <w:trPr>
          <w:trHeight w:val="70"/>
        </w:trPr>
        <w:tc>
          <w:tcPr>
            <w:tcW w:w="9855" w:type="dxa"/>
            <w:gridSpan w:val="8"/>
            <w:tcBorders>
              <w:top w:val="nil"/>
            </w:tcBorders>
          </w:tcPr>
          <w:p w14:paraId="7B7B7EE3" w14:textId="77777777" w:rsidR="00F2780F" w:rsidRPr="00F2780F" w:rsidRDefault="00F2780F" w:rsidP="00F2780F">
            <w:pPr>
              <w:jc w:val="both"/>
            </w:pPr>
          </w:p>
        </w:tc>
      </w:tr>
      <w:tr w:rsidR="00F2780F" w:rsidRPr="00F2780F" w14:paraId="5D265377" w14:textId="77777777" w:rsidTr="00F2780F">
        <w:trPr>
          <w:trHeight w:val="197"/>
        </w:trPr>
        <w:tc>
          <w:tcPr>
            <w:tcW w:w="3086" w:type="dxa"/>
            <w:tcBorders>
              <w:top w:val="nil"/>
            </w:tcBorders>
            <w:shd w:val="clear" w:color="auto" w:fill="F7CAAC"/>
          </w:tcPr>
          <w:p w14:paraId="1781374A"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5332C116" w14:textId="77777777" w:rsidR="00F2780F" w:rsidRPr="00F2780F" w:rsidRDefault="00F2780F" w:rsidP="00F2780F">
            <w:pPr>
              <w:jc w:val="both"/>
            </w:pPr>
            <w:r w:rsidRPr="00F2780F">
              <w:t>doc. Ing. Zuzana Dohnalová, Ph.D.</w:t>
            </w:r>
          </w:p>
        </w:tc>
      </w:tr>
      <w:tr w:rsidR="00F2780F" w:rsidRPr="00F2780F" w14:paraId="79DF7EC5" w14:textId="77777777" w:rsidTr="00F2780F">
        <w:trPr>
          <w:trHeight w:val="243"/>
        </w:trPr>
        <w:tc>
          <w:tcPr>
            <w:tcW w:w="3086" w:type="dxa"/>
            <w:tcBorders>
              <w:top w:val="nil"/>
            </w:tcBorders>
            <w:shd w:val="clear" w:color="auto" w:fill="F7CAAC"/>
          </w:tcPr>
          <w:p w14:paraId="225CDA58"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5F311AD6" w14:textId="77777777" w:rsidR="00F2780F" w:rsidRPr="00F2780F" w:rsidRDefault="00F2780F" w:rsidP="00F2780F">
            <w:pPr>
              <w:jc w:val="both"/>
            </w:pPr>
            <w:r w:rsidRPr="00F2780F">
              <w:t>Garant se podílí na přednášení v rozsahu 100 %.</w:t>
            </w:r>
          </w:p>
        </w:tc>
      </w:tr>
      <w:tr w:rsidR="00F2780F" w:rsidRPr="00F2780F" w14:paraId="0B872136" w14:textId="77777777" w:rsidTr="00F2780F">
        <w:tc>
          <w:tcPr>
            <w:tcW w:w="3086" w:type="dxa"/>
            <w:shd w:val="clear" w:color="auto" w:fill="F7CAAC"/>
          </w:tcPr>
          <w:p w14:paraId="0E0F5583"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7D50457F" w14:textId="77777777" w:rsidR="00F2780F" w:rsidRPr="00F2780F" w:rsidRDefault="00F2780F" w:rsidP="00F2780F">
            <w:pPr>
              <w:jc w:val="both"/>
            </w:pPr>
            <w:r w:rsidRPr="00F2780F">
              <w:t>doc. Ing. Zuzana Dohnalová, Ph.D. - přednášející (100%)</w:t>
            </w:r>
          </w:p>
        </w:tc>
      </w:tr>
      <w:tr w:rsidR="00F2780F" w:rsidRPr="00F2780F" w14:paraId="76671BB3" w14:textId="77777777" w:rsidTr="00F2780F">
        <w:trPr>
          <w:trHeight w:val="196"/>
        </w:trPr>
        <w:tc>
          <w:tcPr>
            <w:tcW w:w="9855" w:type="dxa"/>
            <w:gridSpan w:val="8"/>
            <w:tcBorders>
              <w:top w:val="nil"/>
            </w:tcBorders>
          </w:tcPr>
          <w:p w14:paraId="5A11C2B2" w14:textId="77777777" w:rsidR="00F2780F" w:rsidRPr="00F2780F" w:rsidRDefault="00F2780F" w:rsidP="00F2780F">
            <w:pPr>
              <w:jc w:val="both"/>
            </w:pPr>
          </w:p>
        </w:tc>
      </w:tr>
      <w:tr w:rsidR="00F2780F" w:rsidRPr="00F2780F" w14:paraId="42209FAB" w14:textId="77777777" w:rsidTr="00F2780F">
        <w:tc>
          <w:tcPr>
            <w:tcW w:w="3086" w:type="dxa"/>
            <w:shd w:val="clear" w:color="auto" w:fill="F7CAAC"/>
          </w:tcPr>
          <w:p w14:paraId="6C9E9796"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1B2A558C" w14:textId="77777777" w:rsidR="00F2780F" w:rsidRPr="00F2780F" w:rsidRDefault="00F2780F" w:rsidP="00F2780F">
            <w:pPr>
              <w:jc w:val="both"/>
            </w:pPr>
          </w:p>
        </w:tc>
      </w:tr>
      <w:tr w:rsidR="00F2780F" w:rsidRPr="00F2780F" w14:paraId="1E821E66" w14:textId="77777777" w:rsidTr="00F2780F">
        <w:trPr>
          <w:trHeight w:val="3189"/>
        </w:trPr>
        <w:tc>
          <w:tcPr>
            <w:tcW w:w="9855" w:type="dxa"/>
            <w:gridSpan w:val="8"/>
            <w:tcBorders>
              <w:top w:val="nil"/>
              <w:bottom w:val="single" w:sz="12" w:space="0" w:color="auto"/>
            </w:tcBorders>
          </w:tcPr>
          <w:p w14:paraId="789A4BB8" w14:textId="77777777" w:rsidR="00F2780F" w:rsidRPr="00F2780F" w:rsidRDefault="00F2780F" w:rsidP="00F2780F">
            <w:pPr>
              <w:jc w:val="both"/>
            </w:pPr>
            <w:r w:rsidRPr="00F2780F">
              <w:t>Předmět Microeconomics III</w:t>
            </w:r>
            <w:r w:rsidRPr="00F2780F" w:rsidDel="00E7249C">
              <w:t xml:space="preserve"> </w:t>
            </w:r>
            <w:r w:rsidRPr="00F2780F">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5257C190" w14:textId="77777777" w:rsidR="00F2780F" w:rsidRPr="00F2780F" w:rsidRDefault="00F2780F" w:rsidP="007D1F4D">
            <w:pPr>
              <w:numPr>
                <w:ilvl w:val="0"/>
                <w:numId w:val="21"/>
              </w:numPr>
              <w:ind w:left="389" w:hanging="284"/>
              <w:contextualSpacing/>
              <w:jc w:val="both"/>
            </w:pPr>
            <w:r w:rsidRPr="00F2780F">
              <w:t>Metodologie ekonomické teorie</w:t>
            </w:r>
          </w:p>
          <w:p w14:paraId="0BA98490" w14:textId="77777777" w:rsidR="00F2780F" w:rsidRPr="00F2780F" w:rsidRDefault="00F2780F" w:rsidP="007D1F4D">
            <w:pPr>
              <w:numPr>
                <w:ilvl w:val="0"/>
                <w:numId w:val="21"/>
              </w:numPr>
              <w:ind w:left="389" w:hanging="284"/>
              <w:contextualSpacing/>
              <w:jc w:val="both"/>
            </w:pPr>
            <w:r w:rsidRPr="00F2780F">
              <w:t>Analytický aparát mikroekonomie</w:t>
            </w:r>
          </w:p>
          <w:p w14:paraId="014F343A" w14:textId="77777777" w:rsidR="00F2780F" w:rsidRPr="00F2780F" w:rsidRDefault="00F2780F" w:rsidP="007D1F4D">
            <w:pPr>
              <w:numPr>
                <w:ilvl w:val="0"/>
                <w:numId w:val="21"/>
              </w:numPr>
              <w:ind w:left="389" w:hanging="284"/>
              <w:contextualSpacing/>
              <w:jc w:val="both"/>
            </w:pPr>
            <w:r w:rsidRPr="00F2780F">
              <w:t>Systematický rozbor chování poptávkové strany tržního mechanizmu</w:t>
            </w:r>
          </w:p>
          <w:p w14:paraId="5693331E" w14:textId="77777777" w:rsidR="00F2780F" w:rsidRPr="00F2780F" w:rsidRDefault="00F2780F" w:rsidP="007D1F4D">
            <w:pPr>
              <w:numPr>
                <w:ilvl w:val="0"/>
                <w:numId w:val="21"/>
              </w:numPr>
              <w:ind w:left="389" w:hanging="284"/>
              <w:contextualSpacing/>
              <w:jc w:val="both"/>
            </w:pPr>
            <w:r w:rsidRPr="00F2780F">
              <w:t>Systematický rozbor chování nabídkové strany tržního mechanizmu</w:t>
            </w:r>
          </w:p>
          <w:p w14:paraId="681CD984" w14:textId="77777777" w:rsidR="00F2780F" w:rsidRPr="00F2780F" w:rsidRDefault="00F2780F" w:rsidP="007D1F4D">
            <w:pPr>
              <w:numPr>
                <w:ilvl w:val="0"/>
                <w:numId w:val="21"/>
              </w:numPr>
              <w:ind w:left="389" w:hanging="284"/>
              <w:contextualSpacing/>
              <w:jc w:val="both"/>
            </w:pPr>
            <w:r w:rsidRPr="00F2780F">
              <w:t>Alternativní teorie firmy</w:t>
            </w:r>
          </w:p>
          <w:p w14:paraId="35D19D88" w14:textId="77777777" w:rsidR="00F2780F" w:rsidRPr="00F2780F" w:rsidRDefault="00F2780F" w:rsidP="007D1F4D">
            <w:pPr>
              <w:numPr>
                <w:ilvl w:val="0"/>
                <w:numId w:val="21"/>
              </w:numPr>
              <w:ind w:left="389" w:hanging="284"/>
              <w:contextualSpacing/>
              <w:jc w:val="both"/>
            </w:pPr>
            <w:r w:rsidRPr="00F2780F">
              <w:t>Tržní rovnováha a tržní selhání</w:t>
            </w:r>
          </w:p>
          <w:p w14:paraId="4595388E" w14:textId="77777777" w:rsidR="00F2780F" w:rsidRPr="00F2780F" w:rsidRDefault="00F2780F" w:rsidP="007D1F4D">
            <w:pPr>
              <w:numPr>
                <w:ilvl w:val="0"/>
                <w:numId w:val="21"/>
              </w:numPr>
              <w:ind w:left="389" w:hanging="284"/>
              <w:contextualSpacing/>
              <w:jc w:val="both"/>
            </w:pPr>
            <w:r w:rsidRPr="00F2780F">
              <w:t>Ekonomie blahobytu</w:t>
            </w:r>
          </w:p>
          <w:p w14:paraId="08A78ABD" w14:textId="77777777" w:rsidR="00F2780F" w:rsidRPr="00F2780F" w:rsidRDefault="00F2780F" w:rsidP="007D1F4D">
            <w:pPr>
              <w:numPr>
                <w:ilvl w:val="0"/>
                <w:numId w:val="21"/>
              </w:numPr>
              <w:ind w:left="389" w:hanging="284"/>
              <w:contextualSpacing/>
              <w:jc w:val="both"/>
            </w:pPr>
            <w:r w:rsidRPr="00F2780F">
              <w:t>Ekonomie informací</w:t>
            </w:r>
          </w:p>
        </w:tc>
      </w:tr>
      <w:tr w:rsidR="00F2780F" w:rsidRPr="00F2780F" w14:paraId="2A2BA1ED" w14:textId="77777777" w:rsidTr="00F2780F">
        <w:trPr>
          <w:trHeight w:val="265"/>
        </w:trPr>
        <w:tc>
          <w:tcPr>
            <w:tcW w:w="3653" w:type="dxa"/>
            <w:gridSpan w:val="2"/>
            <w:tcBorders>
              <w:top w:val="nil"/>
            </w:tcBorders>
            <w:shd w:val="clear" w:color="auto" w:fill="F7CAAC"/>
          </w:tcPr>
          <w:p w14:paraId="00D4E934"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03032192" w14:textId="77777777" w:rsidR="00F2780F" w:rsidRPr="00F2780F" w:rsidRDefault="00F2780F" w:rsidP="00F2780F">
            <w:pPr>
              <w:jc w:val="both"/>
            </w:pPr>
          </w:p>
        </w:tc>
      </w:tr>
      <w:tr w:rsidR="00F2780F" w:rsidRPr="00F2780F" w14:paraId="7CB8DFEB" w14:textId="77777777" w:rsidTr="00F2780F">
        <w:trPr>
          <w:trHeight w:val="1497"/>
        </w:trPr>
        <w:tc>
          <w:tcPr>
            <w:tcW w:w="9855" w:type="dxa"/>
            <w:gridSpan w:val="8"/>
            <w:tcBorders>
              <w:top w:val="nil"/>
            </w:tcBorders>
          </w:tcPr>
          <w:p w14:paraId="66EFD5CD" w14:textId="77777777" w:rsidR="00F2780F" w:rsidRPr="00F2780F" w:rsidRDefault="00F2780F" w:rsidP="00F2780F">
            <w:pPr>
              <w:jc w:val="both"/>
              <w:rPr>
                <w:b/>
              </w:rPr>
            </w:pPr>
            <w:r w:rsidRPr="00F2780F">
              <w:rPr>
                <w:b/>
              </w:rPr>
              <w:t>Povinná literatura</w:t>
            </w:r>
          </w:p>
          <w:p w14:paraId="19E9FCB8" w14:textId="77777777" w:rsidR="00F2780F" w:rsidRPr="00F2780F" w:rsidRDefault="00F2780F" w:rsidP="00F2780F">
            <w:pPr>
              <w:jc w:val="both"/>
            </w:pPr>
            <w:r w:rsidRPr="00F2780F">
              <w:t xml:space="preserve">PINDYCK, S.R., RUBINFELD L.D. </w:t>
            </w:r>
            <w:r w:rsidRPr="00F2780F">
              <w:rPr>
                <w:i/>
              </w:rPr>
              <w:t>Microeconomics</w:t>
            </w:r>
            <w:r w:rsidRPr="00F2780F">
              <w:t>. Eight edition. Pearson, 2013, 743 s. ISBN 978-0-13-304170.</w:t>
            </w:r>
          </w:p>
          <w:p w14:paraId="4090D58B" w14:textId="77777777" w:rsidR="00F2780F" w:rsidRPr="00F2780F" w:rsidRDefault="00F2780F" w:rsidP="00F2780F">
            <w:pPr>
              <w:jc w:val="both"/>
            </w:pPr>
            <w:r w:rsidRPr="00F2780F">
              <w:t xml:space="preserve">VARIAN, R. H. </w:t>
            </w:r>
            <w:r w:rsidRPr="00F2780F">
              <w:rPr>
                <w:i/>
              </w:rPr>
              <w:t>Intermediate Microeconomics a Modern Approach</w:t>
            </w:r>
            <w:r w:rsidRPr="00F2780F">
              <w:t>. 9th Revised edition. W.W. Norton &amp; Company. 2014, 739 s. ISBN 0393920771.</w:t>
            </w:r>
          </w:p>
          <w:p w14:paraId="0F5CFFE7" w14:textId="77777777" w:rsidR="00F2780F" w:rsidRPr="00F2780F" w:rsidRDefault="00F2780F" w:rsidP="00F2780F">
            <w:pPr>
              <w:jc w:val="both"/>
              <w:rPr>
                <w:b/>
              </w:rPr>
            </w:pPr>
            <w:r w:rsidRPr="00F2780F">
              <w:rPr>
                <w:b/>
              </w:rPr>
              <w:t>Doporučená literatura</w:t>
            </w:r>
          </w:p>
          <w:p w14:paraId="7DD2028D" w14:textId="77777777" w:rsidR="00F2780F" w:rsidRPr="00F2780F" w:rsidRDefault="00F2780F" w:rsidP="00F2780F">
            <w:pPr>
              <w:jc w:val="both"/>
            </w:pPr>
            <w:r w:rsidRPr="00F2780F">
              <w:t xml:space="preserve">MATEER,D., COPPOCK,L. </w:t>
            </w:r>
            <w:r w:rsidRPr="00F2780F">
              <w:rPr>
                <w:i/>
              </w:rPr>
              <w:t>Principles of Microeconomics</w:t>
            </w:r>
            <w:r w:rsidRPr="00F2780F">
              <w:t>. W.W. Norton &amp; Company. 2013. ISBN 978-0393935769.</w:t>
            </w:r>
          </w:p>
        </w:tc>
      </w:tr>
      <w:tr w:rsidR="00F2780F" w:rsidRPr="00F2780F" w14:paraId="6CCEFFD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B732E95" w14:textId="77777777" w:rsidR="00F2780F" w:rsidRPr="00F2780F" w:rsidRDefault="00F2780F" w:rsidP="00F2780F">
            <w:pPr>
              <w:jc w:val="center"/>
              <w:rPr>
                <w:b/>
              </w:rPr>
            </w:pPr>
            <w:r w:rsidRPr="00F2780F">
              <w:rPr>
                <w:b/>
              </w:rPr>
              <w:t>Informace ke kombinované nebo distanční formě</w:t>
            </w:r>
          </w:p>
        </w:tc>
      </w:tr>
      <w:tr w:rsidR="00F2780F" w:rsidRPr="00F2780F" w14:paraId="6C3AFD36" w14:textId="77777777" w:rsidTr="00F2780F">
        <w:tc>
          <w:tcPr>
            <w:tcW w:w="4787" w:type="dxa"/>
            <w:gridSpan w:val="3"/>
            <w:tcBorders>
              <w:top w:val="single" w:sz="2" w:space="0" w:color="auto"/>
            </w:tcBorders>
            <w:shd w:val="clear" w:color="auto" w:fill="F7CAAC"/>
          </w:tcPr>
          <w:p w14:paraId="5C39C2A8"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2EED8212"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68A3BA9D" w14:textId="77777777" w:rsidR="00F2780F" w:rsidRPr="00F2780F" w:rsidRDefault="00F2780F" w:rsidP="00F2780F">
            <w:pPr>
              <w:jc w:val="both"/>
              <w:rPr>
                <w:b/>
              </w:rPr>
            </w:pPr>
            <w:r w:rsidRPr="00F2780F">
              <w:rPr>
                <w:b/>
              </w:rPr>
              <w:t xml:space="preserve">hodin </w:t>
            </w:r>
          </w:p>
        </w:tc>
      </w:tr>
      <w:tr w:rsidR="00F2780F" w:rsidRPr="00F2780F" w14:paraId="5C81B3A9" w14:textId="77777777" w:rsidTr="00F2780F">
        <w:tc>
          <w:tcPr>
            <w:tcW w:w="9855" w:type="dxa"/>
            <w:gridSpan w:val="8"/>
            <w:shd w:val="clear" w:color="auto" w:fill="F7CAAC"/>
          </w:tcPr>
          <w:p w14:paraId="2E10FB34" w14:textId="77777777" w:rsidR="00F2780F" w:rsidRPr="00F2780F" w:rsidRDefault="00F2780F" w:rsidP="00F2780F">
            <w:pPr>
              <w:jc w:val="both"/>
              <w:rPr>
                <w:b/>
              </w:rPr>
            </w:pPr>
            <w:r w:rsidRPr="00F2780F">
              <w:rPr>
                <w:b/>
              </w:rPr>
              <w:t>Informace o způsobu kontaktu s vyučujícím</w:t>
            </w:r>
          </w:p>
        </w:tc>
      </w:tr>
      <w:tr w:rsidR="00F2780F" w:rsidRPr="00F2780F" w14:paraId="12E0D07F" w14:textId="77777777" w:rsidTr="00F2780F">
        <w:trPr>
          <w:trHeight w:val="903"/>
        </w:trPr>
        <w:tc>
          <w:tcPr>
            <w:tcW w:w="9855" w:type="dxa"/>
            <w:gridSpan w:val="8"/>
          </w:tcPr>
          <w:p w14:paraId="76D635F4"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AB5F8B"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2072DB10" w14:textId="77777777" w:rsidTr="00F2780F">
        <w:tc>
          <w:tcPr>
            <w:tcW w:w="9855" w:type="dxa"/>
            <w:gridSpan w:val="8"/>
            <w:tcBorders>
              <w:bottom w:val="double" w:sz="4" w:space="0" w:color="auto"/>
            </w:tcBorders>
            <w:shd w:val="clear" w:color="auto" w:fill="BDD6EE"/>
          </w:tcPr>
          <w:p w14:paraId="2A7D354F"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746FC68A" w14:textId="77777777" w:rsidTr="00F2780F">
        <w:tc>
          <w:tcPr>
            <w:tcW w:w="3086" w:type="dxa"/>
            <w:tcBorders>
              <w:top w:val="double" w:sz="4" w:space="0" w:color="auto"/>
            </w:tcBorders>
            <w:shd w:val="clear" w:color="auto" w:fill="F7CAAC"/>
          </w:tcPr>
          <w:p w14:paraId="714AB39A"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59D8FD06" w14:textId="77777777" w:rsidR="00F2780F" w:rsidRPr="00F2780F" w:rsidRDefault="00F2780F" w:rsidP="00F2780F">
            <w:pPr>
              <w:jc w:val="both"/>
            </w:pPr>
            <w:r w:rsidRPr="00F2780F">
              <w:t>Macroeconomics III</w:t>
            </w:r>
          </w:p>
        </w:tc>
      </w:tr>
      <w:tr w:rsidR="00F2780F" w:rsidRPr="00F2780F" w14:paraId="2AEA7DD0" w14:textId="77777777" w:rsidTr="00F2780F">
        <w:tc>
          <w:tcPr>
            <w:tcW w:w="3086" w:type="dxa"/>
            <w:shd w:val="clear" w:color="auto" w:fill="F7CAAC"/>
          </w:tcPr>
          <w:p w14:paraId="7F208388" w14:textId="77777777" w:rsidR="00F2780F" w:rsidRPr="00F2780F" w:rsidRDefault="00F2780F" w:rsidP="00F2780F">
            <w:pPr>
              <w:jc w:val="both"/>
              <w:rPr>
                <w:b/>
              </w:rPr>
            </w:pPr>
            <w:r w:rsidRPr="00F2780F">
              <w:rPr>
                <w:b/>
              </w:rPr>
              <w:t>Typ předmětu</w:t>
            </w:r>
          </w:p>
        </w:tc>
        <w:tc>
          <w:tcPr>
            <w:tcW w:w="3406" w:type="dxa"/>
            <w:gridSpan w:val="4"/>
          </w:tcPr>
          <w:p w14:paraId="1D62EBB9" w14:textId="77777777" w:rsidR="00F2780F" w:rsidRPr="00F2780F" w:rsidRDefault="00F2780F" w:rsidP="00F2780F">
            <w:pPr>
              <w:jc w:val="both"/>
            </w:pPr>
            <w:r w:rsidRPr="00F2780F">
              <w:t>povinný „P“</w:t>
            </w:r>
          </w:p>
        </w:tc>
        <w:tc>
          <w:tcPr>
            <w:tcW w:w="2695" w:type="dxa"/>
            <w:gridSpan w:val="2"/>
            <w:shd w:val="clear" w:color="auto" w:fill="F7CAAC"/>
          </w:tcPr>
          <w:p w14:paraId="76F9E0A9" w14:textId="77777777" w:rsidR="00F2780F" w:rsidRPr="00F2780F" w:rsidRDefault="00F2780F" w:rsidP="00F2780F">
            <w:pPr>
              <w:jc w:val="both"/>
            </w:pPr>
            <w:r w:rsidRPr="00F2780F">
              <w:rPr>
                <w:b/>
              </w:rPr>
              <w:t>doporučený ročník / semestr</w:t>
            </w:r>
          </w:p>
        </w:tc>
        <w:tc>
          <w:tcPr>
            <w:tcW w:w="668" w:type="dxa"/>
          </w:tcPr>
          <w:p w14:paraId="6B2CA608" w14:textId="77777777" w:rsidR="00F2780F" w:rsidRPr="00F2780F" w:rsidRDefault="00F2780F" w:rsidP="00F2780F">
            <w:pPr>
              <w:jc w:val="both"/>
            </w:pPr>
            <w:r w:rsidRPr="00F2780F">
              <w:t>1/L</w:t>
            </w:r>
          </w:p>
        </w:tc>
      </w:tr>
      <w:tr w:rsidR="00F2780F" w:rsidRPr="00F2780F" w14:paraId="4CCCBC4F" w14:textId="77777777" w:rsidTr="00F2780F">
        <w:tc>
          <w:tcPr>
            <w:tcW w:w="3086" w:type="dxa"/>
            <w:shd w:val="clear" w:color="auto" w:fill="F7CAAC"/>
          </w:tcPr>
          <w:p w14:paraId="00E9669D" w14:textId="77777777" w:rsidR="00F2780F" w:rsidRPr="00F2780F" w:rsidRDefault="00F2780F" w:rsidP="00F2780F">
            <w:pPr>
              <w:jc w:val="both"/>
              <w:rPr>
                <w:b/>
              </w:rPr>
            </w:pPr>
            <w:r w:rsidRPr="00F2780F">
              <w:rPr>
                <w:b/>
              </w:rPr>
              <w:t>Rozsah studijního předmětu</w:t>
            </w:r>
          </w:p>
        </w:tc>
        <w:tc>
          <w:tcPr>
            <w:tcW w:w="1701" w:type="dxa"/>
            <w:gridSpan w:val="2"/>
          </w:tcPr>
          <w:p w14:paraId="1512448B" w14:textId="77777777" w:rsidR="00F2780F" w:rsidRPr="00F2780F" w:rsidRDefault="00F2780F" w:rsidP="00F2780F">
            <w:pPr>
              <w:jc w:val="both"/>
            </w:pPr>
            <w:r w:rsidRPr="00F2780F">
              <w:t>20p</w:t>
            </w:r>
          </w:p>
        </w:tc>
        <w:tc>
          <w:tcPr>
            <w:tcW w:w="889" w:type="dxa"/>
            <w:shd w:val="clear" w:color="auto" w:fill="F7CAAC"/>
          </w:tcPr>
          <w:p w14:paraId="78DC421D" w14:textId="77777777" w:rsidR="00F2780F" w:rsidRPr="00F2780F" w:rsidRDefault="00F2780F" w:rsidP="00F2780F">
            <w:pPr>
              <w:jc w:val="both"/>
              <w:rPr>
                <w:b/>
              </w:rPr>
            </w:pPr>
            <w:r w:rsidRPr="00F2780F">
              <w:rPr>
                <w:b/>
              </w:rPr>
              <w:t xml:space="preserve">hod. </w:t>
            </w:r>
          </w:p>
        </w:tc>
        <w:tc>
          <w:tcPr>
            <w:tcW w:w="816" w:type="dxa"/>
          </w:tcPr>
          <w:p w14:paraId="34E15207" w14:textId="77777777" w:rsidR="00F2780F" w:rsidRPr="00F2780F" w:rsidRDefault="00F2780F" w:rsidP="00F2780F">
            <w:pPr>
              <w:jc w:val="both"/>
            </w:pPr>
            <w:r w:rsidRPr="00F2780F">
              <w:t>20</w:t>
            </w:r>
          </w:p>
        </w:tc>
        <w:tc>
          <w:tcPr>
            <w:tcW w:w="2156" w:type="dxa"/>
            <w:shd w:val="clear" w:color="auto" w:fill="F7CAAC"/>
          </w:tcPr>
          <w:p w14:paraId="43149F99" w14:textId="77777777" w:rsidR="00F2780F" w:rsidRPr="00F2780F" w:rsidRDefault="00F2780F" w:rsidP="00F2780F">
            <w:pPr>
              <w:jc w:val="both"/>
              <w:rPr>
                <w:b/>
              </w:rPr>
            </w:pPr>
            <w:r w:rsidRPr="00F2780F">
              <w:rPr>
                <w:b/>
              </w:rPr>
              <w:t>kreditů</w:t>
            </w:r>
          </w:p>
        </w:tc>
        <w:tc>
          <w:tcPr>
            <w:tcW w:w="1207" w:type="dxa"/>
            <w:gridSpan w:val="2"/>
          </w:tcPr>
          <w:p w14:paraId="093B8E3F" w14:textId="77777777" w:rsidR="00F2780F" w:rsidRPr="00F2780F" w:rsidRDefault="00F2780F" w:rsidP="00F2780F">
            <w:pPr>
              <w:jc w:val="both"/>
            </w:pPr>
          </w:p>
        </w:tc>
      </w:tr>
      <w:tr w:rsidR="00F2780F" w:rsidRPr="00F2780F" w14:paraId="142CACB1" w14:textId="77777777" w:rsidTr="00F2780F">
        <w:tc>
          <w:tcPr>
            <w:tcW w:w="3086" w:type="dxa"/>
            <w:shd w:val="clear" w:color="auto" w:fill="F7CAAC"/>
          </w:tcPr>
          <w:p w14:paraId="65611018"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57B34A0D" w14:textId="77777777" w:rsidR="00F2780F" w:rsidRPr="00F2780F" w:rsidRDefault="00F2780F" w:rsidP="00F2780F">
            <w:pPr>
              <w:jc w:val="both"/>
            </w:pPr>
          </w:p>
        </w:tc>
      </w:tr>
      <w:tr w:rsidR="00F2780F" w:rsidRPr="00F2780F" w14:paraId="7ED1A799" w14:textId="77777777" w:rsidTr="00F2780F">
        <w:tc>
          <w:tcPr>
            <w:tcW w:w="3086" w:type="dxa"/>
            <w:shd w:val="clear" w:color="auto" w:fill="F7CAAC"/>
          </w:tcPr>
          <w:p w14:paraId="10E9BF38" w14:textId="77777777" w:rsidR="00F2780F" w:rsidRPr="00F2780F" w:rsidRDefault="00F2780F" w:rsidP="00F2780F">
            <w:pPr>
              <w:jc w:val="both"/>
              <w:rPr>
                <w:b/>
              </w:rPr>
            </w:pPr>
            <w:r w:rsidRPr="00F2780F">
              <w:rPr>
                <w:b/>
              </w:rPr>
              <w:t>Způsob ověření studijních výsledků</w:t>
            </w:r>
          </w:p>
        </w:tc>
        <w:tc>
          <w:tcPr>
            <w:tcW w:w="3406" w:type="dxa"/>
            <w:gridSpan w:val="4"/>
          </w:tcPr>
          <w:p w14:paraId="725994AB" w14:textId="77777777" w:rsidR="00F2780F" w:rsidRPr="00F2780F" w:rsidRDefault="00F2780F" w:rsidP="00F2780F">
            <w:pPr>
              <w:jc w:val="both"/>
            </w:pPr>
            <w:r w:rsidRPr="00F2780F">
              <w:t>kolokvium (zkouška formou vědecké rozpravy)</w:t>
            </w:r>
          </w:p>
        </w:tc>
        <w:tc>
          <w:tcPr>
            <w:tcW w:w="2156" w:type="dxa"/>
            <w:shd w:val="clear" w:color="auto" w:fill="F7CAAC"/>
          </w:tcPr>
          <w:p w14:paraId="71A94F57" w14:textId="77777777" w:rsidR="00F2780F" w:rsidRPr="00F2780F" w:rsidRDefault="00F2780F" w:rsidP="00F2780F">
            <w:pPr>
              <w:jc w:val="both"/>
              <w:rPr>
                <w:b/>
              </w:rPr>
            </w:pPr>
            <w:r w:rsidRPr="00F2780F">
              <w:rPr>
                <w:b/>
              </w:rPr>
              <w:t>Forma výuky</w:t>
            </w:r>
          </w:p>
        </w:tc>
        <w:tc>
          <w:tcPr>
            <w:tcW w:w="1207" w:type="dxa"/>
            <w:gridSpan w:val="2"/>
          </w:tcPr>
          <w:p w14:paraId="0755BA1D" w14:textId="77777777" w:rsidR="00F2780F" w:rsidRPr="00F2780F" w:rsidRDefault="00F2780F" w:rsidP="00F2780F">
            <w:pPr>
              <w:jc w:val="both"/>
            </w:pPr>
            <w:r w:rsidRPr="00F2780F">
              <w:t>přednáška</w:t>
            </w:r>
          </w:p>
        </w:tc>
      </w:tr>
      <w:tr w:rsidR="00F2780F" w:rsidRPr="00F2780F" w14:paraId="36E20729" w14:textId="77777777" w:rsidTr="00F2780F">
        <w:tc>
          <w:tcPr>
            <w:tcW w:w="3086" w:type="dxa"/>
            <w:shd w:val="clear" w:color="auto" w:fill="F7CAAC"/>
          </w:tcPr>
          <w:p w14:paraId="4C179A35"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4083C662" w14:textId="77777777" w:rsidR="00F2780F" w:rsidRPr="00F2780F" w:rsidRDefault="00F2780F" w:rsidP="00F2780F">
            <w:pPr>
              <w:jc w:val="both"/>
            </w:pPr>
            <w:r w:rsidRPr="00F2780F">
              <w:t>Způsob zakončení předmětu – ústní kolokvium</w:t>
            </w:r>
          </w:p>
          <w:p w14:paraId="1A5E835B" w14:textId="77777777" w:rsidR="00F2780F" w:rsidRPr="00F2780F" w:rsidRDefault="00F2780F" w:rsidP="00F2780F">
            <w:pPr>
              <w:jc w:val="both"/>
            </w:pPr>
            <w:r w:rsidRPr="00F2780F">
              <w:t>Požadavky na přihlášení ke kolokviu - vypracování seminární práce na téma doktorandovy disertační práce dle požadavků vyučujícího, kde v bodech naznačí ekonomické teorie, na kterých bude práce založena, a jak současný makroekonomický vývoj a národohospodářská politika ovlivňuje doktorandem řešený problém v jeho disertační práci.</w:t>
            </w:r>
          </w:p>
        </w:tc>
      </w:tr>
      <w:tr w:rsidR="00F2780F" w:rsidRPr="00F2780F" w14:paraId="71DEA90B" w14:textId="77777777" w:rsidTr="00F2780F">
        <w:trPr>
          <w:trHeight w:val="56"/>
        </w:trPr>
        <w:tc>
          <w:tcPr>
            <w:tcW w:w="9855" w:type="dxa"/>
            <w:gridSpan w:val="8"/>
            <w:tcBorders>
              <w:top w:val="nil"/>
            </w:tcBorders>
          </w:tcPr>
          <w:p w14:paraId="18398637" w14:textId="77777777" w:rsidR="00F2780F" w:rsidRPr="00F2780F" w:rsidRDefault="00F2780F" w:rsidP="00F2780F">
            <w:pPr>
              <w:jc w:val="both"/>
            </w:pPr>
          </w:p>
        </w:tc>
      </w:tr>
      <w:tr w:rsidR="00F2780F" w:rsidRPr="00F2780F" w14:paraId="0BB69A96" w14:textId="77777777" w:rsidTr="00F2780F">
        <w:trPr>
          <w:trHeight w:val="197"/>
        </w:trPr>
        <w:tc>
          <w:tcPr>
            <w:tcW w:w="3086" w:type="dxa"/>
            <w:tcBorders>
              <w:top w:val="nil"/>
            </w:tcBorders>
            <w:shd w:val="clear" w:color="auto" w:fill="F7CAAC"/>
          </w:tcPr>
          <w:p w14:paraId="06080CA0" w14:textId="77777777" w:rsidR="00F2780F" w:rsidRPr="00F2780F" w:rsidRDefault="00F2780F" w:rsidP="00F2780F">
            <w:pPr>
              <w:jc w:val="both"/>
              <w:rPr>
                <w:b/>
              </w:rPr>
            </w:pPr>
            <w:r w:rsidRPr="00F2780F">
              <w:rPr>
                <w:b/>
              </w:rPr>
              <w:t>Garant předmětu</w:t>
            </w:r>
          </w:p>
        </w:tc>
        <w:tc>
          <w:tcPr>
            <w:tcW w:w="6769" w:type="dxa"/>
            <w:gridSpan w:val="7"/>
            <w:tcBorders>
              <w:top w:val="nil"/>
            </w:tcBorders>
          </w:tcPr>
          <w:p w14:paraId="7DD912E3" w14:textId="77777777" w:rsidR="00F2780F" w:rsidRPr="00F2780F" w:rsidRDefault="00F2780F" w:rsidP="00F2780F">
            <w:pPr>
              <w:jc w:val="both"/>
            </w:pPr>
            <w:r w:rsidRPr="00F2780F">
              <w:t>doc. Ing. Jena Švarcová, Ph.D.</w:t>
            </w:r>
          </w:p>
        </w:tc>
      </w:tr>
      <w:tr w:rsidR="00F2780F" w:rsidRPr="00F2780F" w14:paraId="3417411D" w14:textId="77777777" w:rsidTr="00F2780F">
        <w:trPr>
          <w:trHeight w:val="243"/>
        </w:trPr>
        <w:tc>
          <w:tcPr>
            <w:tcW w:w="3086" w:type="dxa"/>
            <w:tcBorders>
              <w:top w:val="nil"/>
            </w:tcBorders>
            <w:shd w:val="clear" w:color="auto" w:fill="F7CAAC"/>
          </w:tcPr>
          <w:p w14:paraId="77551360" w14:textId="77777777" w:rsidR="00F2780F" w:rsidRPr="00F2780F" w:rsidRDefault="00F2780F" w:rsidP="00F2780F">
            <w:pPr>
              <w:jc w:val="both"/>
              <w:rPr>
                <w:b/>
              </w:rPr>
            </w:pPr>
            <w:r w:rsidRPr="00F2780F">
              <w:rPr>
                <w:b/>
              </w:rPr>
              <w:t>Zapojení garanta do výuky předmětu</w:t>
            </w:r>
          </w:p>
        </w:tc>
        <w:tc>
          <w:tcPr>
            <w:tcW w:w="6769" w:type="dxa"/>
            <w:gridSpan w:val="7"/>
            <w:tcBorders>
              <w:top w:val="nil"/>
            </w:tcBorders>
          </w:tcPr>
          <w:p w14:paraId="15D5547F" w14:textId="77777777" w:rsidR="00F2780F" w:rsidRPr="00F2780F" w:rsidRDefault="00F2780F" w:rsidP="00F2780F">
            <w:pPr>
              <w:jc w:val="both"/>
            </w:pPr>
            <w:r w:rsidRPr="00F2780F">
              <w:t>Garant se podílí na přednášení v rozsahu 100 %.</w:t>
            </w:r>
          </w:p>
        </w:tc>
      </w:tr>
      <w:tr w:rsidR="00F2780F" w:rsidRPr="00F2780F" w14:paraId="10B165CD" w14:textId="77777777" w:rsidTr="00F2780F">
        <w:tc>
          <w:tcPr>
            <w:tcW w:w="3086" w:type="dxa"/>
            <w:shd w:val="clear" w:color="auto" w:fill="F7CAAC"/>
          </w:tcPr>
          <w:p w14:paraId="7B29B91E" w14:textId="77777777" w:rsidR="00F2780F" w:rsidRPr="00F2780F" w:rsidRDefault="00F2780F" w:rsidP="00F2780F">
            <w:pPr>
              <w:jc w:val="both"/>
              <w:rPr>
                <w:b/>
              </w:rPr>
            </w:pPr>
            <w:r w:rsidRPr="00F2780F">
              <w:rPr>
                <w:b/>
              </w:rPr>
              <w:t>Vyučující</w:t>
            </w:r>
          </w:p>
        </w:tc>
        <w:tc>
          <w:tcPr>
            <w:tcW w:w="6769" w:type="dxa"/>
            <w:gridSpan w:val="7"/>
            <w:tcBorders>
              <w:bottom w:val="nil"/>
            </w:tcBorders>
          </w:tcPr>
          <w:p w14:paraId="0AAFADF6" w14:textId="77777777" w:rsidR="00F2780F" w:rsidRPr="00F2780F" w:rsidRDefault="00F2780F" w:rsidP="00F2780F">
            <w:pPr>
              <w:jc w:val="both"/>
            </w:pPr>
            <w:r w:rsidRPr="00F2780F">
              <w:t>doc. Ing. Jena Švarcová, Ph.D. – přednáška (100%)</w:t>
            </w:r>
          </w:p>
        </w:tc>
      </w:tr>
      <w:tr w:rsidR="00F2780F" w:rsidRPr="00F2780F" w14:paraId="5992C95F" w14:textId="77777777" w:rsidTr="00F2780F">
        <w:trPr>
          <w:trHeight w:val="267"/>
        </w:trPr>
        <w:tc>
          <w:tcPr>
            <w:tcW w:w="9855" w:type="dxa"/>
            <w:gridSpan w:val="8"/>
            <w:tcBorders>
              <w:top w:val="nil"/>
            </w:tcBorders>
          </w:tcPr>
          <w:p w14:paraId="009B1C21" w14:textId="77777777" w:rsidR="00F2780F" w:rsidRPr="00F2780F" w:rsidRDefault="00F2780F" w:rsidP="00F2780F">
            <w:pPr>
              <w:jc w:val="both"/>
            </w:pPr>
          </w:p>
        </w:tc>
      </w:tr>
      <w:tr w:rsidR="00F2780F" w:rsidRPr="00F2780F" w14:paraId="204B4164" w14:textId="77777777" w:rsidTr="00F2780F">
        <w:tc>
          <w:tcPr>
            <w:tcW w:w="3086" w:type="dxa"/>
            <w:shd w:val="clear" w:color="auto" w:fill="F7CAAC"/>
          </w:tcPr>
          <w:p w14:paraId="6F4421DE"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3D43D95" w14:textId="77777777" w:rsidR="00F2780F" w:rsidRPr="00F2780F" w:rsidRDefault="00F2780F" w:rsidP="00F2780F">
            <w:pPr>
              <w:jc w:val="both"/>
            </w:pPr>
          </w:p>
        </w:tc>
      </w:tr>
      <w:tr w:rsidR="00F2780F" w:rsidRPr="00F2780F" w14:paraId="1599085E" w14:textId="77777777" w:rsidTr="00F2780F">
        <w:trPr>
          <w:trHeight w:val="3117"/>
        </w:trPr>
        <w:tc>
          <w:tcPr>
            <w:tcW w:w="9855" w:type="dxa"/>
            <w:gridSpan w:val="8"/>
            <w:tcBorders>
              <w:top w:val="nil"/>
              <w:bottom w:val="single" w:sz="12" w:space="0" w:color="auto"/>
            </w:tcBorders>
          </w:tcPr>
          <w:p w14:paraId="02185F04" w14:textId="77777777" w:rsidR="00F2780F" w:rsidRPr="00F2780F" w:rsidRDefault="00F2780F" w:rsidP="00F2780F">
            <w:pPr>
              <w:jc w:val="both"/>
            </w:pPr>
            <w:r w:rsidRPr="00F2780F">
              <w:t xml:space="preserve">Cíle předmětu: předmět Macroeconomics III v doktorském studiu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F2780F">
              <w:br/>
              <w:t>Cílem kurzu je dosažení úrovně, aby student doktorandského studia dokázal podepřít svoji disertační práci ekonomickou teorií a teorií hospodářské politiky.</w:t>
            </w:r>
          </w:p>
          <w:p w14:paraId="7C01CD14" w14:textId="77777777" w:rsidR="00F2780F" w:rsidRPr="00F2780F" w:rsidRDefault="00F2780F" w:rsidP="00F2780F">
            <w:pPr>
              <w:jc w:val="both"/>
            </w:pPr>
            <w:r w:rsidRPr="00F2780F">
              <w:t>Okruhy makroekonomické teorie:</w:t>
            </w:r>
          </w:p>
          <w:p w14:paraId="6C25740C" w14:textId="77777777" w:rsidR="00F2780F" w:rsidRPr="00F2780F" w:rsidRDefault="00F2780F" w:rsidP="007D1F4D">
            <w:pPr>
              <w:numPr>
                <w:ilvl w:val="0"/>
                <w:numId w:val="22"/>
              </w:numPr>
              <w:ind w:left="389" w:hanging="284"/>
              <w:contextualSpacing/>
              <w:jc w:val="both"/>
            </w:pPr>
            <w:r w:rsidRPr="00F2780F">
              <w:t xml:space="preserve">Vliv makroekonomických ukazatelů na řízení podniků (stadium hospodářského cyklu, stav nezaměstnanosti a míra inflace, stav deficitu státního rozpočtu, zadluženost státu, výše diskontní a úrokové míry). </w:t>
            </w:r>
          </w:p>
          <w:p w14:paraId="73E1E3F9" w14:textId="77777777" w:rsidR="00F2780F" w:rsidRPr="00F2780F" w:rsidRDefault="00F2780F" w:rsidP="007D1F4D">
            <w:pPr>
              <w:numPr>
                <w:ilvl w:val="0"/>
                <w:numId w:val="22"/>
              </w:numPr>
              <w:ind w:left="389" w:hanging="284"/>
              <w:contextualSpacing/>
              <w:jc w:val="both"/>
            </w:pPr>
            <w:r w:rsidRPr="00F2780F">
              <w:t>Přehled metodických změn výpočtu makroekonomických agregátů (např. metodické změny v mezinárodním systému národních účtů a jejich promítnutí do evropské a české metodiky výpočtu HDP a dalších ukazatelů).</w:t>
            </w:r>
          </w:p>
          <w:p w14:paraId="3BF3ABC9" w14:textId="77777777" w:rsidR="00F2780F" w:rsidRPr="00F2780F" w:rsidRDefault="00F2780F" w:rsidP="007D1F4D">
            <w:pPr>
              <w:numPr>
                <w:ilvl w:val="0"/>
                <w:numId w:val="22"/>
              </w:numPr>
              <w:ind w:left="389" w:hanging="284"/>
              <w:contextualSpacing/>
              <w:jc w:val="both"/>
            </w:pPr>
            <w:r w:rsidRPr="00F2780F">
              <w:t>Vliv monetární politiky na řízení podniků (pohybu peněžní zásoby, regulace diskontní a úrokové míry, regulace povinných a minimálních rezerv, úpravy směnného kurzu).</w:t>
            </w:r>
          </w:p>
          <w:p w14:paraId="0E122041" w14:textId="77777777" w:rsidR="00F2780F" w:rsidRPr="00F2780F" w:rsidRDefault="00F2780F" w:rsidP="007D1F4D">
            <w:pPr>
              <w:numPr>
                <w:ilvl w:val="0"/>
                <w:numId w:val="22"/>
              </w:numPr>
              <w:ind w:left="389" w:hanging="284"/>
              <w:contextualSpacing/>
              <w:jc w:val="both"/>
            </w:pPr>
            <w:r w:rsidRPr="00F2780F">
              <w:t xml:space="preserve">Vliv fiskální politiky na řízení podniků formou daňové politiky, regulací vládních výdajů atd. </w:t>
            </w:r>
          </w:p>
          <w:p w14:paraId="686C161B" w14:textId="77777777" w:rsidR="00F2780F" w:rsidRPr="00F2780F" w:rsidRDefault="00F2780F" w:rsidP="007D1F4D">
            <w:pPr>
              <w:numPr>
                <w:ilvl w:val="0"/>
                <w:numId w:val="22"/>
              </w:numPr>
              <w:ind w:left="389" w:hanging="284"/>
              <w:contextualSpacing/>
              <w:jc w:val="both"/>
            </w:pPr>
            <w:r w:rsidRPr="00F2780F">
              <w:t>Pohyby na kapitálovém trhu a jejich vliv na podnikovou sféru.</w:t>
            </w:r>
          </w:p>
        </w:tc>
      </w:tr>
      <w:tr w:rsidR="00F2780F" w:rsidRPr="00F2780F" w14:paraId="6DE6E132" w14:textId="77777777" w:rsidTr="00F2780F">
        <w:trPr>
          <w:trHeight w:val="265"/>
        </w:trPr>
        <w:tc>
          <w:tcPr>
            <w:tcW w:w="3653" w:type="dxa"/>
            <w:gridSpan w:val="2"/>
            <w:tcBorders>
              <w:top w:val="nil"/>
            </w:tcBorders>
            <w:shd w:val="clear" w:color="auto" w:fill="F7CAAC"/>
          </w:tcPr>
          <w:p w14:paraId="2AE2A99C" w14:textId="77777777" w:rsidR="00F2780F" w:rsidRPr="00F2780F" w:rsidRDefault="00F2780F" w:rsidP="00F2780F">
            <w:pPr>
              <w:jc w:val="both"/>
            </w:pPr>
            <w:r w:rsidRPr="00F2780F">
              <w:rPr>
                <w:b/>
              </w:rPr>
              <w:t>Studijní literatura a studijní pomůcky</w:t>
            </w:r>
          </w:p>
        </w:tc>
        <w:tc>
          <w:tcPr>
            <w:tcW w:w="6202" w:type="dxa"/>
            <w:gridSpan w:val="6"/>
            <w:tcBorders>
              <w:top w:val="nil"/>
              <w:bottom w:val="nil"/>
            </w:tcBorders>
          </w:tcPr>
          <w:p w14:paraId="549186A2" w14:textId="77777777" w:rsidR="00F2780F" w:rsidRPr="00F2780F" w:rsidRDefault="00F2780F" w:rsidP="00F2780F">
            <w:pPr>
              <w:jc w:val="both"/>
            </w:pPr>
          </w:p>
        </w:tc>
      </w:tr>
      <w:tr w:rsidR="00F2780F" w:rsidRPr="00F2780F" w14:paraId="7DADDBD6" w14:textId="77777777" w:rsidTr="00F2780F">
        <w:trPr>
          <w:trHeight w:val="1497"/>
        </w:trPr>
        <w:tc>
          <w:tcPr>
            <w:tcW w:w="9855" w:type="dxa"/>
            <w:gridSpan w:val="8"/>
            <w:tcBorders>
              <w:top w:val="nil"/>
            </w:tcBorders>
          </w:tcPr>
          <w:p w14:paraId="4D5A2E07" w14:textId="77777777" w:rsidR="00F2780F" w:rsidRPr="00F2780F" w:rsidRDefault="00F2780F" w:rsidP="00F2780F">
            <w:pPr>
              <w:jc w:val="both"/>
              <w:rPr>
                <w:b/>
              </w:rPr>
            </w:pPr>
            <w:r w:rsidRPr="00F2780F">
              <w:rPr>
                <w:b/>
              </w:rPr>
              <w:t>Povinná literatura</w:t>
            </w:r>
          </w:p>
          <w:p w14:paraId="17A4ADEB" w14:textId="77777777" w:rsidR="00F2780F" w:rsidRPr="00F2780F" w:rsidRDefault="00F2780F" w:rsidP="00F2780F">
            <w:pPr>
              <w:jc w:val="both"/>
            </w:pPr>
            <w:r w:rsidRPr="00F2780F">
              <w:t xml:space="preserve">MANKIW, N.G., TAYLOR, M. P. </w:t>
            </w:r>
            <w:r w:rsidRPr="00F2780F">
              <w:rPr>
                <w:i/>
                <w:iCs/>
              </w:rPr>
              <w:t>Macroeconomics</w:t>
            </w:r>
            <w:r w:rsidRPr="00F2780F">
              <w:t>. 3rd ed. Andover: Cengage Learning, 2014, 451 s. ISBN 978-1-4080-8197-6.</w:t>
            </w:r>
          </w:p>
          <w:p w14:paraId="23B0CF03" w14:textId="77777777" w:rsidR="00F2780F" w:rsidRPr="00F2780F" w:rsidRDefault="00F2780F" w:rsidP="00F2780F">
            <w:pPr>
              <w:jc w:val="both"/>
            </w:pPr>
            <w:r w:rsidRPr="00F2780F">
              <w:t xml:space="preserve">SCHILLER, B.R. </w:t>
            </w:r>
            <w:r w:rsidRPr="00F2780F">
              <w:rPr>
                <w:i/>
                <w:iCs/>
              </w:rPr>
              <w:t>Essentials of economics</w:t>
            </w:r>
            <w:r w:rsidRPr="00F2780F">
              <w:t>. 10th edition. Dubuque, IA: McGraw-Hill Education, 2016. ISBN 978-1259235702.</w:t>
            </w:r>
          </w:p>
          <w:p w14:paraId="51027A3C" w14:textId="77777777" w:rsidR="00F2780F" w:rsidRPr="00F2780F" w:rsidRDefault="00F2780F" w:rsidP="00F2780F">
            <w:pPr>
              <w:jc w:val="both"/>
            </w:pPr>
            <w:r w:rsidRPr="00F2780F">
              <w:rPr>
                <w:b/>
              </w:rPr>
              <w:t>Doporučená literatura</w:t>
            </w:r>
          </w:p>
          <w:p w14:paraId="671828F6" w14:textId="77777777" w:rsidR="00F2780F" w:rsidRPr="00F2780F" w:rsidRDefault="00F2780F" w:rsidP="00F2780F">
            <w:pPr>
              <w:jc w:val="both"/>
            </w:pPr>
            <w:r w:rsidRPr="00F2780F">
              <w:t xml:space="preserve">KRUGMAN, P.R., WELLS, R. </w:t>
            </w:r>
            <w:r w:rsidRPr="00F2780F">
              <w:rPr>
                <w:i/>
                <w:iCs/>
              </w:rPr>
              <w:t>Macroeconomics</w:t>
            </w:r>
            <w:r w:rsidRPr="00F2780F">
              <w:t>. Fourth edition. New York: Worth Publishers, 2015, 595 s. ISBN 978-1-4641-1037-5.</w:t>
            </w:r>
          </w:p>
          <w:p w14:paraId="24E8450D" w14:textId="77777777" w:rsidR="00F2780F" w:rsidRPr="00F2780F" w:rsidRDefault="00F2780F" w:rsidP="00F2780F">
            <w:pPr>
              <w:jc w:val="both"/>
            </w:pPr>
            <w:r w:rsidRPr="00F2780F">
              <w:t xml:space="preserve">MANKIW, N.G. </w:t>
            </w:r>
            <w:r w:rsidRPr="00F2780F">
              <w:rPr>
                <w:i/>
                <w:iCs/>
              </w:rPr>
              <w:t>Macroeconomics</w:t>
            </w:r>
            <w:r w:rsidRPr="00F2780F">
              <w:t>. 8th ed., international version. Houndmills, Basingstoke: Worth Publishers/Palgrawe Macmillan, 2013, 623 s. ISBN 978-1-4641-2167-8.</w:t>
            </w:r>
          </w:p>
        </w:tc>
      </w:tr>
      <w:tr w:rsidR="00F2780F" w:rsidRPr="00F2780F" w14:paraId="16074F87"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D791F6" w14:textId="77777777" w:rsidR="00F2780F" w:rsidRPr="00F2780F" w:rsidRDefault="00F2780F" w:rsidP="00F2780F">
            <w:pPr>
              <w:jc w:val="center"/>
              <w:rPr>
                <w:b/>
              </w:rPr>
            </w:pPr>
            <w:r w:rsidRPr="00F2780F">
              <w:rPr>
                <w:b/>
              </w:rPr>
              <w:t>Informace ke kombinované nebo distanční formě</w:t>
            </w:r>
          </w:p>
        </w:tc>
      </w:tr>
      <w:tr w:rsidR="00F2780F" w:rsidRPr="00F2780F" w14:paraId="09663F21" w14:textId="77777777" w:rsidTr="00F2780F">
        <w:tc>
          <w:tcPr>
            <w:tcW w:w="4787" w:type="dxa"/>
            <w:gridSpan w:val="3"/>
            <w:tcBorders>
              <w:top w:val="single" w:sz="2" w:space="0" w:color="auto"/>
            </w:tcBorders>
            <w:shd w:val="clear" w:color="auto" w:fill="F7CAAC"/>
          </w:tcPr>
          <w:p w14:paraId="3182BA9F"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7F3E31A9" w14:textId="77777777" w:rsidR="00F2780F" w:rsidRPr="00F2780F" w:rsidRDefault="00F2780F" w:rsidP="00F2780F">
            <w:pPr>
              <w:jc w:val="both"/>
            </w:pPr>
            <w:r w:rsidRPr="00F2780F">
              <w:t>20</w:t>
            </w:r>
          </w:p>
        </w:tc>
        <w:tc>
          <w:tcPr>
            <w:tcW w:w="4179" w:type="dxa"/>
            <w:gridSpan w:val="4"/>
            <w:tcBorders>
              <w:top w:val="single" w:sz="2" w:space="0" w:color="auto"/>
            </w:tcBorders>
            <w:shd w:val="clear" w:color="auto" w:fill="F7CAAC"/>
          </w:tcPr>
          <w:p w14:paraId="100420AD" w14:textId="77777777" w:rsidR="00F2780F" w:rsidRPr="00F2780F" w:rsidRDefault="00F2780F" w:rsidP="00F2780F">
            <w:pPr>
              <w:jc w:val="both"/>
              <w:rPr>
                <w:b/>
              </w:rPr>
            </w:pPr>
            <w:r w:rsidRPr="00F2780F">
              <w:rPr>
                <w:b/>
              </w:rPr>
              <w:t xml:space="preserve">hodin </w:t>
            </w:r>
          </w:p>
        </w:tc>
      </w:tr>
      <w:tr w:rsidR="00F2780F" w:rsidRPr="00F2780F" w14:paraId="6D20B6CA" w14:textId="77777777" w:rsidTr="00F2780F">
        <w:tc>
          <w:tcPr>
            <w:tcW w:w="9855" w:type="dxa"/>
            <w:gridSpan w:val="8"/>
            <w:shd w:val="clear" w:color="auto" w:fill="F7CAAC"/>
          </w:tcPr>
          <w:p w14:paraId="329083E5" w14:textId="77777777" w:rsidR="00F2780F" w:rsidRPr="00F2780F" w:rsidRDefault="00F2780F" w:rsidP="00F2780F">
            <w:pPr>
              <w:jc w:val="both"/>
              <w:rPr>
                <w:b/>
              </w:rPr>
            </w:pPr>
            <w:r w:rsidRPr="00F2780F">
              <w:rPr>
                <w:b/>
              </w:rPr>
              <w:t>Informace o způsobu kontaktu s vyučujícím</w:t>
            </w:r>
          </w:p>
        </w:tc>
      </w:tr>
      <w:tr w:rsidR="00F2780F" w:rsidRPr="00F2780F" w14:paraId="0282C18F" w14:textId="77777777" w:rsidTr="00F2780F">
        <w:trPr>
          <w:trHeight w:val="694"/>
        </w:trPr>
        <w:tc>
          <w:tcPr>
            <w:tcW w:w="9855" w:type="dxa"/>
            <w:gridSpan w:val="8"/>
          </w:tcPr>
          <w:p w14:paraId="1B1151F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484757"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rsidRPr="00F2780F" w14:paraId="70B25972" w14:textId="77777777" w:rsidTr="00F2780F">
        <w:tc>
          <w:tcPr>
            <w:tcW w:w="9855" w:type="dxa"/>
            <w:gridSpan w:val="8"/>
            <w:tcBorders>
              <w:bottom w:val="double" w:sz="4" w:space="0" w:color="auto"/>
            </w:tcBorders>
            <w:shd w:val="clear" w:color="auto" w:fill="BDD6EE"/>
          </w:tcPr>
          <w:p w14:paraId="08E5BDE3" w14:textId="77777777" w:rsidR="00F2780F" w:rsidRPr="00F2780F" w:rsidRDefault="00F2780F" w:rsidP="00F2780F">
            <w:pPr>
              <w:jc w:val="both"/>
              <w:rPr>
                <w:b/>
                <w:sz w:val="28"/>
              </w:rPr>
            </w:pPr>
            <w:r w:rsidRPr="00F2780F">
              <w:lastRenderedPageBreak/>
              <w:br w:type="page"/>
            </w:r>
            <w:r w:rsidRPr="00F2780F">
              <w:rPr>
                <w:b/>
                <w:sz w:val="28"/>
              </w:rPr>
              <w:t>B-III – Charakteristika studijního předmětu</w:t>
            </w:r>
          </w:p>
        </w:tc>
      </w:tr>
      <w:tr w:rsidR="00F2780F" w:rsidRPr="00F2780F" w14:paraId="4E3ED3C5" w14:textId="77777777" w:rsidTr="00F2780F">
        <w:tc>
          <w:tcPr>
            <w:tcW w:w="3086" w:type="dxa"/>
            <w:tcBorders>
              <w:top w:val="double" w:sz="4" w:space="0" w:color="auto"/>
            </w:tcBorders>
            <w:shd w:val="clear" w:color="auto" w:fill="F7CAAC"/>
          </w:tcPr>
          <w:p w14:paraId="051E5C29" w14:textId="77777777" w:rsidR="00F2780F" w:rsidRPr="00F2780F" w:rsidRDefault="00F2780F" w:rsidP="00F2780F">
            <w:pPr>
              <w:jc w:val="both"/>
              <w:rPr>
                <w:b/>
              </w:rPr>
            </w:pPr>
            <w:r w:rsidRPr="00F2780F">
              <w:rPr>
                <w:b/>
              </w:rPr>
              <w:t>Název studijního předmětu</w:t>
            </w:r>
          </w:p>
        </w:tc>
        <w:tc>
          <w:tcPr>
            <w:tcW w:w="6769" w:type="dxa"/>
            <w:gridSpan w:val="7"/>
            <w:tcBorders>
              <w:top w:val="double" w:sz="4" w:space="0" w:color="auto"/>
            </w:tcBorders>
          </w:tcPr>
          <w:p w14:paraId="78C23A2D" w14:textId="77777777" w:rsidR="00F2780F" w:rsidRPr="00F2780F" w:rsidRDefault="00F2780F" w:rsidP="00F2780F">
            <w:pPr>
              <w:jc w:val="both"/>
            </w:pPr>
            <w:r w:rsidRPr="00F2780F">
              <w:rPr>
                <w:bCs/>
                <w:szCs w:val="24"/>
              </w:rPr>
              <w:t>Research Methodology</w:t>
            </w:r>
          </w:p>
        </w:tc>
      </w:tr>
      <w:tr w:rsidR="00F2780F" w:rsidRPr="00F2780F" w14:paraId="31EF7F42" w14:textId="77777777" w:rsidTr="00F2780F">
        <w:tc>
          <w:tcPr>
            <w:tcW w:w="3086" w:type="dxa"/>
            <w:shd w:val="clear" w:color="auto" w:fill="F7CAAC"/>
          </w:tcPr>
          <w:p w14:paraId="5B4F1D7B" w14:textId="77777777" w:rsidR="00F2780F" w:rsidRPr="00F2780F" w:rsidRDefault="00F2780F" w:rsidP="00F2780F">
            <w:pPr>
              <w:jc w:val="both"/>
              <w:rPr>
                <w:b/>
              </w:rPr>
            </w:pPr>
            <w:r w:rsidRPr="00F2780F">
              <w:rPr>
                <w:b/>
              </w:rPr>
              <w:t>Typ předmětu</w:t>
            </w:r>
          </w:p>
        </w:tc>
        <w:tc>
          <w:tcPr>
            <w:tcW w:w="3406" w:type="dxa"/>
            <w:gridSpan w:val="4"/>
          </w:tcPr>
          <w:p w14:paraId="052AEDA0" w14:textId="77777777" w:rsidR="00F2780F" w:rsidRPr="00F2780F" w:rsidRDefault="00F2780F" w:rsidP="00F2780F">
            <w:pPr>
              <w:jc w:val="both"/>
            </w:pPr>
            <w:r w:rsidRPr="00F2780F">
              <w:t>povinný „P“</w:t>
            </w:r>
          </w:p>
        </w:tc>
        <w:tc>
          <w:tcPr>
            <w:tcW w:w="2695" w:type="dxa"/>
            <w:gridSpan w:val="2"/>
            <w:shd w:val="clear" w:color="auto" w:fill="F7CAAC"/>
          </w:tcPr>
          <w:p w14:paraId="5AEAC2DA" w14:textId="77777777" w:rsidR="00F2780F" w:rsidRPr="00F2780F" w:rsidRDefault="00F2780F" w:rsidP="00F2780F">
            <w:pPr>
              <w:jc w:val="both"/>
            </w:pPr>
            <w:r w:rsidRPr="00F2780F">
              <w:rPr>
                <w:b/>
              </w:rPr>
              <w:t>doporučený ročník / semestr</w:t>
            </w:r>
          </w:p>
        </w:tc>
        <w:tc>
          <w:tcPr>
            <w:tcW w:w="668" w:type="dxa"/>
          </w:tcPr>
          <w:p w14:paraId="7B421A15" w14:textId="77777777" w:rsidR="00F2780F" w:rsidRPr="00F2780F" w:rsidRDefault="00F2780F" w:rsidP="00F2780F">
            <w:pPr>
              <w:jc w:val="both"/>
            </w:pPr>
            <w:r w:rsidRPr="00F2780F">
              <w:t>1/L</w:t>
            </w:r>
          </w:p>
        </w:tc>
      </w:tr>
      <w:tr w:rsidR="00F2780F" w:rsidRPr="00F2780F" w14:paraId="38F18E41" w14:textId="77777777" w:rsidTr="00F2780F">
        <w:tc>
          <w:tcPr>
            <w:tcW w:w="3086" w:type="dxa"/>
            <w:shd w:val="clear" w:color="auto" w:fill="F7CAAC"/>
          </w:tcPr>
          <w:p w14:paraId="4BF1C28B" w14:textId="77777777" w:rsidR="00F2780F" w:rsidRPr="00F2780F" w:rsidRDefault="00F2780F" w:rsidP="00F2780F">
            <w:pPr>
              <w:jc w:val="both"/>
              <w:rPr>
                <w:b/>
              </w:rPr>
            </w:pPr>
            <w:r w:rsidRPr="00F2780F">
              <w:rPr>
                <w:b/>
              </w:rPr>
              <w:t>Rozsah studijního předmětu</w:t>
            </w:r>
          </w:p>
        </w:tc>
        <w:tc>
          <w:tcPr>
            <w:tcW w:w="1701" w:type="dxa"/>
            <w:gridSpan w:val="2"/>
          </w:tcPr>
          <w:p w14:paraId="14C137D9" w14:textId="77777777" w:rsidR="00F2780F" w:rsidRPr="00F2780F" w:rsidRDefault="00F2780F" w:rsidP="00F2780F">
            <w:pPr>
              <w:jc w:val="both"/>
            </w:pPr>
            <w:r w:rsidRPr="00F2780F">
              <w:t>40p</w:t>
            </w:r>
          </w:p>
        </w:tc>
        <w:tc>
          <w:tcPr>
            <w:tcW w:w="889" w:type="dxa"/>
            <w:shd w:val="clear" w:color="auto" w:fill="F7CAAC"/>
          </w:tcPr>
          <w:p w14:paraId="53884225" w14:textId="77777777" w:rsidR="00F2780F" w:rsidRPr="00F2780F" w:rsidRDefault="00F2780F" w:rsidP="00F2780F">
            <w:pPr>
              <w:jc w:val="both"/>
              <w:rPr>
                <w:b/>
              </w:rPr>
            </w:pPr>
            <w:r w:rsidRPr="00F2780F">
              <w:rPr>
                <w:b/>
              </w:rPr>
              <w:t xml:space="preserve">hod. </w:t>
            </w:r>
          </w:p>
        </w:tc>
        <w:tc>
          <w:tcPr>
            <w:tcW w:w="816" w:type="dxa"/>
          </w:tcPr>
          <w:p w14:paraId="2D5E55C4" w14:textId="77777777" w:rsidR="00F2780F" w:rsidRPr="00F2780F" w:rsidRDefault="00F2780F" w:rsidP="00F2780F">
            <w:pPr>
              <w:jc w:val="both"/>
            </w:pPr>
            <w:r w:rsidRPr="00F2780F">
              <w:t>40</w:t>
            </w:r>
          </w:p>
        </w:tc>
        <w:tc>
          <w:tcPr>
            <w:tcW w:w="2156" w:type="dxa"/>
            <w:shd w:val="clear" w:color="auto" w:fill="F7CAAC"/>
          </w:tcPr>
          <w:p w14:paraId="170D0F41" w14:textId="77777777" w:rsidR="00F2780F" w:rsidRPr="00F2780F" w:rsidRDefault="00F2780F" w:rsidP="00F2780F">
            <w:pPr>
              <w:jc w:val="both"/>
              <w:rPr>
                <w:b/>
              </w:rPr>
            </w:pPr>
            <w:r w:rsidRPr="00F2780F">
              <w:rPr>
                <w:b/>
              </w:rPr>
              <w:t>kreditů</w:t>
            </w:r>
          </w:p>
        </w:tc>
        <w:tc>
          <w:tcPr>
            <w:tcW w:w="1207" w:type="dxa"/>
            <w:gridSpan w:val="2"/>
          </w:tcPr>
          <w:p w14:paraId="6B0EFC4A" w14:textId="77777777" w:rsidR="00F2780F" w:rsidRPr="00F2780F" w:rsidRDefault="00F2780F" w:rsidP="00F2780F">
            <w:pPr>
              <w:jc w:val="both"/>
            </w:pPr>
          </w:p>
        </w:tc>
      </w:tr>
      <w:tr w:rsidR="00F2780F" w:rsidRPr="00F2780F" w14:paraId="06D7EC8E" w14:textId="77777777" w:rsidTr="00F2780F">
        <w:tc>
          <w:tcPr>
            <w:tcW w:w="3086" w:type="dxa"/>
            <w:shd w:val="clear" w:color="auto" w:fill="F7CAAC"/>
          </w:tcPr>
          <w:p w14:paraId="25EB38B2" w14:textId="77777777" w:rsidR="00F2780F" w:rsidRPr="00F2780F" w:rsidRDefault="00F2780F" w:rsidP="00F2780F">
            <w:pPr>
              <w:jc w:val="both"/>
              <w:rPr>
                <w:b/>
                <w:sz w:val="22"/>
              </w:rPr>
            </w:pPr>
            <w:r w:rsidRPr="00F2780F">
              <w:rPr>
                <w:b/>
              </w:rPr>
              <w:t>Prerekvizity, korekvizity, ekvivalence</w:t>
            </w:r>
          </w:p>
        </w:tc>
        <w:tc>
          <w:tcPr>
            <w:tcW w:w="6769" w:type="dxa"/>
            <w:gridSpan w:val="7"/>
          </w:tcPr>
          <w:p w14:paraId="4BEAB96A" w14:textId="77777777" w:rsidR="00F2780F" w:rsidRPr="00F2780F" w:rsidRDefault="00F2780F" w:rsidP="00F2780F">
            <w:pPr>
              <w:jc w:val="both"/>
            </w:pPr>
          </w:p>
        </w:tc>
      </w:tr>
      <w:tr w:rsidR="00F2780F" w:rsidRPr="00F2780F" w14:paraId="52710676" w14:textId="77777777" w:rsidTr="00F2780F">
        <w:tc>
          <w:tcPr>
            <w:tcW w:w="3086" w:type="dxa"/>
            <w:shd w:val="clear" w:color="auto" w:fill="F7CAAC"/>
          </w:tcPr>
          <w:p w14:paraId="249ABD48" w14:textId="77777777" w:rsidR="00F2780F" w:rsidRPr="00F2780F" w:rsidRDefault="00F2780F" w:rsidP="00F2780F">
            <w:pPr>
              <w:jc w:val="both"/>
              <w:rPr>
                <w:b/>
              </w:rPr>
            </w:pPr>
            <w:r w:rsidRPr="00F2780F">
              <w:rPr>
                <w:b/>
              </w:rPr>
              <w:t>Způsob ověření studijních výsledků</w:t>
            </w:r>
          </w:p>
        </w:tc>
        <w:tc>
          <w:tcPr>
            <w:tcW w:w="3406" w:type="dxa"/>
            <w:gridSpan w:val="4"/>
          </w:tcPr>
          <w:p w14:paraId="5F5C47C0" w14:textId="77777777" w:rsidR="00F2780F" w:rsidRPr="00F2780F" w:rsidRDefault="00F2780F" w:rsidP="00F2780F">
            <w:pPr>
              <w:jc w:val="both"/>
            </w:pPr>
            <w:r w:rsidRPr="00F2780F">
              <w:t>Ústní zkouška formou kolokvia</w:t>
            </w:r>
          </w:p>
        </w:tc>
        <w:tc>
          <w:tcPr>
            <w:tcW w:w="2156" w:type="dxa"/>
            <w:shd w:val="clear" w:color="auto" w:fill="F7CAAC"/>
          </w:tcPr>
          <w:p w14:paraId="72396D5C" w14:textId="77777777" w:rsidR="00F2780F" w:rsidRPr="00F2780F" w:rsidRDefault="00F2780F" w:rsidP="00F2780F">
            <w:pPr>
              <w:jc w:val="both"/>
              <w:rPr>
                <w:b/>
              </w:rPr>
            </w:pPr>
            <w:r w:rsidRPr="00F2780F">
              <w:rPr>
                <w:b/>
              </w:rPr>
              <w:t>Forma výuky</w:t>
            </w:r>
          </w:p>
        </w:tc>
        <w:tc>
          <w:tcPr>
            <w:tcW w:w="1207" w:type="dxa"/>
            <w:gridSpan w:val="2"/>
          </w:tcPr>
          <w:p w14:paraId="20254FBF" w14:textId="77777777" w:rsidR="00F2780F" w:rsidRPr="00F2780F" w:rsidRDefault="00F2780F" w:rsidP="00F2780F">
            <w:pPr>
              <w:jc w:val="both"/>
            </w:pPr>
            <w:r w:rsidRPr="00F2780F">
              <w:t>přednáška</w:t>
            </w:r>
          </w:p>
        </w:tc>
      </w:tr>
      <w:tr w:rsidR="00F2780F" w:rsidRPr="00F2780F" w14:paraId="7F1CBE12" w14:textId="77777777" w:rsidTr="00F2780F">
        <w:tc>
          <w:tcPr>
            <w:tcW w:w="3086" w:type="dxa"/>
            <w:shd w:val="clear" w:color="auto" w:fill="F7CAAC"/>
          </w:tcPr>
          <w:p w14:paraId="5511BFEC" w14:textId="77777777" w:rsidR="00F2780F" w:rsidRPr="00F2780F" w:rsidRDefault="00F2780F" w:rsidP="00F2780F">
            <w:pPr>
              <w:jc w:val="both"/>
              <w:rPr>
                <w:b/>
              </w:rPr>
            </w:pPr>
            <w:r w:rsidRPr="00F2780F">
              <w:rPr>
                <w:b/>
              </w:rPr>
              <w:t>Forma způsobu ověření studijních výsledků a další požadavky na studenta</w:t>
            </w:r>
          </w:p>
        </w:tc>
        <w:tc>
          <w:tcPr>
            <w:tcW w:w="6769" w:type="dxa"/>
            <w:gridSpan w:val="7"/>
            <w:tcBorders>
              <w:bottom w:val="nil"/>
            </w:tcBorders>
          </w:tcPr>
          <w:p w14:paraId="24FC9F85" w14:textId="77777777" w:rsidR="00B86AE9" w:rsidRDefault="00B86AE9" w:rsidP="00B86AE9">
            <w:pPr>
              <w:jc w:val="both"/>
            </w:pPr>
            <w:r>
              <w:t>Způsob ukončení předmětu: zkouška</w:t>
            </w:r>
          </w:p>
          <w:p w14:paraId="0A80828B" w14:textId="77777777" w:rsidR="00F2780F" w:rsidRPr="00F2780F" w:rsidRDefault="00B86AE9" w:rsidP="00B86AE9">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F2780F" w:rsidRPr="00F2780F" w14:paraId="0E172C37" w14:textId="77777777" w:rsidTr="00F2780F">
        <w:trPr>
          <w:trHeight w:val="56"/>
        </w:trPr>
        <w:tc>
          <w:tcPr>
            <w:tcW w:w="9855" w:type="dxa"/>
            <w:gridSpan w:val="8"/>
            <w:tcBorders>
              <w:top w:val="nil"/>
            </w:tcBorders>
          </w:tcPr>
          <w:p w14:paraId="0CB4C5DB" w14:textId="77777777" w:rsidR="00F2780F" w:rsidRPr="00F2780F" w:rsidRDefault="00F2780F" w:rsidP="00F2780F">
            <w:pPr>
              <w:jc w:val="both"/>
            </w:pPr>
          </w:p>
        </w:tc>
      </w:tr>
      <w:tr w:rsidR="00B86AE9" w:rsidRPr="00F2780F" w14:paraId="0B7F6DCC" w14:textId="77777777" w:rsidTr="00F2780F">
        <w:trPr>
          <w:trHeight w:val="197"/>
        </w:trPr>
        <w:tc>
          <w:tcPr>
            <w:tcW w:w="3086" w:type="dxa"/>
            <w:tcBorders>
              <w:top w:val="nil"/>
            </w:tcBorders>
            <w:shd w:val="clear" w:color="auto" w:fill="F7CAAC"/>
          </w:tcPr>
          <w:p w14:paraId="2A0802AA" w14:textId="77777777" w:rsidR="00B86AE9" w:rsidRPr="00F2780F" w:rsidRDefault="00B86AE9" w:rsidP="00B86AE9">
            <w:pPr>
              <w:jc w:val="both"/>
              <w:rPr>
                <w:b/>
              </w:rPr>
            </w:pPr>
            <w:r w:rsidRPr="00F2780F">
              <w:rPr>
                <w:b/>
              </w:rPr>
              <w:t>Garant předmětu</w:t>
            </w:r>
          </w:p>
        </w:tc>
        <w:tc>
          <w:tcPr>
            <w:tcW w:w="6769" w:type="dxa"/>
            <w:gridSpan w:val="7"/>
            <w:tcBorders>
              <w:top w:val="nil"/>
            </w:tcBorders>
          </w:tcPr>
          <w:p w14:paraId="105AEE94" w14:textId="77777777" w:rsidR="00B86AE9" w:rsidRDefault="00B86AE9" w:rsidP="00B86AE9">
            <w:pPr>
              <w:jc w:val="both"/>
            </w:pPr>
            <w:r>
              <w:t>prof. Dr. Ing. Drahomíra Pavelková</w:t>
            </w:r>
          </w:p>
        </w:tc>
      </w:tr>
      <w:tr w:rsidR="00B86AE9" w:rsidRPr="00F2780F" w14:paraId="3CA6ACD8" w14:textId="77777777" w:rsidTr="00F2780F">
        <w:trPr>
          <w:trHeight w:val="243"/>
        </w:trPr>
        <w:tc>
          <w:tcPr>
            <w:tcW w:w="3086" w:type="dxa"/>
            <w:tcBorders>
              <w:top w:val="nil"/>
            </w:tcBorders>
            <w:shd w:val="clear" w:color="auto" w:fill="F7CAAC"/>
          </w:tcPr>
          <w:p w14:paraId="32A3F045" w14:textId="77777777" w:rsidR="00B86AE9" w:rsidRPr="00F2780F" w:rsidRDefault="00B86AE9" w:rsidP="00B86AE9">
            <w:pPr>
              <w:jc w:val="both"/>
              <w:rPr>
                <w:b/>
              </w:rPr>
            </w:pPr>
            <w:r w:rsidRPr="00F2780F">
              <w:rPr>
                <w:b/>
              </w:rPr>
              <w:t>Zapojení garanta do výuky předmětu</w:t>
            </w:r>
          </w:p>
        </w:tc>
        <w:tc>
          <w:tcPr>
            <w:tcW w:w="6769" w:type="dxa"/>
            <w:gridSpan w:val="7"/>
            <w:tcBorders>
              <w:top w:val="nil"/>
            </w:tcBorders>
          </w:tcPr>
          <w:p w14:paraId="564553A4" w14:textId="77777777" w:rsidR="00B86AE9" w:rsidRDefault="00B86AE9" w:rsidP="00B86AE9">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B86AE9" w:rsidRPr="00F2780F" w14:paraId="34C0DBCB" w14:textId="77777777" w:rsidTr="00F2780F">
        <w:tc>
          <w:tcPr>
            <w:tcW w:w="3086" w:type="dxa"/>
            <w:shd w:val="clear" w:color="auto" w:fill="F7CAAC"/>
          </w:tcPr>
          <w:p w14:paraId="6141B462" w14:textId="77777777" w:rsidR="00B86AE9" w:rsidRPr="00F2780F" w:rsidRDefault="00B86AE9" w:rsidP="00B86AE9">
            <w:pPr>
              <w:jc w:val="both"/>
              <w:rPr>
                <w:b/>
              </w:rPr>
            </w:pPr>
            <w:r w:rsidRPr="00F2780F">
              <w:rPr>
                <w:b/>
              </w:rPr>
              <w:t>Vyučující</w:t>
            </w:r>
          </w:p>
        </w:tc>
        <w:tc>
          <w:tcPr>
            <w:tcW w:w="6769" w:type="dxa"/>
            <w:gridSpan w:val="7"/>
            <w:tcBorders>
              <w:bottom w:val="nil"/>
            </w:tcBorders>
          </w:tcPr>
          <w:p w14:paraId="30B1EC3E" w14:textId="77777777" w:rsidR="00B86AE9" w:rsidRDefault="00B86AE9" w:rsidP="00B86AE9">
            <w:pPr>
              <w:jc w:val="both"/>
            </w:pPr>
            <w:r>
              <w:t>prof. Dr. Ing. Drahomíra Pavelková (60%) – metodologie výzkumu; Ing. Lubor Homolka, Ph.D. (30%) – statistické metody zpracování dat; PhDr. Ondřej Fabián (10%) – informační zdroje, publikační aktivity</w:t>
            </w:r>
          </w:p>
        </w:tc>
      </w:tr>
      <w:tr w:rsidR="00F2780F" w:rsidRPr="00F2780F" w14:paraId="16852391" w14:textId="77777777" w:rsidTr="00F2780F">
        <w:trPr>
          <w:trHeight w:val="56"/>
        </w:trPr>
        <w:tc>
          <w:tcPr>
            <w:tcW w:w="9855" w:type="dxa"/>
            <w:gridSpan w:val="8"/>
            <w:tcBorders>
              <w:top w:val="nil"/>
            </w:tcBorders>
          </w:tcPr>
          <w:p w14:paraId="65BCC958" w14:textId="77777777" w:rsidR="00F2780F" w:rsidRPr="00F2780F" w:rsidRDefault="00F2780F" w:rsidP="00F2780F">
            <w:pPr>
              <w:jc w:val="both"/>
            </w:pPr>
          </w:p>
        </w:tc>
      </w:tr>
      <w:tr w:rsidR="00F2780F" w:rsidRPr="00F2780F" w14:paraId="348805CF" w14:textId="77777777" w:rsidTr="00F2780F">
        <w:tc>
          <w:tcPr>
            <w:tcW w:w="3086" w:type="dxa"/>
            <w:shd w:val="clear" w:color="auto" w:fill="F7CAAC"/>
          </w:tcPr>
          <w:p w14:paraId="0CB2290D" w14:textId="77777777" w:rsidR="00F2780F" w:rsidRPr="00F2780F" w:rsidRDefault="00F2780F" w:rsidP="00F2780F">
            <w:pPr>
              <w:jc w:val="both"/>
              <w:rPr>
                <w:b/>
              </w:rPr>
            </w:pPr>
            <w:r w:rsidRPr="00F2780F">
              <w:rPr>
                <w:b/>
              </w:rPr>
              <w:t>Stručná anotace předmětu</w:t>
            </w:r>
          </w:p>
        </w:tc>
        <w:tc>
          <w:tcPr>
            <w:tcW w:w="6769" w:type="dxa"/>
            <w:gridSpan w:val="7"/>
            <w:tcBorders>
              <w:bottom w:val="nil"/>
            </w:tcBorders>
          </w:tcPr>
          <w:p w14:paraId="29DD941E" w14:textId="77777777" w:rsidR="00F2780F" w:rsidRPr="00F2780F" w:rsidRDefault="00F2780F" w:rsidP="00F2780F">
            <w:pPr>
              <w:jc w:val="both"/>
            </w:pPr>
          </w:p>
        </w:tc>
      </w:tr>
      <w:tr w:rsidR="00F2780F" w:rsidRPr="00F2780F" w14:paraId="3F2B0579" w14:textId="77777777" w:rsidTr="00F2780F">
        <w:trPr>
          <w:trHeight w:val="70"/>
        </w:trPr>
        <w:tc>
          <w:tcPr>
            <w:tcW w:w="9855" w:type="dxa"/>
            <w:gridSpan w:val="8"/>
            <w:tcBorders>
              <w:top w:val="nil"/>
              <w:bottom w:val="single" w:sz="4" w:space="0" w:color="auto"/>
            </w:tcBorders>
          </w:tcPr>
          <w:p w14:paraId="6153B7E7" w14:textId="77777777" w:rsidR="00B86AE9" w:rsidRDefault="00B86AE9" w:rsidP="00B86AE9">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14:paraId="63C313B9"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14:paraId="4DD8953F"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08E261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6FB3629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4FDAB77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4BC2985"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1191810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160F9561"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6EE267AD"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Filozofie výzkumu.</w:t>
            </w:r>
          </w:p>
          <w:p w14:paraId="7EB055F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Výzkumné přístupy.</w:t>
            </w:r>
          </w:p>
          <w:p w14:paraId="4DDE401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Design výzkumu.</w:t>
            </w:r>
          </w:p>
          <w:p w14:paraId="624D931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Metody výzkumu.</w:t>
            </w:r>
          </w:p>
          <w:p w14:paraId="55109FF0"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Výběr vzorku.</w:t>
            </w:r>
          </w:p>
          <w:p w14:paraId="79D49812"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6BDADB3B"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Sběr primárních dat.</w:t>
            </w:r>
          </w:p>
          <w:p w14:paraId="46194777"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52D782C3"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30C04736" w14:textId="77777777" w:rsidR="00B86AE9" w:rsidRPr="005A7505" w:rsidRDefault="00B86AE9" w:rsidP="00B86AE9">
            <w:pPr>
              <w:pStyle w:val="Odstavecseseznamem"/>
              <w:numPr>
                <w:ilvl w:val="0"/>
                <w:numId w:val="23"/>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5B78AA52" w14:textId="77777777" w:rsidR="00F2780F" w:rsidRPr="00F2780F" w:rsidRDefault="00B86AE9" w:rsidP="00B86AE9">
            <w:pPr>
              <w:numPr>
                <w:ilvl w:val="0"/>
                <w:numId w:val="23"/>
              </w:numPr>
              <w:ind w:left="243" w:hanging="243"/>
              <w:contextualSpacing/>
              <w:rPr>
                <w:color w:val="000000"/>
                <w:shd w:val="clear" w:color="auto" w:fill="FFFFFF"/>
                <w:lang w:eastAsia="en-US"/>
              </w:rPr>
            </w:pPr>
            <w:r w:rsidRPr="005A7505">
              <w:rPr>
                <w:color w:val="000000"/>
                <w:shd w:val="clear" w:color="auto" w:fill="FFFFFF"/>
                <w:lang w:eastAsia="en-US"/>
              </w:rPr>
              <w:t>Etické otázky výzkumu.</w:t>
            </w:r>
          </w:p>
        </w:tc>
      </w:tr>
      <w:tr w:rsidR="00F2780F" w:rsidRPr="00F2780F" w14:paraId="5ECDA612" w14:textId="77777777" w:rsidTr="00F2780F">
        <w:trPr>
          <w:trHeight w:val="265"/>
        </w:trPr>
        <w:tc>
          <w:tcPr>
            <w:tcW w:w="3653" w:type="dxa"/>
            <w:gridSpan w:val="2"/>
            <w:tcBorders>
              <w:top w:val="single" w:sz="4" w:space="0" w:color="auto"/>
            </w:tcBorders>
            <w:shd w:val="clear" w:color="auto" w:fill="F7CAAC"/>
          </w:tcPr>
          <w:p w14:paraId="707DCC32" w14:textId="77777777" w:rsidR="00F2780F" w:rsidRPr="00F2780F" w:rsidRDefault="00F2780F" w:rsidP="00F2780F">
            <w:pPr>
              <w:jc w:val="both"/>
            </w:pPr>
            <w:r w:rsidRPr="00F2780F">
              <w:rPr>
                <w:b/>
              </w:rPr>
              <w:t>Studijní literatura a studijní pomůcky</w:t>
            </w:r>
          </w:p>
        </w:tc>
        <w:tc>
          <w:tcPr>
            <w:tcW w:w="6202" w:type="dxa"/>
            <w:gridSpan w:val="6"/>
            <w:tcBorders>
              <w:top w:val="single" w:sz="4" w:space="0" w:color="auto"/>
              <w:bottom w:val="nil"/>
            </w:tcBorders>
          </w:tcPr>
          <w:p w14:paraId="250F80D1" w14:textId="77777777" w:rsidR="00F2780F" w:rsidRPr="00F2780F" w:rsidRDefault="00F2780F" w:rsidP="00F2780F">
            <w:pPr>
              <w:jc w:val="both"/>
            </w:pPr>
          </w:p>
        </w:tc>
      </w:tr>
      <w:tr w:rsidR="00F2780F" w:rsidRPr="00F2780F" w14:paraId="5B06B342" w14:textId="77777777" w:rsidTr="00F2780F">
        <w:trPr>
          <w:trHeight w:val="850"/>
        </w:trPr>
        <w:tc>
          <w:tcPr>
            <w:tcW w:w="9855" w:type="dxa"/>
            <w:gridSpan w:val="8"/>
            <w:tcBorders>
              <w:top w:val="nil"/>
            </w:tcBorders>
          </w:tcPr>
          <w:p w14:paraId="1268D9B5" w14:textId="77777777" w:rsidR="00F2780F" w:rsidRPr="00F2780F" w:rsidRDefault="00F2780F" w:rsidP="00F2780F">
            <w:pPr>
              <w:rPr>
                <w:color w:val="000000"/>
                <w:lang w:val="en-US" w:eastAsia="en-US"/>
              </w:rPr>
            </w:pPr>
            <w:r w:rsidRPr="00F2780F">
              <w:rPr>
                <w:b/>
                <w:bCs/>
                <w:color w:val="000000"/>
                <w:lang w:val="en-US" w:eastAsia="en-US"/>
              </w:rPr>
              <w:lastRenderedPageBreak/>
              <w:t>Povinná literatura</w:t>
            </w:r>
          </w:p>
          <w:p w14:paraId="5B74AE13" w14:textId="77777777" w:rsidR="00B86AE9" w:rsidRDefault="00B86AE9" w:rsidP="00B86AE9">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2646E705" w14:textId="77777777" w:rsidR="00B86AE9" w:rsidRPr="00235247" w:rsidRDefault="00B86AE9" w:rsidP="00B86AE9">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091975AC" w14:textId="77777777" w:rsidR="00B86AE9" w:rsidRPr="00286404" w:rsidRDefault="00B86AE9" w:rsidP="00B86AE9">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30C40C92" w14:textId="77777777" w:rsidR="00B86AE9" w:rsidRDefault="00B86AE9" w:rsidP="00B86AE9">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583 s</w:t>
            </w:r>
            <w:r w:rsidRPr="00286404">
              <w:rPr>
                <w:sz w:val="20"/>
                <w:szCs w:val="20"/>
              </w:rPr>
              <w:t>.</w:t>
            </w:r>
            <w:r>
              <w:rPr>
                <w:sz w:val="20"/>
                <w:szCs w:val="20"/>
              </w:rPr>
              <w:t xml:space="preserve"> ISBN 80-7178-820-1.</w:t>
            </w:r>
            <w:r w:rsidRPr="00286404">
              <w:rPr>
                <w:sz w:val="20"/>
                <w:szCs w:val="20"/>
              </w:rPr>
              <w:t xml:space="preserve"> </w:t>
            </w:r>
          </w:p>
          <w:p w14:paraId="6C2302A5" w14:textId="77777777" w:rsidR="00B86AE9" w:rsidRDefault="00B86AE9" w:rsidP="00B86AE9">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16296A55" w14:textId="77777777" w:rsidR="00B86AE9" w:rsidRPr="00B131E7" w:rsidRDefault="00B86AE9" w:rsidP="00B86AE9">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xml:space="preserve">. </w:t>
            </w:r>
            <w:r>
              <w:rPr>
                <w:color w:val="000000"/>
                <w:lang w:eastAsia="en-US"/>
              </w:rPr>
              <w:t>7</w:t>
            </w:r>
            <w:r w:rsidRPr="00B131E7">
              <w:rPr>
                <w:color w:val="000000"/>
                <w:lang w:eastAsia="en-US"/>
              </w:rPr>
              <w:t>th edition. Prentice Hall, 20</w:t>
            </w:r>
            <w:r>
              <w:rPr>
                <w:color w:val="000000"/>
                <w:lang w:eastAsia="en-US"/>
              </w:rPr>
              <w:t>16. 741 p. ISBN 978-1-292-01662-7.</w:t>
            </w:r>
          </w:p>
          <w:p w14:paraId="4DE0F20E" w14:textId="77777777" w:rsidR="00B86AE9" w:rsidRPr="002F640A" w:rsidRDefault="00B86AE9" w:rsidP="00B86AE9">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p. ISBN 9781119165552.</w:t>
            </w:r>
          </w:p>
          <w:p w14:paraId="49B2DF3F" w14:textId="77777777" w:rsidR="00F2780F" w:rsidRPr="00F2780F" w:rsidRDefault="00F2780F" w:rsidP="00F2780F">
            <w:pPr>
              <w:jc w:val="both"/>
              <w:rPr>
                <w:color w:val="000000"/>
                <w:lang w:val="en-US" w:eastAsia="en-US"/>
              </w:rPr>
            </w:pPr>
            <w:r w:rsidRPr="00F2780F">
              <w:rPr>
                <w:b/>
                <w:bCs/>
                <w:color w:val="000000"/>
                <w:lang w:val="en-US" w:eastAsia="en-US"/>
              </w:rPr>
              <w:t>Doporučená litaretura</w:t>
            </w:r>
            <w:r w:rsidRPr="00F2780F">
              <w:rPr>
                <w:color w:val="000000"/>
                <w:lang w:val="en-US" w:eastAsia="en-US"/>
              </w:rPr>
              <w:t> </w:t>
            </w:r>
          </w:p>
          <w:p w14:paraId="6E2B5DC2" w14:textId="77777777" w:rsidR="00F2780F" w:rsidRPr="00F2780F" w:rsidRDefault="00F2780F" w:rsidP="00F2780F">
            <w:pPr>
              <w:jc w:val="both"/>
              <w:rPr>
                <w:color w:val="000000"/>
                <w:lang w:val="en-US" w:eastAsia="en-US"/>
              </w:rPr>
            </w:pPr>
            <w:r w:rsidRPr="00F2780F">
              <w:rPr>
                <w:color w:val="000000"/>
                <w:lang w:eastAsia="en-US"/>
              </w:rPr>
              <w:t xml:space="preserve">BELL, J., WATERS, S. </w:t>
            </w:r>
            <w:r w:rsidRPr="00F2780F">
              <w:rPr>
                <w:i/>
                <w:iCs/>
                <w:color w:val="000000"/>
                <w:lang w:eastAsia="en-US"/>
              </w:rPr>
              <w:t>Doing your research project: a guide for first-time researchers.</w:t>
            </w:r>
            <w:r w:rsidRPr="00F2780F">
              <w:rPr>
                <w:color w:val="000000"/>
                <w:lang w:eastAsia="en-US"/>
              </w:rPr>
              <w:t xml:space="preserve"> 6th edition. Maidenhead: McGraw Hill Education, 2014. 306 s. ISBN 978-0-335-26446-9.</w:t>
            </w:r>
          </w:p>
          <w:p w14:paraId="10B8CE92" w14:textId="77777777" w:rsidR="00F2780F" w:rsidRPr="00F2780F" w:rsidRDefault="00F2780F" w:rsidP="00F2780F">
            <w:pPr>
              <w:jc w:val="both"/>
              <w:rPr>
                <w:color w:val="000000"/>
                <w:lang w:val="en-US" w:eastAsia="en-US"/>
              </w:rPr>
            </w:pPr>
            <w:r w:rsidRPr="00F2780F">
              <w:rPr>
                <w:color w:val="000000"/>
                <w:lang w:eastAsia="en-US"/>
              </w:rPr>
              <w:t xml:space="preserve">BRYANT, A. </w:t>
            </w:r>
            <w:r w:rsidRPr="00F2780F">
              <w:rPr>
                <w:i/>
                <w:iCs/>
                <w:color w:val="000000"/>
                <w:lang w:eastAsia="en-US"/>
              </w:rPr>
              <w:t xml:space="preserve">Leading Issues in Business Research Method. </w:t>
            </w:r>
            <w:r w:rsidRPr="00F2780F">
              <w:rPr>
                <w:color w:val="000000"/>
                <w:lang w:eastAsia="en-US"/>
              </w:rPr>
              <w:t>Reading: Academic Publishing International, 2011, 219 s. ISBN 978-1-906638-87-0.</w:t>
            </w:r>
          </w:p>
          <w:p w14:paraId="1CD96A84" w14:textId="77777777" w:rsidR="00F2780F" w:rsidRPr="00F2780F" w:rsidRDefault="00F2780F" w:rsidP="00F2780F">
            <w:pPr>
              <w:jc w:val="both"/>
              <w:rPr>
                <w:color w:val="000000"/>
                <w:lang w:eastAsia="en-US"/>
              </w:rPr>
            </w:pPr>
            <w:r w:rsidRPr="00F2780F">
              <w:rPr>
                <w:color w:val="000000"/>
                <w:lang w:eastAsia="en-US"/>
              </w:rPr>
              <w:t xml:space="preserve">CRESWELL, J. W. </w:t>
            </w:r>
            <w:r w:rsidRPr="00F2780F">
              <w:rPr>
                <w:i/>
                <w:iCs/>
                <w:color w:val="000000"/>
                <w:lang w:eastAsia="en-US"/>
              </w:rPr>
              <w:t>Research Design: qualitative, quantitative, and mixed method approaches.</w:t>
            </w:r>
            <w:r w:rsidRPr="00F2780F">
              <w:rPr>
                <w:color w:val="000000"/>
                <w:lang w:eastAsia="en-US"/>
              </w:rPr>
              <w:t xml:space="preserve"> 4th edition. Los Angeles: Sage, 2014, 273 s. ISBN 978-1-4522-2610-1.</w:t>
            </w:r>
          </w:p>
          <w:p w14:paraId="5BD81BA0" w14:textId="77777777" w:rsidR="00F2780F" w:rsidRPr="00F2780F" w:rsidRDefault="00F2780F" w:rsidP="00F2780F">
            <w:pPr>
              <w:jc w:val="both"/>
              <w:rPr>
                <w:color w:val="000000"/>
                <w:lang w:val="en-US" w:eastAsia="en-US"/>
              </w:rPr>
            </w:pPr>
            <w:r w:rsidRPr="00F2780F">
              <w:rPr>
                <w:color w:val="000000"/>
                <w:lang w:val="en-US" w:eastAsia="en-US"/>
              </w:rPr>
              <w:t>HARRIS, D. F. </w:t>
            </w:r>
            <w:r w:rsidRPr="00F2780F">
              <w:rPr>
                <w:i/>
                <w:iCs/>
                <w:color w:val="000000"/>
                <w:lang w:val="en-US" w:eastAsia="en-US"/>
              </w:rPr>
              <w:t>The Complete Guide to Writing Questionnaires</w:t>
            </w:r>
            <w:r w:rsidRPr="00F2780F">
              <w:rPr>
                <w:color w:val="000000"/>
                <w:lang w:val="en-US" w:eastAsia="en-US"/>
              </w:rPr>
              <w:t>. Durham: I&amp;M Press, 2014. ISBN 978-0-615-91767-2. </w:t>
            </w:r>
          </w:p>
          <w:p w14:paraId="0CA8A285" w14:textId="77777777" w:rsidR="00F2780F" w:rsidRPr="00F2780F" w:rsidRDefault="00F2780F" w:rsidP="00F2780F">
            <w:pPr>
              <w:jc w:val="both"/>
              <w:rPr>
                <w:color w:val="000000"/>
                <w:lang w:val="en-US" w:eastAsia="en-US"/>
              </w:rPr>
            </w:pPr>
            <w:r w:rsidRPr="00F2780F">
              <w:rPr>
                <w:color w:val="000000"/>
                <w:lang w:val="en-US" w:eastAsia="en-US"/>
              </w:rPr>
              <w:t>DALY, I. HANEY, A. B. </w:t>
            </w:r>
            <w:r w:rsidRPr="00F2780F">
              <w:rPr>
                <w:i/>
                <w:iCs/>
                <w:color w:val="000000"/>
                <w:lang w:val="en-US" w:eastAsia="en-US"/>
              </w:rPr>
              <w:t>53 Interesting Ways to Communicate Your Research</w:t>
            </w:r>
            <w:r w:rsidRPr="00F2780F">
              <w:rPr>
                <w:color w:val="000000"/>
                <w:lang w:val="en-US" w:eastAsia="en-US"/>
              </w:rPr>
              <w:t>. The Professional and Higher Partnership Ltd., 2014, 134 p. ISBN 978-1907076633.</w:t>
            </w:r>
          </w:p>
          <w:p w14:paraId="3C6F702E" w14:textId="77777777" w:rsidR="00F2780F" w:rsidRPr="00F2780F" w:rsidRDefault="00F2780F" w:rsidP="00F2780F">
            <w:pPr>
              <w:jc w:val="both"/>
              <w:rPr>
                <w:color w:val="000000"/>
                <w:lang w:val="en-US" w:eastAsia="en-US"/>
              </w:rPr>
            </w:pPr>
            <w:r w:rsidRPr="00F2780F">
              <w:rPr>
                <w:color w:val="000000"/>
                <w:lang w:val="en-US" w:eastAsia="en-US"/>
              </w:rPr>
              <w:t>FARQUHAR, J. D. </w:t>
            </w:r>
            <w:r w:rsidRPr="00F2780F">
              <w:rPr>
                <w:i/>
                <w:iCs/>
                <w:color w:val="000000"/>
                <w:lang w:val="en-US" w:eastAsia="en-US"/>
              </w:rPr>
              <w:t>Case Study Research for Business</w:t>
            </w:r>
            <w:r w:rsidRPr="00F2780F">
              <w:rPr>
                <w:color w:val="000000"/>
                <w:lang w:val="en-US" w:eastAsia="en-US"/>
              </w:rPr>
              <w:t>. SAGE Publications, 2012. ISBN 978-1-84920-777-5. </w:t>
            </w:r>
          </w:p>
          <w:p w14:paraId="1A2F6077" w14:textId="77777777" w:rsidR="00F2780F" w:rsidRPr="00F2780F" w:rsidRDefault="00F2780F" w:rsidP="00F2780F">
            <w:pPr>
              <w:jc w:val="both"/>
              <w:rPr>
                <w:color w:val="000000"/>
                <w:lang w:val="en-US" w:eastAsia="en-US"/>
              </w:rPr>
            </w:pPr>
            <w:r w:rsidRPr="00F2780F">
              <w:rPr>
                <w:color w:val="000000"/>
                <w:lang w:val="en-US" w:eastAsia="en-US"/>
              </w:rPr>
              <w:t>MARSHALL, C., ROSSMAN, G. B. </w:t>
            </w:r>
            <w:r w:rsidRPr="00F2780F">
              <w:rPr>
                <w:i/>
                <w:iCs/>
                <w:color w:val="000000"/>
                <w:lang w:val="en-US" w:eastAsia="en-US"/>
              </w:rPr>
              <w:t>Designing Qualitative Research, fifth edition</w:t>
            </w:r>
            <w:r w:rsidRPr="00F2780F">
              <w:rPr>
                <w:color w:val="000000"/>
                <w:lang w:val="en-US" w:eastAsia="en-US"/>
              </w:rPr>
              <w:t>. SAGE Publications, 2011. ISBN 978-1-4129-7044-0. </w:t>
            </w:r>
          </w:p>
          <w:p w14:paraId="26948136" w14:textId="77777777" w:rsidR="00F2780F" w:rsidRPr="00F2780F" w:rsidRDefault="00F2780F" w:rsidP="00F2780F">
            <w:pPr>
              <w:jc w:val="both"/>
              <w:rPr>
                <w:color w:val="000000"/>
                <w:lang w:val="en-US" w:eastAsia="en-US"/>
              </w:rPr>
            </w:pPr>
            <w:r w:rsidRPr="00F2780F">
              <w:rPr>
                <w:color w:val="000000"/>
                <w:lang w:val="en-US" w:eastAsia="en-US"/>
              </w:rPr>
              <w:t>MURRAY, R. </w:t>
            </w:r>
            <w:r w:rsidRPr="00F2780F">
              <w:rPr>
                <w:i/>
                <w:iCs/>
                <w:color w:val="000000"/>
                <w:lang w:val="en-US" w:eastAsia="en-US"/>
              </w:rPr>
              <w:t>Writting for Academic Journals</w:t>
            </w:r>
            <w:r w:rsidRPr="00F2780F">
              <w:rPr>
                <w:color w:val="000000"/>
                <w:lang w:val="en-US" w:eastAsia="en-US"/>
              </w:rPr>
              <w:t>. Open University Press, 2013, 256 p. ISBN 978-0335263028. </w:t>
            </w:r>
          </w:p>
          <w:p w14:paraId="2A2DAF23" w14:textId="77777777" w:rsidR="00F2780F" w:rsidRPr="00F2780F" w:rsidRDefault="00F2780F" w:rsidP="00F2780F">
            <w:pPr>
              <w:jc w:val="both"/>
              <w:rPr>
                <w:color w:val="000000"/>
                <w:lang w:val="en-US" w:eastAsia="en-US"/>
              </w:rPr>
            </w:pPr>
            <w:r w:rsidRPr="00F2780F">
              <w:rPr>
                <w:color w:val="000000"/>
                <w:lang w:val="en-US" w:eastAsia="en-US"/>
              </w:rPr>
              <w:t>O´DWYER, I. M., BERNAUER, J. A. </w:t>
            </w:r>
            <w:r w:rsidRPr="00F2780F">
              <w:rPr>
                <w:i/>
                <w:iCs/>
                <w:color w:val="000000"/>
                <w:lang w:val="en-US" w:eastAsia="en-US"/>
              </w:rPr>
              <w:t>Quantitative Research for the Qualitative Researcher</w:t>
            </w:r>
            <w:r w:rsidRPr="00F2780F">
              <w:rPr>
                <w:color w:val="000000"/>
                <w:lang w:val="en-US" w:eastAsia="en-US"/>
              </w:rPr>
              <w:t>. SAGE Publications, 2014. ISBN 978-1-4129-9779-9. </w:t>
            </w:r>
          </w:p>
          <w:p w14:paraId="35A4A63C" w14:textId="77777777" w:rsidR="00F2780F" w:rsidRPr="00F2780F" w:rsidRDefault="00F2780F" w:rsidP="00F2780F">
            <w:pPr>
              <w:jc w:val="both"/>
              <w:rPr>
                <w:color w:val="000000"/>
                <w:lang w:val="en-US" w:eastAsia="en-US"/>
              </w:rPr>
            </w:pPr>
            <w:r w:rsidRPr="00F2780F">
              <w:rPr>
                <w:color w:val="000000"/>
                <w:lang w:val="en-GB" w:eastAsia="en-US"/>
              </w:rPr>
              <w:t xml:space="preserve">PHILLIPS, E. M., PUGH, D. S. </w:t>
            </w:r>
            <w:r w:rsidRPr="00F2780F">
              <w:rPr>
                <w:i/>
                <w:iCs/>
                <w:color w:val="000000"/>
                <w:lang w:val="en-GB" w:eastAsia="en-US"/>
              </w:rPr>
              <w:t>How to get a PhD</w:t>
            </w:r>
            <w:r w:rsidRPr="00F2780F">
              <w:rPr>
                <w:color w:val="000000"/>
                <w:lang w:val="en-GB" w:eastAsia="en-US"/>
              </w:rPr>
              <w:t>. 4th edition. Maidenhead: Open University Press, 2005.</w:t>
            </w:r>
          </w:p>
          <w:p w14:paraId="088A2172" w14:textId="77777777" w:rsidR="00F2780F" w:rsidRPr="00F2780F" w:rsidRDefault="00F2780F" w:rsidP="00F2780F">
            <w:pPr>
              <w:jc w:val="both"/>
              <w:rPr>
                <w:color w:val="000000"/>
                <w:lang w:val="en-US" w:eastAsia="en-US"/>
              </w:rPr>
            </w:pPr>
            <w:r w:rsidRPr="00F2780F">
              <w:rPr>
                <w:color w:val="000000"/>
                <w:lang w:eastAsia="en-US"/>
              </w:rPr>
              <w:t xml:space="preserve">PICKARD, A. J. </w:t>
            </w:r>
            <w:r w:rsidRPr="00F2780F">
              <w:rPr>
                <w:i/>
                <w:iCs/>
                <w:color w:val="000000"/>
                <w:lang w:eastAsia="en-US"/>
              </w:rPr>
              <w:t>Reseach Methods in Information.</w:t>
            </w:r>
            <w:r w:rsidRPr="00F2780F">
              <w:rPr>
                <w:color w:val="000000"/>
                <w:lang w:eastAsia="en-US"/>
              </w:rPr>
              <w:t xml:space="preserve"> Second Edition, Facet Publishing, London, 2013.</w:t>
            </w:r>
          </w:p>
          <w:p w14:paraId="3631B721" w14:textId="77777777" w:rsidR="00F2780F" w:rsidRPr="00F2780F" w:rsidRDefault="00F2780F" w:rsidP="00F2780F">
            <w:pPr>
              <w:jc w:val="both"/>
              <w:rPr>
                <w:color w:val="000000"/>
                <w:lang w:val="en-US" w:eastAsia="en-US"/>
              </w:rPr>
            </w:pPr>
            <w:r w:rsidRPr="00F2780F">
              <w:rPr>
                <w:color w:val="000000"/>
                <w:lang w:val="en-US" w:eastAsia="en-US"/>
              </w:rPr>
              <w:t>RUBIN, H. J., RUBIN, I. S. </w:t>
            </w:r>
            <w:r w:rsidRPr="00F2780F">
              <w:rPr>
                <w:i/>
                <w:iCs/>
                <w:color w:val="000000"/>
                <w:lang w:val="en-US" w:eastAsia="en-US"/>
              </w:rPr>
              <w:t>Qualitative Interviewing: The Art of Hearing Data</w:t>
            </w:r>
            <w:r w:rsidRPr="00F2780F">
              <w:rPr>
                <w:color w:val="000000"/>
                <w:lang w:val="en-US" w:eastAsia="en-US"/>
              </w:rPr>
              <w:t>. SAGE Publications, 2012. ISBN 978-1-4129-7837-8. </w:t>
            </w:r>
          </w:p>
          <w:p w14:paraId="2C4B46FB" w14:textId="77777777" w:rsidR="00F2780F" w:rsidRPr="00F2780F" w:rsidRDefault="00F2780F" w:rsidP="00F2780F">
            <w:pPr>
              <w:jc w:val="both"/>
              <w:rPr>
                <w:color w:val="000000"/>
                <w:lang w:val="en-US" w:eastAsia="en-US"/>
              </w:rPr>
            </w:pPr>
            <w:r w:rsidRPr="00F2780F">
              <w:rPr>
                <w:color w:val="000000"/>
                <w:lang w:val="en-US" w:eastAsia="en-US"/>
              </w:rPr>
              <w:t>SEIDMAN, I. </w:t>
            </w:r>
            <w:r w:rsidRPr="00F2780F">
              <w:rPr>
                <w:i/>
                <w:iCs/>
                <w:color w:val="000000"/>
                <w:lang w:val="en-US" w:eastAsia="en-US"/>
              </w:rPr>
              <w:t>Interviewing as Qualitative Research</w:t>
            </w:r>
            <w:r w:rsidRPr="00F2780F">
              <w:rPr>
                <w:color w:val="000000"/>
                <w:lang w:val="en-US" w:eastAsia="en-US"/>
              </w:rPr>
              <w:t>. NY: Teachers College Press, 2013. ISBN 978-0-8077-5404-7. </w:t>
            </w:r>
          </w:p>
          <w:p w14:paraId="5EEEC46D" w14:textId="77777777" w:rsidR="00F2780F" w:rsidRPr="00F2780F" w:rsidRDefault="00F2780F" w:rsidP="00F2780F">
            <w:pPr>
              <w:jc w:val="both"/>
              <w:rPr>
                <w:color w:val="000000"/>
                <w:lang w:val="en-US" w:eastAsia="en-US"/>
              </w:rPr>
            </w:pPr>
            <w:r w:rsidRPr="00F2780F">
              <w:rPr>
                <w:color w:val="000000"/>
                <w:lang w:val="en-US" w:eastAsia="en-US"/>
              </w:rPr>
              <w:t>TENSEN, B. </w:t>
            </w:r>
            <w:r w:rsidRPr="00F2780F">
              <w:rPr>
                <w:i/>
                <w:iCs/>
                <w:color w:val="000000"/>
                <w:lang w:val="en-US" w:eastAsia="en-US"/>
              </w:rPr>
              <w:t>Research Strategies for a Digital Age</w:t>
            </w:r>
            <w:r w:rsidRPr="00F2780F">
              <w:rPr>
                <w:color w:val="000000"/>
                <w:lang w:val="en-US" w:eastAsia="en-US"/>
              </w:rPr>
              <w:t>. Wadsworth Publishing, 2013, 320 p. ISBN 978-0840028822. </w:t>
            </w:r>
          </w:p>
          <w:p w14:paraId="08F2811D" w14:textId="77777777" w:rsidR="00F2780F" w:rsidRPr="00F2780F" w:rsidRDefault="00F2780F" w:rsidP="00F2780F">
            <w:pPr>
              <w:jc w:val="both"/>
              <w:rPr>
                <w:color w:val="000000"/>
                <w:lang w:val="en-US" w:eastAsia="en-US"/>
              </w:rPr>
            </w:pPr>
            <w:r w:rsidRPr="00F2780F">
              <w:rPr>
                <w:color w:val="000000"/>
                <w:lang w:val="en-US" w:eastAsia="en-US"/>
              </w:rPr>
              <w:t>THOMAS, G. </w:t>
            </w:r>
            <w:r w:rsidRPr="00F2780F">
              <w:rPr>
                <w:i/>
                <w:iCs/>
                <w:color w:val="000000"/>
                <w:lang w:val="en-US" w:eastAsia="en-US"/>
              </w:rPr>
              <w:t>How to do Your Case Study</w:t>
            </w:r>
            <w:r w:rsidRPr="00F2780F">
              <w:rPr>
                <w:color w:val="000000"/>
                <w:lang w:val="en-US" w:eastAsia="en-US"/>
              </w:rPr>
              <w:t>. SAGE Publications, 2011. ISBN 978-0-85702-563-0. </w:t>
            </w:r>
          </w:p>
          <w:p w14:paraId="5A4FDE25" w14:textId="77777777" w:rsidR="00F2780F" w:rsidRPr="00F2780F" w:rsidRDefault="00F2780F" w:rsidP="00F2780F">
            <w:pPr>
              <w:jc w:val="both"/>
              <w:rPr>
                <w:color w:val="000000"/>
                <w:lang w:val="en-US" w:eastAsia="en-US"/>
              </w:rPr>
            </w:pPr>
            <w:r w:rsidRPr="00F2780F">
              <w:rPr>
                <w:color w:val="000000"/>
                <w:lang w:val="en-GB" w:eastAsia="en-US"/>
              </w:rPr>
              <w:t xml:space="preserve">TRANFIELD, D., DENYER, D., SMART, P. Towards a methodology for developing evidence informed management knowledge by means of systematic review. </w:t>
            </w:r>
            <w:r w:rsidRPr="00F2780F">
              <w:rPr>
                <w:i/>
                <w:iCs/>
                <w:color w:val="000000"/>
                <w:lang w:val="en-GB" w:eastAsia="en-US"/>
              </w:rPr>
              <w:t xml:space="preserve">British Journal of </w:t>
            </w:r>
            <w:r w:rsidRPr="00F2780F">
              <w:rPr>
                <w:i/>
                <w:iCs/>
                <w:color w:val="000000"/>
                <w:lang w:val="nb-NO" w:eastAsia="en-US"/>
              </w:rPr>
              <w:t>Management</w:t>
            </w:r>
            <w:r w:rsidRPr="00F2780F">
              <w:rPr>
                <w:color w:val="000000"/>
                <w:lang w:val="nb-NO" w:eastAsia="en-US"/>
              </w:rPr>
              <w:t xml:space="preserve">, Vol. 14, No. 3. 2003. ISSN </w:t>
            </w:r>
            <w:r w:rsidRPr="00F2780F">
              <w:t>1467-8551</w:t>
            </w:r>
            <w:r w:rsidRPr="00F2780F">
              <w:rPr>
                <w:color w:val="000000"/>
                <w:lang w:val="nb-NO" w:eastAsia="en-US"/>
              </w:rPr>
              <w:t>.</w:t>
            </w:r>
          </w:p>
          <w:p w14:paraId="450A1C84" w14:textId="77777777" w:rsidR="00F2780F" w:rsidRPr="00F2780F" w:rsidRDefault="00F2780F" w:rsidP="00F2780F">
            <w:pPr>
              <w:jc w:val="both"/>
              <w:rPr>
                <w:color w:val="000000"/>
                <w:lang w:val="en-US" w:eastAsia="en-US"/>
              </w:rPr>
            </w:pPr>
            <w:r w:rsidRPr="00F2780F">
              <w:rPr>
                <w:color w:val="000000"/>
                <w:lang w:val="en-GB" w:eastAsia="en-US"/>
              </w:rPr>
              <w:t xml:space="preserve">WALLACE, M. AND WRAY, A. </w:t>
            </w:r>
            <w:r w:rsidRPr="00F2780F">
              <w:rPr>
                <w:i/>
                <w:iCs/>
                <w:color w:val="000000"/>
                <w:lang w:val="en-GB" w:eastAsia="en-US"/>
              </w:rPr>
              <w:t>Critical Reading and Writing for Postgraduates</w:t>
            </w:r>
            <w:r w:rsidRPr="00F2780F">
              <w:rPr>
                <w:color w:val="000000"/>
                <w:lang w:val="en-GB" w:eastAsia="en-US"/>
              </w:rPr>
              <w:t>. London: Sage. 2006. ISBN 978-1-84920-561-0.</w:t>
            </w:r>
          </w:p>
          <w:p w14:paraId="2FF4BD16" w14:textId="77777777" w:rsidR="00F2780F" w:rsidRPr="00F2780F" w:rsidRDefault="00F2780F" w:rsidP="00F2780F">
            <w:pPr>
              <w:jc w:val="both"/>
              <w:rPr>
                <w:color w:val="000000"/>
                <w:lang w:val="en-US" w:eastAsia="en-US"/>
              </w:rPr>
            </w:pPr>
            <w:r w:rsidRPr="00F2780F">
              <w:rPr>
                <w:color w:val="000000"/>
                <w:lang w:eastAsia="en-US"/>
              </w:rPr>
              <w:t xml:space="preserve">ZIKMUND, W. G., BABIN, B. J., CARR, J. C., GRIFFIN, M. </w:t>
            </w:r>
            <w:r w:rsidRPr="00F2780F">
              <w:rPr>
                <w:i/>
                <w:iCs/>
                <w:color w:val="000000"/>
                <w:lang w:eastAsia="en-US"/>
              </w:rPr>
              <w:t xml:space="preserve">Business Research Methods, </w:t>
            </w:r>
            <w:r w:rsidRPr="00F2780F">
              <w:rPr>
                <w:color w:val="000000"/>
                <w:lang w:eastAsia="en-US"/>
              </w:rPr>
              <w:t>9th Edition, South-Western Cengage Learning, 2013.</w:t>
            </w:r>
          </w:p>
        </w:tc>
      </w:tr>
      <w:tr w:rsidR="00F2780F" w:rsidRPr="00F2780F" w14:paraId="4992FB59"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17C2A5" w14:textId="77777777" w:rsidR="00F2780F" w:rsidRPr="00F2780F" w:rsidRDefault="00F2780F" w:rsidP="00F2780F">
            <w:pPr>
              <w:jc w:val="center"/>
              <w:rPr>
                <w:b/>
              </w:rPr>
            </w:pPr>
            <w:r w:rsidRPr="00F2780F">
              <w:rPr>
                <w:b/>
              </w:rPr>
              <w:t>Informace ke kombinované nebo distanční formě</w:t>
            </w:r>
          </w:p>
        </w:tc>
      </w:tr>
      <w:tr w:rsidR="00F2780F" w:rsidRPr="00F2780F" w14:paraId="5A5F1234" w14:textId="77777777" w:rsidTr="00F2780F">
        <w:tc>
          <w:tcPr>
            <w:tcW w:w="4787" w:type="dxa"/>
            <w:gridSpan w:val="3"/>
            <w:tcBorders>
              <w:top w:val="single" w:sz="2" w:space="0" w:color="auto"/>
            </w:tcBorders>
            <w:shd w:val="clear" w:color="auto" w:fill="F7CAAC"/>
          </w:tcPr>
          <w:p w14:paraId="26C16325" w14:textId="77777777" w:rsidR="00F2780F" w:rsidRPr="00F2780F" w:rsidRDefault="00F2780F" w:rsidP="00F2780F">
            <w:pPr>
              <w:jc w:val="both"/>
            </w:pPr>
            <w:r w:rsidRPr="00F2780F">
              <w:rPr>
                <w:b/>
              </w:rPr>
              <w:t>Rozsah konzultací (soustředění)</w:t>
            </w:r>
          </w:p>
        </w:tc>
        <w:tc>
          <w:tcPr>
            <w:tcW w:w="889" w:type="dxa"/>
            <w:tcBorders>
              <w:top w:val="single" w:sz="2" w:space="0" w:color="auto"/>
            </w:tcBorders>
          </w:tcPr>
          <w:p w14:paraId="640545CD" w14:textId="77777777" w:rsidR="00F2780F" w:rsidRPr="00F2780F" w:rsidRDefault="00F2780F" w:rsidP="00F2780F">
            <w:pPr>
              <w:jc w:val="both"/>
            </w:pPr>
            <w:r w:rsidRPr="00F2780F">
              <w:t>40</w:t>
            </w:r>
          </w:p>
        </w:tc>
        <w:tc>
          <w:tcPr>
            <w:tcW w:w="4179" w:type="dxa"/>
            <w:gridSpan w:val="4"/>
            <w:tcBorders>
              <w:top w:val="single" w:sz="2" w:space="0" w:color="auto"/>
            </w:tcBorders>
            <w:shd w:val="clear" w:color="auto" w:fill="F7CAAC"/>
          </w:tcPr>
          <w:p w14:paraId="3953AEA0" w14:textId="77777777" w:rsidR="00F2780F" w:rsidRPr="00F2780F" w:rsidRDefault="00F2780F" w:rsidP="00F2780F">
            <w:pPr>
              <w:jc w:val="both"/>
              <w:rPr>
                <w:b/>
              </w:rPr>
            </w:pPr>
            <w:r w:rsidRPr="00F2780F">
              <w:rPr>
                <w:b/>
              </w:rPr>
              <w:t xml:space="preserve">hodin </w:t>
            </w:r>
          </w:p>
        </w:tc>
      </w:tr>
      <w:tr w:rsidR="00F2780F" w:rsidRPr="00F2780F" w14:paraId="19593AC8" w14:textId="77777777" w:rsidTr="00F2780F">
        <w:tc>
          <w:tcPr>
            <w:tcW w:w="9855" w:type="dxa"/>
            <w:gridSpan w:val="8"/>
            <w:shd w:val="clear" w:color="auto" w:fill="F7CAAC"/>
          </w:tcPr>
          <w:p w14:paraId="0C4A4C2E" w14:textId="77777777" w:rsidR="00F2780F" w:rsidRPr="00F2780F" w:rsidRDefault="00F2780F" w:rsidP="00F2780F">
            <w:pPr>
              <w:jc w:val="both"/>
              <w:rPr>
                <w:b/>
              </w:rPr>
            </w:pPr>
            <w:r w:rsidRPr="00F2780F">
              <w:rPr>
                <w:b/>
              </w:rPr>
              <w:t>Informace o způsobu kontaktu s vyučujícím</w:t>
            </w:r>
          </w:p>
        </w:tc>
      </w:tr>
      <w:tr w:rsidR="00F2780F" w:rsidRPr="00F2780F" w14:paraId="606A5CF0" w14:textId="77777777" w:rsidTr="00F2780F">
        <w:trPr>
          <w:trHeight w:val="621"/>
        </w:trPr>
        <w:tc>
          <w:tcPr>
            <w:tcW w:w="9855" w:type="dxa"/>
            <w:gridSpan w:val="8"/>
          </w:tcPr>
          <w:p w14:paraId="0F30DBBB" w14:textId="77777777" w:rsidR="00F2780F" w:rsidRPr="00F2780F" w:rsidRDefault="00F2780F" w:rsidP="00F2780F">
            <w:pPr>
              <w:jc w:val="both"/>
            </w:pPr>
            <w:r w:rsidRPr="00F2780F">
              <w:t>Podle Vnitřního předpisu FaME má každý akademický pracovník stanoveny konzultační hodiny v rozsahu 2h týdně. Dále je možno komunikovat s vyučujícím prostřednictvím e-mailu nebo v rámci LMS Moodle.</w:t>
            </w:r>
          </w:p>
        </w:tc>
      </w:tr>
    </w:tbl>
    <w:p w14:paraId="6B7C5261"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80F" w14:paraId="630B8548" w14:textId="77777777" w:rsidTr="00F2780F">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B71425C" w14:textId="77777777" w:rsidR="00F2780F" w:rsidRPr="00D14A8B" w:rsidRDefault="00F2780F" w:rsidP="00F2780F">
            <w:pPr>
              <w:jc w:val="both"/>
            </w:pPr>
            <w:r>
              <w:lastRenderedPageBreak/>
              <w:br w:type="page"/>
            </w:r>
            <w:r>
              <w:rPr>
                <w:b/>
                <w:sz w:val="28"/>
              </w:rPr>
              <w:t>B-III – Charakteristika studijního předmětu</w:t>
            </w:r>
          </w:p>
        </w:tc>
      </w:tr>
      <w:tr w:rsidR="00F2780F" w14:paraId="7B186505" w14:textId="77777777" w:rsidTr="00F2780F">
        <w:tc>
          <w:tcPr>
            <w:tcW w:w="3086" w:type="dxa"/>
            <w:tcBorders>
              <w:top w:val="double" w:sz="4" w:space="0" w:color="auto"/>
            </w:tcBorders>
            <w:shd w:val="clear" w:color="auto" w:fill="F7CAAC"/>
          </w:tcPr>
          <w:p w14:paraId="4C050E65" w14:textId="77777777" w:rsidR="00F2780F" w:rsidRDefault="00F2780F" w:rsidP="00F2780F">
            <w:pPr>
              <w:jc w:val="both"/>
              <w:rPr>
                <w:b/>
              </w:rPr>
            </w:pPr>
            <w:r>
              <w:rPr>
                <w:b/>
              </w:rPr>
              <w:t>Název studijního předmětu</w:t>
            </w:r>
          </w:p>
        </w:tc>
        <w:tc>
          <w:tcPr>
            <w:tcW w:w="6769" w:type="dxa"/>
            <w:gridSpan w:val="7"/>
            <w:tcBorders>
              <w:top w:val="double" w:sz="4" w:space="0" w:color="auto"/>
            </w:tcBorders>
          </w:tcPr>
          <w:p w14:paraId="79062077" w14:textId="77777777" w:rsidR="00F2780F" w:rsidRDefault="00F2780F" w:rsidP="00F2780F">
            <w:pPr>
              <w:jc w:val="both"/>
            </w:pPr>
            <w:r>
              <w:t xml:space="preserve">Management </w:t>
            </w:r>
          </w:p>
        </w:tc>
      </w:tr>
      <w:tr w:rsidR="00F2780F" w14:paraId="4BCA8E38" w14:textId="77777777" w:rsidTr="00F2780F">
        <w:tc>
          <w:tcPr>
            <w:tcW w:w="3086" w:type="dxa"/>
            <w:shd w:val="clear" w:color="auto" w:fill="F7CAAC"/>
          </w:tcPr>
          <w:p w14:paraId="71E87151" w14:textId="77777777" w:rsidR="00F2780F" w:rsidRDefault="00F2780F" w:rsidP="00F2780F">
            <w:pPr>
              <w:jc w:val="both"/>
              <w:rPr>
                <w:b/>
              </w:rPr>
            </w:pPr>
            <w:r>
              <w:rPr>
                <w:b/>
              </w:rPr>
              <w:t>Typ předmětu</w:t>
            </w:r>
          </w:p>
        </w:tc>
        <w:tc>
          <w:tcPr>
            <w:tcW w:w="3406" w:type="dxa"/>
            <w:gridSpan w:val="4"/>
          </w:tcPr>
          <w:p w14:paraId="7D501E0B" w14:textId="77777777" w:rsidR="00F2780F" w:rsidRDefault="00F2780F" w:rsidP="00F2780F">
            <w:pPr>
              <w:jc w:val="both"/>
            </w:pPr>
            <w:r w:rsidRPr="009C11F1">
              <w:t>povinný „P“</w:t>
            </w:r>
          </w:p>
        </w:tc>
        <w:tc>
          <w:tcPr>
            <w:tcW w:w="2695" w:type="dxa"/>
            <w:gridSpan w:val="2"/>
            <w:shd w:val="clear" w:color="auto" w:fill="F7CAAC"/>
          </w:tcPr>
          <w:p w14:paraId="059D8250" w14:textId="77777777" w:rsidR="00F2780F" w:rsidRDefault="00F2780F" w:rsidP="00F2780F">
            <w:pPr>
              <w:jc w:val="both"/>
            </w:pPr>
            <w:r>
              <w:rPr>
                <w:b/>
              </w:rPr>
              <w:t>doporučený ročník / semestr</w:t>
            </w:r>
          </w:p>
        </w:tc>
        <w:tc>
          <w:tcPr>
            <w:tcW w:w="668" w:type="dxa"/>
          </w:tcPr>
          <w:p w14:paraId="069CE359" w14:textId="77777777" w:rsidR="00F2780F" w:rsidRDefault="00F2780F" w:rsidP="00F2780F">
            <w:pPr>
              <w:jc w:val="both"/>
            </w:pPr>
            <w:r>
              <w:t>1/L</w:t>
            </w:r>
          </w:p>
        </w:tc>
      </w:tr>
      <w:tr w:rsidR="00F2780F" w14:paraId="19C288A0" w14:textId="77777777" w:rsidTr="00F2780F">
        <w:tc>
          <w:tcPr>
            <w:tcW w:w="3086" w:type="dxa"/>
            <w:shd w:val="clear" w:color="auto" w:fill="F7CAAC"/>
          </w:tcPr>
          <w:p w14:paraId="34BEDFB9" w14:textId="77777777" w:rsidR="00F2780F" w:rsidRDefault="00F2780F" w:rsidP="00F2780F">
            <w:pPr>
              <w:jc w:val="both"/>
              <w:rPr>
                <w:b/>
              </w:rPr>
            </w:pPr>
            <w:r>
              <w:rPr>
                <w:b/>
              </w:rPr>
              <w:t>Rozsah studijního předmětu</w:t>
            </w:r>
          </w:p>
        </w:tc>
        <w:tc>
          <w:tcPr>
            <w:tcW w:w="1701" w:type="dxa"/>
            <w:gridSpan w:val="2"/>
          </w:tcPr>
          <w:p w14:paraId="19998CD5" w14:textId="77777777" w:rsidR="00F2780F" w:rsidRDefault="00F2780F" w:rsidP="00F2780F">
            <w:pPr>
              <w:jc w:val="both"/>
            </w:pPr>
            <w:r>
              <w:t>20p</w:t>
            </w:r>
          </w:p>
        </w:tc>
        <w:tc>
          <w:tcPr>
            <w:tcW w:w="889" w:type="dxa"/>
            <w:shd w:val="clear" w:color="auto" w:fill="F7CAAC"/>
          </w:tcPr>
          <w:p w14:paraId="32BC8BF0" w14:textId="77777777" w:rsidR="00F2780F" w:rsidRDefault="00F2780F" w:rsidP="00F2780F">
            <w:pPr>
              <w:jc w:val="both"/>
              <w:rPr>
                <w:b/>
              </w:rPr>
            </w:pPr>
            <w:r>
              <w:rPr>
                <w:b/>
              </w:rPr>
              <w:t xml:space="preserve">hod. </w:t>
            </w:r>
          </w:p>
        </w:tc>
        <w:tc>
          <w:tcPr>
            <w:tcW w:w="816" w:type="dxa"/>
          </w:tcPr>
          <w:p w14:paraId="065157BF" w14:textId="77777777" w:rsidR="00F2780F" w:rsidRDefault="00F2780F" w:rsidP="00F2780F">
            <w:pPr>
              <w:jc w:val="both"/>
            </w:pPr>
            <w:r>
              <w:t>20</w:t>
            </w:r>
          </w:p>
        </w:tc>
        <w:tc>
          <w:tcPr>
            <w:tcW w:w="2156" w:type="dxa"/>
            <w:shd w:val="clear" w:color="auto" w:fill="F7CAAC"/>
          </w:tcPr>
          <w:p w14:paraId="79A000E4" w14:textId="77777777" w:rsidR="00F2780F" w:rsidRDefault="00F2780F" w:rsidP="00F2780F">
            <w:pPr>
              <w:jc w:val="both"/>
              <w:rPr>
                <w:b/>
              </w:rPr>
            </w:pPr>
            <w:r>
              <w:rPr>
                <w:b/>
              </w:rPr>
              <w:t>kreditů</w:t>
            </w:r>
          </w:p>
        </w:tc>
        <w:tc>
          <w:tcPr>
            <w:tcW w:w="1207" w:type="dxa"/>
            <w:gridSpan w:val="2"/>
          </w:tcPr>
          <w:p w14:paraId="0A4F281D" w14:textId="77777777" w:rsidR="00F2780F" w:rsidRDefault="00F2780F" w:rsidP="00F2780F">
            <w:pPr>
              <w:jc w:val="both"/>
            </w:pPr>
          </w:p>
        </w:tc>
      </w:tr>
      <w:tr w:rsidR="00F2780F" w14:paraId="07C5D8D8" w14:textId="77777777" w:rsidTr="00F2780F">
        <w:tc>
          <w:tcPr>
            <w:tcW w:w="3086" w:type="dxa"/>
            <w:shd w:val="clear" w:color="auto" w:fill="F7CAAC"/>
          </w:tcPr>
          <w:p w14:paraId="57001C6B" w14:textId="77777777" w:rsidR="00F2780F" w:rsidRDefault="00F2780F" w:rsidP="00F2780F">
            <w:pPr>
              <w:jc w:val="both"/>
              <w:rPr>
                <w:b/>
                <w:sz w:val="22"/>
              </w:rPr>
            </w:pPr>
            <w:r>
              <w:rPr>
                <w:b/>
              </w:rPr>
              <w:t>Prerekvizity, korekvizity, ekvivalence</w:t>
            </w:r>
          </w:p>
        </w:tc>
        <w:tc>
          <w:tcPr>
            <w:tcW w:w="6769" w:type="dxa"/>
            <w:gridSpan w:val="7"/>
          </w:tcPr>
          <w:p w14:paraId="3A4F1AD9" w14:textId="77777777" w:rsidR="00F2780F" w:rsidRDefault="00F2780F" w:rsidP="00F2780F">
            <w:pPr>
              <w:jc w:val="both"/>
            </w:pPr>
          </w:p>
        </w:tc>
      </w:tr>
      <w:tr w:rsidR="00F2780F" w14:paraId="2931D0FD" w14:textId="77777777" w:rsidTr="00F2780F">
        <w:tc>
          <w:tcPr>
            <w:tcW w:w="3086" w:type="dxa"/>
            <w:shd w:val="clear" w:color="auto" w:fill="F7CAAC"/>
          </w:tcPr>
          <w:p w14:paraId="4C1C7A0F" w14:textId="77777777" w:rsidR="00F2780F" w:rsidRDefault="00F2780F" w:rsidP="00F2780F">
            <w:pPr>
              <w:jc w:val="both"/>
              <w:rPr>
                <w:b/>
              </w:rPr>
            </w:pPr>
            <w:r>
              <w:rPr>
                <w:b/>
              </w:rPr>
              <w:t>Způsob ověření studijních výsledků</w:t>
            </w:r>
          </w:p>
        </w:tc>
        <w:tc>
          <w:tcPr>
            <w:tcW w:w="3406" w:type="dxa"/>
            <w:gridSpan w:val="4"/>
          </w:tcPr>
          <w:p w14:paraId="7B837600" w14:textId="77777777" w:rsidR="00F2780F" w:rsidRDefault="00387122" w:rsidP="00F2780F">
            <w:pPr>
              <w:jc w:val="both"/>
            </w:pPr>
            <w:r w:rsidRPr="008A2294">
              <w:t>Ústní zkouška s obhajobou seminárního projektu</w:t>
            </w:r>
          </w:p>
        </w:tc>
        <w:tc>
          <w:tcPr>
            <w:tcW w:w="2156" w:type="dxa"/>
            <w:shd w:val="clear" w:color="auto" w:fill="F7CAAC"/>
          </w:tcPr>
          <w:p w14:paraId="7D52D50F" w14:textId="77777777" w:rsidR="00F2780F" w:rsidRDefault="00F2780F" w:rsidP="00F2780F">
            <w:pPr>
              <w:jc w:val="both"/>
              <w:rPr>
                <w:b/>
              </w:rPr>
            </w:pPr>
            <w:r>
              <w:rPr>
                <w:b/>
              </w:rPr>
              <w:t>Forma výuky</w:t>
            </w:r>
          </w:p>
        </w:tc>
        <w:tc>
          <w:tcPr>
            <w:tcW w:w="1207" w:type="dxa"/>
            <w:gridSpan w:val="2"/>
          </w:tcPr>
          <w:p w14:paraId="6DC4926A" w14:textId="77777777" w:rsidR="00F2780F" w:rsidRDefault="00F2780F" w:rsidP="00F2780F">
            <w:pPr>
              <w:jc w:val="both"/>
            </w:pPr>
            <w:r>
              <w:t>přednáška</w:t>
            </w:r>
          </w:p>
        </w:tc>
      </w:tr>
      <w:tr w:rsidR="00387122" w14:paraId="26F1E5A2" w14:textId="77777777" w:rsidTr="00F2780F">
        <w:tc>
          <w:tcPr>
            <w:tcW w:w="3086" w:type="dxa"/>
            <w:shd w:val="clear" w:color="auto" w:fill="F7CAAC"/>
          </w:tcPr>
          <w:p w14:paraId="772B43B6" w14:textId="77777777" w:rsidR="00387122" w:rsidRDefault="00387122" w:rsidP="00387122">
            <w:pPr>
              <w:jc w:val="both"/>
              <w:rPr>
                <w:b/>
              </w:rPr>
            </w:pPr>
            <w:r>
              <w:rPr>
                <w:b/>
              </w:rPr>
              <w:t>Forma způsobu ověření studijních výsledků a další požadavky na studenta</w:t>
            </w:r>
          </w:p>
        </w:tc>
        <w:tc>
          <w:tcPr>
            <w:tcW w:w="6769" w:type="dxa"/>
            <w:gridSpan w:val="7"/>
            <w:tcBorders>
              <w:bottom w:val="nil"/>
            </w:tcBorders>
          </w:tcPr>
          <w:p w14:paraId="51D19A19" w14:textId="77777777" w:rsidR="00387122" w:rsidRPr="008A2294" w:rsidRDefault="00387122" w:rsidP="00387122">
            <w:pPr>
              <w:jc w:val="both"/>
            </w:pPr>
            <w:r w:rsidRPr="008A2294">
              <w:t>Způsob zakončení předmětu: zkouška</w:t>
            </w:r>
          </w:p>
          <w:p w14:paraId="71118A05" w14:textId="77777777" w:rsidR="00387122" w:rsidRPr="008A2294" w:rsidRDefault="00387122" w:rsidP="00387122">
            <w:pPr>
              <w:jc w:val="both"/>
            </w:pPr>
            <w:r w:rsidRPr="008A2294">
              <w:t>Požadavky ke zkoušce: (a) účast na přednáškách; (b) vypracování, prezentace a obhájení seminárního projektu; (c) zodpovězení otázek souvisejících se seminárním projektem a s tematickými částmi předmětu Management.</w:t>
            </w:r>
          </w:p>
          <w:p w14:paraId="48E8D2F5" w14:textId="77777777" w:rsidR="00387122" w:rsidRDefault="00387122" w:rsidP="00387122">
            <w:pPr>
              <w:jc w:val="both"/>
            </w:pPr>
            <w:r w:rsidRPr="008A2294">
              <w:t>Téma seminárního projektu navrhuje doktorand tak, aby navazovalo na téma doktorské disertační práce a na předmět Management. V úvodu projektu doktorand zdůvodní zvolené téma a jeho návaznost na předmět Management. Rozsah projektu je 10 až 15 stran. Zpracovaný projekt předloží doktorand ve dvou exemplářích na Referát vědy a výzkumu, nejpozději 3 týdny před termínem zkoušky. Termín zkoušky stanoví garant předmětu ve spolupráci se zkoušejícími a oddělením vědy a výzkumu FaME.</w:t>
            </w:r>
          </w:p>
        </w:tc>
      </w:tr>
      <w:tr w:rsidR="00387122" w14:paraId="7F0E68B8" w14:textId="77777777" w:rsidTr="00F2780F">
        <w:trPr>
          <w:trHeight w:val="56"/>
        </w:trPr>
        <w:tc>
          <w:tcPr>
            <w:tcW w:w="9855" w:type="dxa"/>
            <w:gridSpan w:val="8"/>
            <w:tcBorders>
              <w:top w:val="nil"/>
            </w:tcBorders>
          </w:tcPr>
          <w:p w14:paraId="29034F85" w14:textId="77777777" w:rsidR="00387122" w:rsidRDefault="00387122" w:rsidP="00387122">
            <w:pPr>
              <w:jc w:val="both"/>
            </w:pPr>
          </w:p>
        </w:tc>
      </w:tr>
      <w:tr w:rsidR="00387122" w14:paraId="584FD180" w14:textId="77777777" w:rsidTr="00F2780F">
        <w:trPr>
          <w:trHeight w:val="197"/>
        </w:trPr>
        <w:tc>
          <w:tcPr>
            <w:tcW w:w="3086" w:type="dxa"/>
            <w:tcBorders>
              <w:top w:val="nil"/>
            </w:tcBorders>
            <w:shd w:val="clear" w:color="auto" w:fill="F7CAAC"/>
          </w:tcPr>
          <w:p w14:paraId="66D45F04" w14:textId="77777777" w:rsidR="00387122" w:rsidRDefault="00387122" w:rsidP="00387122">
            <w:pPr>
              <w:jc w:val="both"/>
              <w:rPr>
                <w:b/>
              </w:rPr>
            </w:pPr>
            <w:r>
              <w:rPr>
                <w:b/>
              </w:rPr>
              <w:t>Garant předmětu</w:t>
            </w:r>
          </w:p>
        </w:tc>
        <w:tc>
          <w:tcPr>
            <w:tcW w:w="6769" w:type="dxa"/>
            <w:gridSpan w:val="7"/>
            <w:tcBorders>
              <w:top w:val="nil"/>
            </w:tcBorders>
          </w:tcPr>
          <w:p w14:paraId="7C4E062C" w14:textId="77777777" w:rsidR="00387122" w:rsidRDefault="00387122" w:rsidP="00387122">
            <w:pPr>
              <w:jc w:val="both"/>
            </w:pPr>
            <w:r>
              <w:t>doc. Ing. David Tuček, Ph.D.</w:t>
            </w:r>
          </w:p>
        </w:tc>
      </w:tr>
      <w:tr w:rsidR="00387122" w14:paraId="4AB1BCF0" w14:textId="77777777" w:rsidTr="00F2780F">
        <w:trPr>
          <w:trHeight w:val="243"/>
        </w:trPr>
        <w:tc>
          <w:tcPr>
            <w:tcW w:w="3086" w:type="dxa"/>
            <w:tcBorders>
              <w:top w:val="nil"/>
            </w:tcBorders>
            <w:shd w:val="clear" w:color="auto" w:fill="F7CAAC"/>
          </w:tcPr>
          <w:p w14:paraId="0924FDBC" w14:textId="77777777" w:rsidR="00387122" w:rsidRDefault="00387122" w:rsidP="00387122">
            <w:pPr>
              <w:jc w:val="both"/>
              <w:rPr>
                <w:b/>
              </w:rPr>
            </w:pPr>
            <w:r>
              <w:rPr>
                <w:b/>
              </w:rPr>
              <w:t>Zapojení garanta do výuky předmětu</w:t>
            </w:r>
          </w:p>
        </w:tc>
        <w:tc>
          <w:tcPr>
            <w:tcW w:w="6769" w:type="dxa"/>
            <w:gridSpan w:val="7"/>
            <w:tcBorders>
              <w:top w:val="nil"/>
            </w:tcBorders>
          </w:tcPr>
          <w:p w14:paraId="6B26CDCA" w14:textId="77777777" w:rsidR="00387122" w:rsidRDefault="00387122" w:rsidP="00387122">
            <w:pPr>
              <w:jc w:val="both"/>
            </w:pPr>
            <w:r w:rsidRPr="008A2294">
              <w:t>Garant předmětu se zapojuje do výuky v rámci přednášek v rozsahu 60 %.</w:t>
            </w:r>
          </w:p>
        </w:tc>
      </w:tr>
      <w:tr w:rsidR="00387122" w14:paraId="6BE4A9F5" w14:textId="77777777" w:rsidTr="00F2780F">
        <w:tc>
          <w:tcPr>
            <w:tcW w:w="3086" w:type="dxa"/>
            <w:shd w:val="clear" w:color="auto" w:fill="F7CAAC"/>
          </w:tcPr>
          <w:p w14:paraId="1FAA1516" w14:textId="77777777" w:rsidR="00387122" w:rsidRDefault="00387122" w:rsidP="00387122">
            <w:pPr>
              <w:jc w:val="both"/>
              <w:rPr>
                <w:b/>
              </w:rPr>
            </w:pPr>
            <w:r>
              <w:rPr>
                <w:b/>
              </w:rPr>
              <w:t>Vyučující</w:t>
            </w:r>
          </w:p>
        </w:tc>
        <w:tc>
          <w:tcPr>
            <w:tcW w:w="6769" w:type="dxa"/>
            <w:gridSpan w:val="7"/>
            <w:tcBorders>
              <w:bottom w:val="nil"/>
            </w:tcBorders>
          </w:tcPr>
          <w:p w14:paraId="5AF7B4EC" w14:textId="6E52B310" w:rsidR="00387122" w:rsidRDefault="00387122" w:rsidP="00F1787F">
            <w:pPr>
              <w:jc w:val="both"/>
            </w:pPr>
            <w:r w:rsidRPr="008A2294">
              <w:t>doc. Ing. David Tuček, Ph.D. – přednášky (60 %)</w:t>
            </w:r>
            <w:r>
              <w:t xml:space="preserve">, </w:t>
            </w:r>
            <w:r w:rsidRPr="008A2294">
              <w:t>doc. PhDr. Ing. Aleš Gregar, CSc. – přednášky (10 %)</w:t>
            </w:r>
            <w:r>
              <w:t xml:space="preserve">, </w:t>
            </w:r>
            <w:del w:id="101" w:author="Pavla Trefilová" w:date="2019-09-05T10:54:00Z">
              <w:r w:rsidDel="00F1787F">
                <w:delText>doc</w:delText>
              </w:r>
            </w:del>
            <w:ins w:id="102" w:author="Pavla Trefilová" w:date="2019-09-05T10:54:00Z">
              <w:r w:rsidR="00F1787F">
                <w:t>prof</w:t>
              </w:r>
            </w:ins>
            <w:r>
              <w:t>. Ing. Rastislav Rajnoha, Ph</w:t>
            </w:r>
            <w:r w:rsidRPr="008A2294">
              <w:t>D. – přednášky (10 %)</w:t>
            </w:r>
            <w:r>
              <w:t xml:space="preserve">, </w:t>
            </w:r>
            <w:del w:id="103" w:author="Pavla Trefilová" w:date="2019-09-05T10:54:00Z">
              <w:r w:rsidRPr="008A2294" w:rsidDel="00F1787F">
                <w:delText>doc</w:delText>
              </w:r>
            </w:del>
            <w:ins w:id="104" w:author="Pavla Trefilová" w:date="2019-09-05T10:54:00Z">
              <w:r w:rsidR="00F1787F">
                <w:t>prof</w:t>
              </w:r>
            </w:ins>
            <w:r w:rsidRPr="008A2294">
              <w:t>. Ing. Boris Popesko, Ph.D. – přednášky (10 %)</w:t>
            </w:r>
            <w:r>
              <w:t xml:space="preserve">, </w:t>
            </w:r>
            <w:r w:rsidRPr="008A2294">
              <w:t>doc. Ing. Beáta Gavurová, PhD. MBA – přednášky (10 %)</w:t>
            </w:r>
          </w:p>
        </w:tc>
      </w:tr>
      <w:tr w:rsidR="00387122" w14:paraId="79AAA572" w14:textId="77777777" w:rsidTr="00F2780F">
        <w:trPr>
          <w:trHeight w:val="100"/>
        </w:trPr>
        <w:tc>
          <w:tcPr>
            <w:tcW w:w="9855" w:type="dxa"/>
            <w:gridSpan w:val="8"/>
            <w:tcBorders>
              <w:top w:val="nil"/>
            </w:tcBorders>
          </w:tcPr>
          <w:p w14:paraId="3E590F3E" w14:textId="77777777" w:rsidR="00387122" w:rsidRDefault="00387122" w:rsidP="00387122">
            <w:pPr>
              <w:jc w:val="both"/>
            </w:pPr>
          </w:p>
        </w:tc>
      </w:tr>
      <w:tr w:rsidR="00387122" w14:paraId="067A7E48" w14:textId="77777777" w:rsidTr="00F2780F">
        <w:tc>
          <w:tcPr>
            <w:tcW w:w="3086" w:type="dxa"/>
            <w:shd w:val="clear" w:color="auto" w:fill="F7CAAC"/>
          </w:tcPr>
          <w:p w14:paraId="229A0425" w14:textId="77777777" w:rsidR="00387122" w:rsidRDefault="00387122" w:rsidP="00387122">
            <w:pPr>
              <w:jc w:val="both"/>
              <w:rPr>
                <w:b/>
              </w:rPr>
            </w:pPr>
            <w:r>
              <w:rPr>
                <w:b/>
              </w:rPr>
              <w:t>Stručná anotace předmětu</w:t>
            </w:r>
          </w:p>
        </w:tc>
        <w:tc>
          <w:tcPr>
            <w:tcW w:w="6769" w:type="dxa"/>
            <w:gridSpan w:val="7"/>
            <w:tcBorders>
              <w:bottom w:val="nil"/>
            </w:tcBorders>
          </w:tcPr>
          <w:p w14:paraId="099DD17E" w14:textId="77777777" w:rsidR="00387122" w:rsidRDefault="00387122" w:rsidP="00387122">
            <w:pPr>
              <w:jc w:val="both"/>
            </w:pPr>
          </w:p>
        </w:tc>
      </w:tr>
      <w:tr w:rsidR="00387122" w14:paraId="67180323" w14:textId="77777777" w:rsidTr="00387122">
        <w:trPr>
          <w:trHeight w:val="1686"/>
        </w:trPr>
        <w:tc>
          <w:tcPr>
            <w:tcW w:w="9855" w:type="dxa"/>
            <w:gridSpan w:val="8"/>
            <w:tcBorders>
              <w:top w:val="nil"/>
              <w:bottom w:val="single" w:sz="12" w:space="0" w:color="auto"/>
            </w:tcBorders>
          </w:tcPr>
          <w:p w14:paraId="244B49C7" w14:textId="77777777" w:rsidR="00387122" w:rsidRPr="008A2294" w:rsidRDefault="00387122" w:rsidP="00387122">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775A24EA" w14:textId="77777777" w:rsidR="00387122" w:rsidRPr="008A2294" w:rsidRDefault="00387122" w:rsidP="00387122">
            <w:pPr>
              <w:jc w:val="both"/>
            </w:pPr>
            <w:r w:rsidRPr="008A2294">
              <w:t>Obsahová anotace části Lidské zdroje v managementu:</w:t>
            </w:r>
          </w:p>
          <w:p w14:paraId="58472C1A"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3D73CE77"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Vymezení personálního managementu v řízení moderního podniku, transakční a transformační rovina řízení. </w:t>
            </w:r>
          </w:p>
          <w:p w14:paraId="1EC49016"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Řízení lidských zdrojů jako součást strategické úrovně řízení podniku.</w:t>
            </w:r>
          </w:p>
          <w:p w14:paraId="75D8623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Manažerské pojetí personálního řízení, základní nástroje manažerského personálního řízení.</w:t>
            </w:r>
          </w:p>
          <w:p w14:paraId="093C1FF0"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Směry pokročilého personálního řízení: talent management, diversity management, age management, knowledge management, Industry 4.0.</w:t>
            </w:r>
          </w:p>
          <w:p w14:paraId="62A1F2C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Personální řízení a rozvoj podnikové kultury v řízení moderního podniku.</w:t>
            </w:r>
          </w:p>
          <w:p w14:paraId="79EADBA2" w14:textId="77777777" w:rsidR="00387122" w:rsidRPr="008A2294" w:rsidRDefault="00387122" w:rsidP="007D1F4D">
            <w:pPr>
              <w:pStyle w:val="Odstavecseseznamem"/>
              <w:numPr>
                <w:ilvl w:val="0"/>
                <w:numId w:val="31"/>
              </w:numPr>
              <w:jc w:val="both"/>
              <w:rPr>
                <w:rFonts w:eastAsiaTheme="minorHAnsi"/>
                <w:color w:val="000000"/>
                <w:lang w:eastAsia="en-US"/>
              </w:rPr>
            </w:pPr>
            <w:r w:rsidRPr="008A2294">
              <w:t>Sociální rozvoj podniku, rozvoj pracovních vztahů, sociálně zodpovědné řízení (SRM, CSR). </w:t>
            </w:r>
          </w:p>
          <w:p w14:paraId="41F8C9EA" w14:textId="77777777" w:rsidR="00387122" w:rsidRPr="008A2294" w:rsidRDefault="00387122" w:rsidP="00387122">
            <w:pPr>
              <w:jc w:val="both"/>
            </w:pPr>
            <w:r w:rsidRPr="008A2294">
              <w:t>Obsahová anotace části Trendy v managementu:</w:t>
            </w:r>
          </w:p>
          <w:p w14:paraId="0066FDCA" w14:textId="77777777" w:rsidR="00387122" w:rsidRPr="008A2294" w:rsidRDefault="00387122" w:rsidP="007D1F4D">
            <w:pPr>
              <w:pStyle w:val="Odstavecseseznamem"/>
              <w:numPr>
                <w:ilvl w:val="0"/>
                <w:numId w:val="31"/>
              </w:numPr>
              <w:jc w:val="both"/>
            </w:pPr>
            <w:r w:rsidRPr="008A2294">
              <w:t>Od operativního ke strategickému plánování a řízení v podnicích a nadnárodních společnostech.</w:t>
            </w:r>
          </w:p>
          <w:p w14:paraId="0A22D174" w14:textId="77777777" w:rsidR="00387122" w:rsidRPr="008A2294" w:rsidRDefault="00387122" w:rsidP="007D1F4D">
            <w:pPr>
              <w:pStyle w:val="Odstavecseseznamem"/>
              <w:numPr>
                <w:ilvl w:val="0"/>
                <w:numId w:val="31"/>
              </w:numPr>
              <w:jc w:val="both"/>
            </w:pPr>
            <w:r w:rsidRPr="008A2294">
              <w:t>Strategické řízení podniku a jeho výkonnosti jako systém plánování a řízení na bázi pokročilého Balanced Scorecard (BSC).</w:t>
            </w:r>
          </w:p>
          <w:p w14:paraId="74CA02EA" w14:textId="77777777" w:rsidR="00387122" w:rsidRPr="008A2294" w:rsidRDefault="00387122" w:rsidP="007D1F4D">
            <w:pPr>
              <w:pStyle w:val="Odstavecseseznamem"/>
              <w:numPr>
                <w:ilvl w:val="0"/>
                <w:numId w:val="31"/>
              </w:numPr>
              <w:jc w:val="both"/>
            </w:pPr>
            <w:r w:rsidRPr="008A2294">
              <w:t>Strategické řízení podnikové výkonnosti v kontextu globalizace, digitalizace a trvalé udržitelnosti.</w:t>
            </w:r>
          </w:p>
          <w:p w14:paraId="04DEC6EF" w14:textId="77777777" w:rsidR="00387122" w:rsidRPr="008A2294" w:rsidRDefault="00387122" w:rsidP="007D1F4D">
            <w:pPr>
              <w:pStyle w:val="Odstavecseseznamem"/>
              <w:numPr>
                <w:ilvl w:val="0"/>
                <w:numId w:val="31"/>
              </w:numPr>
              <w:jc w:val="both"/>
            </w:pPr>
            <w:r w:rsidRPr="008A2294">
              <w:t>Strategické řízení podniku v kontextu koncepce sociálně zodpovědného řízení CSR – ekonomické, sociální a environmentální aspekty podnikání.</w:t>
            </w:r>
          </w:p>
          <w:p w14:paraId="718273CC" w14:textId="77777777" w:rsidR="00387122" w:rsidRPr="008A2294" w:rsidRDefault="00387122" w:rsidP="007D1F4D">
            <w:pPr>
              <w:pStyle w:val="Odstavecseseznamem"/>
              <w:numPr>
                <w:ilvl w:val="0"/>
                <w:numId w:val="31"/>
              </w:numPr>
              <w:jc w:val="both"/>
            </w:pPr>
            <w:r w:rsidRPr="008A2294">
              <w:t>Moderní metody a koncepce řízení a rozsah jejího využívaní v podnikatelských subjektech doma a ve světě.</w:t>
            </w:r>
          </w:p>
          <w:p w14:paraId="34A1430F" w14:textId="77777777" w:rsidR="00387122" w:rsidRPr="008A2294" w:rsidRDefault="00387122" w:rsidP="007D1F4D">
            <w:pPr>
              <w:pStyle w:val="Odstavecseseznamem"/>
              <w:numPr>
                <w:ilvl w:val="0"/>
                <w:numId w:val="31"/>
              </w:numPr>
              <w:jc w:val="both"/>
            </w:pPr>
            <w:r w:rsidRPr="008A2294">
              <w:t>Metody a koncepce řízení a jejích vliv na výkonnost podniku a jeho procesů: řízení dle KPI a koncepce řízení na bázi operativního a strategického controllingu.</w:t>
            </w:r>
          </w:p>
          <w:p w14:paraId="29966A4C" w14:textId="77777777" w:rsidR="00387122" w:rsidRPr="008A2294" w:rsidRDefault="00387122" w:rsidP="007D1F4D">
            <w:pPr>
              <w:pStyle w:val="Odstavecseseznamem"/>
              <w:numPr>
                <w:ilvl w:val="0"/>
                <w:numId w:val="31"/>
              </w:numPr>
              <w:jc w:val="both"/>
            </w:pPr>
            <w:r w:rsidRPr="008A2294">
              <w:t>Manažerská a exekutivní informační podpora strategickému řízení podniku na bázi znalostního informačního systému Business Intelligence a Data mining.</w:t>
            </w:r>
          </w:p>
          <w:p w14:paraId="0A78A2E8" w14:textId="77777777" w:rsidR="00387122" w:rsidRPr="008A2294" w:rsidRDefault="00387122" w:rsidP="00387122">
            <w:pPr>
              <w:jc w:val="both"/>
            </w:pPr>
            <w:r w:rsidRPr="008A2294">
              <w:t>Obsahová anotace části Specifické formy managementu:</w:t>
            </w:r>
          </w:p>
          <w:p w14:paraId="510E41B9" w14:textId="77777777" w:rsidR="00387122" w:rsidRPr="008A2294" w:rsidRDefault="00387122" w:rsidP="007D1F4D">
            <w:pPr>
              <w:pStyle w:val="Odstavecseseznamem"/>
              <w:numPr>
                <w:ilvl w:val="0"/>
                <w:numId w:val="31"/>
              </w:numPr>
              <w:jc w:val="both"/>
            </w:pPr>
            <w:r w:rsidRPr="008A2294">
              <w:t xml:space="preserve">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i pro hodnocení nákladové náročnosti procesů a zvyšování jejich efektivnosti, trvalé </w:t>
            </w:r>
            <w:r w:rsidRPr="008A2294">
              <w:lastRenderedPageBreak/>
              <w:t>zlepšovaní procesů a měření jejich výkonnosti a oblast informační technologie na podporu procesů ad. Dále i ve vazbě na řízení kvality v rámci nástrojů pro řízení kvality i QMS bez ohledu na tržní lokality či segmenty.</w:t>
            </w:r>
          </w:p>
          <w:p w14:paraId="2AFC2CD3" w14:textId="77777777" w:rsidR="00387122" w:rsidRPr="008A2294" w:rsidRDefault="00387122" w:rsidP="00387122">
            <w:pPr>
              <w:jc w:val="both"/>
            </w:pPr>
            <w:r w:rsidRPr="008A2294">
              <w:t>Obsahová anotace části Kvalitativní výzkum v managementu:</w:t>
            </w:r>
          </w:p>
          <w:p w14:paraId="27507398" w14:textId="77777777" w:rsidR="00387122" w:rsidRPr="008A2294" w:rsidRDefault="00387122" w:rsidP="007D1F4D">
            <w:pPr>
              <w:pStyle w:val="Odstavecseseznamem"/>
              <w:numPr>
                <w:ilvl w:val="0"/>
                <w:numId w:val="31"/>
              </w:numPr>
              <w:jc w:val="both"/>
            </w:pPr>
            <w:r w:rsidRPr="008A2294">
              <w:t>Cíle a výstupy výzkumu v oblasti managementu.</w:t>
            </w:r>
          </w:p>
          <w:p w14:paraId="546F58FF" w14:textId="77777777" w:rsidR="00387122" w:rsidRPr="008A2294" w:rsidRDefault="00387122" w:rsidP="007D1F4D">
            <w:pPr>
              <w:pStyle w:val="Odstavecseseznamem"/>
              <w:numPr>
                <w:ilvl w:val="0"/>
                <w:numId w:val="31"/>
              </w:numPr>
              <w:jc w:val="both"/>
            </w:pPr>
            <w:r w:rsidRPr="008A2294">
              <w:t>Design kvalitativního výzkumu.</w:t>
            </w:r>
          </w:p>
          <w:p w14:paraId="4EB6131D" w14:textId="77777777" w:rsidR="00387122" w:rsidRPr="008A2294" w:rsidRDefault="00387122" w:rsidP="007D1F4D">
            <w:pPr>
              <w:pStyle w:val="Odstavecseseznamem"/>
              <w:numPr>
                <w:ilvl w:val="0"/>
                <w:numId w:val="31"/>
              </w:numPr>
              <w:jc w:val="both"/>
            </w:pPr>
            <w:r w:rsidRPr="008A2294">
              <w:t>Sběr dat v kvalitativním výzkumu.</w:t>
            </w:r>
          </w:p>
          <w:p w14:paraId="3A082FA1" w14:textId="77777777" w:rsidR="00387122" w:rsidRPr="00387122" w:rsidRDefault="00387122" w:rsidP="00387122">
            <w:pPr>
              <w:spacing w:line="259" w:lineRule="auto"/>
              <w:jc w:val="both"/>
              <w:rPr>
                <w:rFonts w:cstheme="minorHAnsi"/>
              </w:rPr>
            </w:pPr>
            <w:r w:rsidRPr="008A2294">
              <w:t>Analýza a prezentace kvalitativních dat v managementu.</w:t>
            </w:r>
          </w:p>
        </w:tc>
      </w:tr>
      <w:tr w:rsidR="00387122" w14:paraId="4FC082AA" w14:textId="77777777" w:rsidTr="00F2780F">
        <w:trPr>
          <w:trHeight w:val="265"/>
        </w:trPr>
        <w:tc>
          <w:tcPr>
            <w:tcW w:w="3653" w:type="dxa"/>
            <w:gridSpan w:val="2"/>
            <w:tcBorders>
              <w:top w:val="nil"/>
            </w:tcBorders>
            <w:shd w:val="clear" w:color="auto" w:fill="F7CAAC"/>
          </w:tcPr>
          <w:p w14:paraId="1F3D32C7" w14:textId="77777777" w:rsidR="00387122" w:rsidRDefault="00387122" w:rsidP="00387122">
            <w:pPr>
              <w:jc w:val="both"/>
            </w:pPr>
            <w:r>
              <w:rPr>
                <w:b/>
              </w:rPr>
              <w:lastRenderedPageBreak/>
              <w:t>Studijní literatura a studijní pomůcky</w:t>
            </w:r>
          </w:p>
        </w:tc>
        <w:tc>
          <w:tcPr>
            <w:tcW w:w="6202" w:type="dxa"/>
            <w:gridSpan w:val="6"/>
            <w:tcBorders>
              <w:top w:val="nil"/>
              <w:bottom w:val="nil"/>
            </w:tcBorders>
          </w:tcPr>
          <w:p w14:paraId="09D1C6B3" w14:textId="77777777" w:rsidR="00387122" w:rsidRPr="002658B2" w:rsidRDefault="00387122" w:rsidP="00387122">
            <w:pPr>
              <w:jc w:val="both"/>
              <w:rPr>
                <w:b/>
              </w:rPr>
            </w:pPr>
          </w:p>
        </w:tc>
      </w:tr>
      <w:tr w:rsidR="00387122" w14:paraId="4039F667" w14:textId="77777777" w:rsidTr="00F2780F">
        <w:trPr>
          <w:trHeight w:val="1497"/>
        </w:trPr>
        <w:tc>
          <w:tcPr>
            <w:tcW w:w="9855" w:type="dxa"/>
            <w:gridSpan w:val="8"/>
            <w:tcBorders>
              <w:top w:val="nil"/>
            </w:tcBorders>
          </w:tcPr>
          <w:p w14:paraId="27619218" w14:textId="77777777" w:rsidR="00387122" w:rsidRPr="008A2294" w:rsidRDefault="00387122" w:rsidP="00387122">
            <w:pPr>
              <w:jc w:val="both"/>
              <w:rPr>
                <w:b/>
              </w:rPr>
            </w:pPr>
            <w:r w:rsidRPr="008A2294">
              <w:rPr>
                <w:b/>
              </w:rPr>
              <w:t>Povinná literatura</w:t>
            </w:r>
          </w:p>
          <w:p w14:paraId="652E707E" w14:textId="77777777" w:rsidR="00387122" w:rsidRPr="008A2294" w:rsidRDefault="00387122" w:rsidP="00387122">
            <w:pPr>
              <w:jc w:val="both"/>
            </w:pPr>
            <w:r w:rsidRPr="008A2294">
              <w:t>ARMSTRONG, M. </w:t>
            </w:r>
            <w:r w:rsidRPr="008A2294">
              <w:rPr>
                <w:i/>
              </w:rPr>
              <w:t>Armstrong's handbook of strategic human resource management</w:t>
            </w:r>
            <w:r w:rsidRPr="008A2294">
              <w:t>. 6th ed. London: Kogan Page, 2016, 265 s. ISBN 978-0-7494-7682-3.</w:t>
            </w:r>
          </w:p>
          <w:p w14:paraId="419E8071" w14:textId="77777777" w:rsidR="00387122" w:rsidRPr="008A2294" w:rsidRDefault="00387122" w:rsidP="00387122">
            <w:pPr>
              <w:jc w:val="both"/>
            </w:pPr>
            <w:r w:rsidRPr="008A2294">
              <w:t xml:space="preserve">JESTON, J., NELIS, J. </w:t>
            </w:r>
            <w:r w:rsidRPr="008A2294">
              <w:rPr>
                <w:i/>
                <w:iCs/>
              </w:rPr>
              <w:t>Business process management: practical guidelines to successful implementations</w:t>
            </w:r>
            <w:r w:rsidRPr="008A2294">
              <w:t>. 3rd ed. London: Routledge, 2014, 652 s. ISBN 978-0-415-64176-0.</w:t>
            </w:r>
          </w:p>
          <w:p w14:paraId="78B253C0" w14:textId="77777777" w:rsidR="00387122" w:rsidRPr="008A2294" w:rsidRDefault="00387122" w:rsidP="00387122">
            <w:pPr>
              <w:jc w:val="both"/>
              <w:rPr>
                <w:lang w:val="en-US"/>
              </w:rPr>
            </w:pPr>
            <w:r w:rsidRPr="008A2294">
              <w:t>MERRIAM, S. B.</w:t>
            </w:r>
            <w:r>
              <w:t>,</w:t>
            </w:r>
            <w:r w:rsidRPr="008A2294">
              <w:t xml:space="preserve"> TISDELL, E. J. </w:t>
            </w:r>
            <w:r w:rsidRPr="008A2294">
              <w:rPr>
                <w:i/>
                <w:lang w:val="en-US"/>
              </w:rPr>
              <w:t>Qualitative Research: A Guide to Design and Implementation</w:t>
            </w:r>
            <w:r w:rsidRPr="008A2294">
              <w:t xml:space="preserve">. </w:t>
            </w:r>
            <w:r w:rsidRPr="008A2294">
              <w:rPr>
                <w:lang w:val="en-US"/>
              </w:rPr>
              <w:t>4th ed. San Francisco: Jossey-Bass, 2015, 368 s. ISBN 978-1-1190-0361-8.</w:t>
            </w:r>
          </w:p>
          <w:p w14:paraId="6C43F1BF" w14:textId="77777777" w:rsidR="00387122" w:rsidRPr="008A2294" w:rsidRDefault="00387122" w:rsidP="00387122">
            <w:pPr>
              <w:jc w:val="both"/>
            </w:pPr>
            <w:r w:rsidRPr="008A2294">
              <w:t xml:space="preserve">ROTHAERMEL, F. T. </w:t>
            </w:r>
            <w:r w:rsidRPr="008A2294">
              <w:rPr>
                <w:i/>
              </w:rPr>
              <w:t>Strategic management</w:t>
            </w:r>
            <w:r w:rsidRPr="008A2294">
              <w:t>. 1st ed. McGraw-Hill Education, 2017, 516 s. ISBN 978-1-259-4247-4.</w:t>
            </w:r>
          </w:p>
          <w:p w14:paraId="059E161D" w14:textId="77777777" w:rsidR="00387122" w:rsidRPr="008A2294" w:rsidRDefault="00387122" w:rsidP="00387122">
            <w:pPr>
              <w:spacing w:line="240" w:lineRule="atLeast"/>
              <w:jc w:val="both"/>
            </w:pPr>
            <w:r w:rsidRPr="008A2294">
              <w:t xml:space="preserve">VOM BROCKE, J., ROSEMANN, M. </w:t>
            </w:r>
            <w:r w:rsidRPr="008A2294">
              <w:rPr>
                <w:i/>
                <w:iCs/>
              </w:rPr>
              <w:t>Handbook on business process management</w:t>
            </w:r>
            <w:r w:rsidRPr="008A2294">
              <w:t>. 2nd ed. Berlin: Springer, 2015, 2 sv. ISBN 978-3-642-45099-0.</w:t>
            </w:r>
          </w:p>
          <w:p w14:paraId="1CC31567" w14:textId="77777777" w:rsidR="00387122" w:rsidRPr="008A2294" w:rsidRDefault="00387122" w:rsidP="00387122">
            <w:pPr>
              <w:jc w:val="both"/>
              <w:rPr>
                <w:b/>
              </w:rPr>
            </w:pPr>
            <w:r w:rsidRPr="008A2294">
              <w:rPr>
                <w:b/>
              </w:rPr>
              <w:t>Doporučená literatura</w:t>
            </w:r>
          </w:p>
          <w:p w14:paraId="0318D31C" w14:textId="77777777" w:rsidR="00387122" w:rsidRPr="008A2294" w:rsidRDefault="00387122" w:rsidP="00387122">
            <w:pPr>
              <w:jc w:val="both"/>
              <w:rPr>
                <w:lang w:val="en-US"/>
              </w:rPr>
            </w:pPr>
            <w:r w:rsidRPr="008A2294">
              <w:rPr>
                <w:lang w:val="en-US"/>
              </w:rPr>
              <w:t>CRESWELL, J. W.</w:t>
            </w:r>
            <w:r>
              <w:rPr>
                <w:lang w:val="en-US"/>
              </w:rPr>
              <w:t>,</w:t>
            </w:r>
            <w:r w:rsidRPr="008A2294">
              <w:rPr>
                <w:lang w:val="en-US"/>
              </w:rPr>
              <w:t xml:space="preserve"> POTH, CH. N. </w:t>
            </w:r>
            <w:r w:rsidRPr="008A2294">
              <w:rPr>
                <w:i/>
                <w:lang w:val="en-US"/>
              </w:rPr>
              <w:t>Qualitative Inquiry and Research Design: Choosing Among Five Approaches</w:t>
            </w:r>
            <w:r w:rsidRPr="008A2294">
              <w:rPr>
                <w:lang w:val="en-US"/>
              </w:rPr>
              <w:t>. 4th ed. SAGE Publications, 2018, 488 s. ISBN 978-1-5063-3020-4.</w:t>
            </w:r>
          </w:p>
          <w:p w14:paraId="6A677F9C" w14:textId="77777777" w:rsidR="00387122" w:rsidRPr="008A2294" w:rsidRDefault="00387122" w:rsidP="00387122">
            <w:pPr>
              <w:jc w:val="both"/>
              <w:rPr>
                <w:lang w:val="en-US"/>
              </w:rPr>
            </w:pPr>
            <w:r w:rsidRPr="008A2294">
              <w:rPr>
                <w:lang w:val="en-US"/>
              </w:rPr>
              <w:t xml:space="preserve">ELLET, W. </w:t>
            </w:r>
            <w:r w:rsidRPr="008A2294">
              <w:rPr>
                <w:i/>
                <w:lang w:val="en-US"/>
              </w:rPr>
              <w:t>Case Study Handbook: How to read, discuss, and write persuasively about cases</w:t>
            </w:r>
            <w:r w:rsidRPr="008A2294">
              <w:rPr>
                <w:lang w:val="en-US"/>
              </w:rPr>
              <w:t>. 1st ed. Harvard Business Press, 2007, 257 s. ISBN 978-1-4221-0158-2.</w:t>
            </w:r>
          </w:p>
          <w:p w14:paraId="1F97647C" w14:textId="77777777" w:rsidR="00387122" w:rsidRPr="00FD3280" w:rsidRDefault="00387122" w:rsidP="00387122">
            <w:r w:rsidRPr="00FD3280">
              <w:t>GARDNER,</w:t>
            </w:r>
            <w:r>
              <w:t xml:space="preserve"> </w:t>
            </w:r>
            <w:r w:rsidRPr="00FD3280">
              <w:t xml:space="preserve">K. </w:t>
            </w:r>
            <w:r w:rsidRPr="005340E6">
              <w:rPr>
                <w:i/>
              </w:rPr>
              <w:t>How to Successfully Implement Lean Six Sigma: The Lean Six Sigma Deployment Roadmap</w:t>
            </w:r>
            <w:r>
              <w:t>.</w:t>
            </w:r>
            <w:r w:rsidRPr="00FD3280">
              <w:t> Saline, MI: Pinnacle Press, 2013</w:t>
            </w:r>
            <w:r>
              <w:t>, 232 p.</w:t>
            </w:r>
          </w:p>
          <w:p w14:paraId="0DF6A73E" w14:textId="77777777" w:rsidR="00387122" w:rsidRPr="008A2294" w:rsidRDefault="00387122" w:rsidP="00387122">
            <w:pPr>
              <w:jc w:val="both"/>
            </w:pPr>
            <w:r w:rsidRPr="008A2294">
              <w:t xml:space="preserve">HILL, CH. W. L, JONES, G. R. </w:t>
            </w:r>
            <w:r w:rsidRPr="008A2294">
              <w:rPr>
                <w:i/>
              </w:rPr>
              <w:t>Strategic Management.</w:t>
            </w:r>
            <w:r w:rsidRPr="008A2294">
              <w:t xml:space="preserve"> 10 ed. South-Western Cengage Learning, 2017, 490 s. ISBN 978-1-111-82584-3.</w:t>
            </w:r>
          </w:p>
          <w:p w14:paraId="4A7A9FDC" w14:textId="77777777" w:rsidR="00387122" w:rsidRPr="008A2294" w:rsidRDefault="00387122" w:rsidP="00387122">
            <w:pPr>
              <w:jc w:val="both"/>
            </w:pPr>
            <w:r w:rsidRPr="008A2294">
              <w:t>LEONHARD, G. </w:t>
            </w:r>
            <w:r w:rsidRPr="008A2294">
              <w:rPr>
                <w:i/>
              </w:rPr>
              <w:t>Technology vs. Humanity</w:t>
            </w:r>
            <w:r w:rsidRPr="008A2294">
              <w:t>. 1st ed. Fast Future Publishing, 2016. ISBN 978-09-9329-582-9.</w:t>
            </w:r>
          </w:p>
          <w:p w14:paraId="5D538673" w14:textId="77777777" w:rsidR="00387122" w:rsidRPr="00FD3280" w:rsidRDefault="00387122" w:rsidP="00387122">
            <w:r w:rsidRPr="00FD3280">
              <w:rPr>
                <w:caps/>
              </w:rPr>
              <w:t>Oakland</w:t>
            </w:r>
            <w:r w:rsidRPr="00FD3280">
              <w:t xml:space="preserve">, J. S. </w:t>
            </w:r>
            <w:r w:rsidRPr="006B3DCD">
              <w:rPr>
                <w:i/>
              </w:rPr>
              <w:t>Total quality management and operational excellence: Text with cases</w:t>
            </w:r>
            <w:r w:rsidRPr="00FD3280">
              <w:t>. London: Routledge, Taylor &amp; Francis Group</w:t>
            </w:r>
            <w:r>
              <w:t xml:space="preserve">, 2014, 555 p. ISBN </w:t>
            </w:r>
            <w:r w:rsidRPr="00805F03">
              <w:t>978-0415635493</w:t>
            </w:r>
            <w:r>
              <w:t>.</w:t>
            </w:r>
          </w:p>
          <w:p w14:paraId="6859C736" w14:textId="77777777" w:rsidR="00387122" w:rsidRPr="008A2294" w:rsidRDefault="00387122" w:rsidP="00387122">
            <w:pPr>
              <w:jc w:val="both"/>
            </w:pPr>
            <w:r w:rsidRPr="008A2294">
              <w:t xml:space="preserve">PANAGACOS, T. </w:t>
            </w:r>
            <w:r w:rsidRPr="008A2294">
              <w:rPr>
                <w:i/>
                <w:iCs/>
              </w:rPr>
              <w:t>The ultimate guide to business process management: everything you need to know and how to apply it to your organization</w:t>
            </w:r>
            <w:r w:rsidRPr="008A2294">
              <w:t xml:space="preserve">. USA: CreateSpace Independent Publishing Platform, 2012, 177 s. ISBN 978-1-4774-8613-9. Dostupné také z: </w:t>
            </w:r>
            <w:hyperlink r:id="rId12" w:history="1">
              <w:r w:rsidRPr="008A2294">
                <w:rPr>
                  <w:rStyle w:val="Hypertextovodkaz"/>
                </w:rPr>
                <w:t>http://ultimateguidetobpm.com/</w:t>
              </w:r>
            </w:hyperlink>
          </w:p>
          <w:p w14:paraId="573C4FDD" w14:textId="77777777" w:rsidR="00387122" w:rsidRPr="008A2294" w:rsidRDefault="00387122" w:rsidP="00387122">
            <w:pPr>
              <w:jc w:val="both"/>
            </w:pPr>
            <w:r w:rsidRPr="008A2294">
              <w:t xml:space="preserve">SINUR, J., ODELL, J. J., FINGAR, P. </w:t>
            </w:r>
            <w:r w:rsidRPr="008A2294">
              <w:rPr>
                <w:i/>
                <w:iCs/>
              </w:rPr>
              <w:t>Business process management: the next wave : harnessing complexity with intelligent agents</w:t>
            </w:r>
            <w:r w:rsidRPr="008A2294">
              <w:t>. Tampa: Meghan-Kiffer Press, 2013, 276 s. ISBN 978-0-929652-22-1.</w:t>
            </w:r>
          </w:p>
          <w:p w14:paraId="3FD0A4AE" w14:textId="77777777" w:rsidR="00387122" w:rsidRPr="008A2294" w:rsidRDefault="00387122" w:rsidP="00387122">
            <w:pPr>
              <w:jc w:val="both"/>
            </w:pPr>
            <w:r w:rsidRPr="008A2294">
              <w:t xml:space="preserve">SUBRAMANIAN, S. P. </w:t>
            </w:r>
            <w:r w:rsidRPr="008A2294">
              <w:rPr>
                <w:i/>
                <w:iCs/>
              </w:rPr>
              <w:t>Transforming business with program management: integrating strategy, people, process, technology, structure, and measurement</w:t>
            </w:r>
            <w:r w:rsidRPr="008A2294">
              <w:t>. Boca Raton: CRC Press, Taylor &amp; Francis Group, 2015, 229 p. ISBN 978-1-4665-9099-1.</w:t>
            </w:r>
          </w:p>
          <w:p w14:paraId="424A876B" w14:textId="77777777" w:rsidR="00387122" w:rsidRDefault="00387122" w:rsidP="00387122">
            <w:pPr>
              <w:jc w:val="both"/>
            </w:pPr>
            <w:r w:rsidRPr="008A2294">
              <w:t>ULRICH, D. </w:t>
            </w:r>
            <w:r w:rsidRPr="008A2294">
              <w:rPr>
                <w:i/>
              </w:rPr>
              <w:t>HR from the outside in: six competencies for the future of human resources</w:t>
            </w:r>
            <w:r w:rsidRPr="008A2294">
              <w:t>. 1st ed. New York: McGraw-Hill, 2012, 318 s. ISBN 978-0-07-180266-6.</w:t>
            </w:r>
          </w:p>
        </w:tc>
      </w:tr>
      <w:tr w:rsidR="00387122" w14:paraId="68818A16" w14:textId="77777777" w:rsidTr="00F2780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AEA1CA" w14:textId="77777777" w:rsidR="00387122" w:rsidRDefault="00387122" w:rsidP="00387122">
            <w:pPr>
              <w:jc w:val="center"/>
              <w:rPr>
                <w:b/>
              </w:rPr>
            </w:pPr>
            <w:r>
              <w:rPr>
                <w:b/>
              </w:rPr>
              <w:t>Informace ke kombinované nebo distanční formě</w:t>
            </w:r>
          </w:p>
        </w:tc>
      </w:tr>
      <w:tr w:rsidR="00387122" w14:paraId="4F9430F0" w14:textId="77777777" w:rsidTr="00F2780F">
        <w:tc>
          <w:tcPr>
            <w:tcW w:w="4787" w:type="dxa"/>
            <w:gridSpan w:val="3"/>
            <w:tcBorders>
              <w:top w:val="single" w:sz="2" w:space="0" w:color="auto"/>
            </w:tcBorders>
            <w:shd w:val="clear" w:color="auto" w:fill="F7CAAC"/>
          </w:tcPr>
          <w:p w14:paraId="4C9B67AD" w14:textId="77777777" w:rsidR="00387122" w:rsidRDefault="00387122" w:rsidP="00387122">
            <w:pPr>
              <w:jc w:val="both"/>
            </w:pPr>
            <w:r>
              <w:rPr>
                <w:b/>
              </w:rPr>
              <w:t>Rozsah konzultací (soustředění)</w:t>
            </w:r>
          </w:p>
        </w:tc>
        <w:tc>
          <w:tcPr>
            <w:tcW w:w="889" w:type="dxa"/>
            <w:tcBorders>
              <w:top w:val="single" w:sz="2" w:space="0" w:color="auto"/>
            </w:tcBorders>
          </w:tcPr>
          <w:p w14:paraId="00E53117" w14:textId="77777777" w:rsidR="00387122" w:rsidRDefault="00387122" w:rsidP="00387122">
            <w:pPr>
              <w:jc w:val="both"/>
            </w:pPr>
            <w:r>
              <w:t>20</w:t>
            </w:r>
          </w:p>
        </w:tc>
        <w:tc>
          <w:tcPr>
            <w:tcW w:w="4179" w:type="dxa"/>
            <w:gridSpan w:val="4"/>
            <w:tcBorders>
              <w:top w:val="single" w:sz="2" w:space="0" w:color="auto"/>
            </w:tcBorders>
            <w:shd w:val="clear" w:color="auto" w:fill="F7CAAC"/>
          </w:tcPr>
          <w:p w14:paraId="7398FFA4" w14:textId="77777777" w:rsidR="00387122" w:rsidRDefault="00387122" w:rsidP="00387122">
            <w:pPr>
              <w:jc w:val="both"/>
              <w:rPr>
                <w:b/>
              </w:rPr>
            </w:pPr>
            <w:r>
              <w:rPr>
                <w:b/>
              </w:rPr>
              <w:t xml:space="preserve">hodin </w:t>
            </w:r>
          </w:p>
        </w:tc>
      </w:tr>
      <w:tr w:rsidR="00387122" w14:paraId="6D268063" w14:textId="77777777" w:rsidTr="00F2780F">
        <w:tc>
          <w:tcPr>
            <w:tcW w:w="9855" w:type="dxa"/>
            <w:gridSpan w:val="8"/>
            <w:shd w:val="clear" w:color="auto" w:fill="F7CAAC"/>
          </w:tcPr>
          <w:p w14:paraId="03263E09" w14:textId="77777777" w:rsidR="00387122" w:rsidRDefault="00387122" w:rsidP="00387122">
            <w:pPr>
              <w:jc w:val="both"/>
              <w:rPr>
                <w:b/>
              </w:rPr>
            </w:pPr>
            <w:r>
              <w:rPr>
                <w:b/>
              </w:rPr>
              <w:t>Informace o způsobu kontaktu s vyučujícím</w:t>
            </w:r>
          </w:p>
        </w:tc>
      </w:tr>
      <w:tr w:rsidR="00387122" w14:paraId="319287A1" w14:textId="77777777" w:rsidTr="00F2780F">
        <w:trPr>
          <w:trHeight w:val="658"/>
        </w:trPr>
        <w:tc>
          <w:tcPr>
            <w:tcW w:w="9855" w:type="dxa"/>
            <w:gridSpan w:val="8"/>
          </w:tcPr>
          <w:p w14:paraId="79183ABE" w14:textId="77777777" w:rsidR="00387122" w:rsidRDefault="00387122"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D6A0806"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1394A3E5" w14:textId="77777777" w:rsidTr="00B97D2C">
        <w:tc>
          <w:tcPr>
            <w:tcW w:w="9855" w:type="dxa"/>
            <w:gridSpan w:val="8"/>
            <w:tcBorders>
              <w:bottom w:val="double" w:sz="4" w:space="0" w:color="auto"/>
            </w:tcBorders>
            <w:shd w:val="clear" w:color="auto" w:fill="BDD6EE"/>
          </w:tcPr>
          <w:p w14:paraId="47C2B488" w14:textId="77777777" w:rsidR="00DF7704" w:rsidRDefault="00DF7704" w:rsidP="00B97D2C">
            <w:pPr>
              <w:jc w:val="both"/>
              <w:rPr>
                <w:b/>
                <w:sz w:val="28"/>
              </w:rPr>
            </w:pPr>
            <w:r>
              <w:lastRenderedPageBreak/>
              <w:br w:type="page"/>
            </w:r>
            <w:r>
              <w:rPr>
                <w:b/>
                <w:sz w:val="28"/>
              </w:rPr>
              <w:t>B-III – Charakteristika studijního předmětu</w:t>
            </w:r>
          </w:p>
        </w:tc>
      </w:tr>
      <w:tr w:rsidR="00DF7704" w14:paraId="55E5FC67" w14:textId="77777777" w:rsidTr="00B97D2C">
        <w:tc>
          <w:tcPr>
            <w:tcW w:w="3086" w:type="dxa"/>
            <w:tcBorders>
              <w:top w:val="double" w:sz="4" w:space="0" w:color="auto"/>
            </w:tcBorders>
            <w:shd w:val="clear" w:color="auto" w:fill="F7CAAC"/>
          </w:tcPr>
          <w:p w14:paraId="48603D8A"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2F25BD90" w14:textId="77777777" w:rsidR="00DF7704" w:rsidRDefault="00DE450D" w:rsidP="00B97D2C">
            <w:pPr>
              <w:jc w:val="both"/>
            </w:pPr>
            <w:r>
              <w:t>Business Economics</w:t>
            </w:r>
          </w:p>
        </w:tc>
      </w:tr>
      <w:tr w:rsidR="00DF7704" w14:paraId="0946BA84" w14:textId="77777777" w:rsidTr="00B97D2C">
        <w:tc>
          <w:tcPr>
            <w:tcW w:w="3086" w:type="dxa"/>
            <w:shd w:val="clear" w:color="auto" w:fill="F7CAAC"/>
          </w:tcPr>
          <w:p w14:paraId="7310D302" w14:textId="77777777" w:rsidR="00DF7704" w:rsidRDefault="00DF7704" w:rsidP="00B97D2C">
            <w:pPr>
              <w:jc w:val="both"/>
              <w:rPr>
                <w:b/>
              </w:rPr>
            </w:pPr>
            <w:r>
              <w:rPr>
                <w:b/>
              </w:rPr>
              <w:t>Typ předmětu</w:t>
            </w:r>
          </w:p>
        </w:tc>
        <w:tc>
          <w:tcPr>
            <w:tcW w:w="3406" w:type="dxa"/>
            <w:gridSpan w:val="4"/>
          </w:tcPr>
          <w:p w14:paraId="677BDA87" w14:textId="77777777" w:rsidR="00DF7704" w:rsidRDefault="00DF7704" w:rsidP="00B97D2C">
            <w:pPr>
              <w:jc w:val="both"/>
            </w:pPr>
            <w:r w:rsidRPr="009C11F1">
              <w:t>povinný „P“</w:t>
            </w:r>
          </w:p>
        </w:tc>
        <w:tc>
          <w:tcPr>
            <w:tcW w:w="2695" w:type="dxa"/>
            <w:gridSpan w:val="2"/>
            <w:shd w:val="clear" w:color="auto" w:fill="F7CAAC"/>
          </w:tcPr>
          <w:p w14:paraId="157B4EFA" w14:textId="77777777" w:rsidR="00DF7704" w:rsidRDefault="00DF7704" w:rsidP="00B97D2C">
            <w:pPr>
              <w:jc w:val="both"/>
            </w:pPr>
            <w:r>
              <w:rPr>
                <w:b/>
              </w:rPr>
              <w:t>doporučený ročník / semestr</w:t>
            </w:r>
          </w:p>
        </w:tc>
        <w:tc>
          <w:tcPr>
            <w:tcW w:w="668" w:type="dxa"/>
          </w:tcPr>
          <w:p w14:paraId="36918FCF" w14:textId="77777777" w:rsidR="00DF7704" w:rsidRDefault="00DF7704" w:rsidP="00B97D2C">
            <w:pPr>
              <w:jc w:val="both"/>
            </w:pPr>
            <w:r>
              <w:t>1/L</w:t>
            </w:r>
          </w:p>
        </w:tc>
      </w:tr>
      <w:tr w:rsidR="00DF7704" w14:paraId="0BF73BBF" w14:textId="77777777" w:rsidTr="00B97D2C">
        <w:tc>
          <w:tcPr>
            <w:tcW w:w="3086" w:type="dxa"/>
            <w:shd w:val="clear" w:color="auto" w:fill="F7CAAC"/>
          </w:tcPr>
          <w:p w14:paraId="796E03E9" w14:textId="77777777" w:rsidR="00DF7704" w:rsidRDefault="00DF7704" w:rsidP="00B97D2C">
            <w:pPr>
              <w:jc w:val="both"/>
              <w:rPr>
                <w:b/>
              </w:rPr>
            </w:pPr>
            <w:r>
              <w:rPr>
                <w:b/>
              </w:rPr>
              <w:t>Rozsah studijního předmětu</w:t>
            </w:r>
          </w:p>
        </w:tc>
        <w:tc>
          <w:tcPr>
            <w:tcW w:w="1701" w:type="dxa"/>
            <w:gridSpan w:val="2"/>
          </w:tcPr>
          <w:p w14:paraId="0C98F710" w14:textId="77777777" w:rsidR="00DF7704" w:rsidRDefault="00DF7704" w:rsidP="00B97D2C">
            <w:pPr>
              <w:jc w:val="both"/>
            </w:pPr>
            <w:r>
              <w:t>20p</w:t>
            </w:r>
          </w:p>
        </w:tc>
        <w:tc>
          <w:tcPr>
            <w:tcW w:w="889" w:type="dxa"/>
            <w:shd w:val="clear" w:color="auto" w:fill="F7CAAC"/>
          </w:tcPr>
          <w:p w14:paraId="634AC633" w14:textId="77777777" w:rsidR="00DF7704" w:rsidRDefault="00DF7704" w:rsidP="00B97D2C">
            <w:pPr>
              <w:jc w:val="both"/>
              <w:rPr>
                <w:b/>
              </w:rPr>
            </w:pPr>
            <w:r>
              <w:rPr>
                <w:b/>
              </w:rPr>
              <w:t xml:space="preserve">hod. </w:t>
            </w:r>
          </w:p>
        </w:tc>
        <w:tc>
          <w:tcPr>
            <w:tcW w:w="816" w:type="dxa"/>
          </w:tcPr>
          <w:p w14:paraId="46A284DE" w14:textId="77777777" w:rsidR="00DF7704" w:rsidRDefault="00DF7704" w:rsidP="00B97D2C">
            <w:pPr>
              <w:jc w:val="both"/>
            </w:pPr>
            <w:r>
              <w:t>20</w:t>
            </w:r>
          </w:p>
        </w:tc>
        <w:tc>
          <w:tcPr>
            <w:tcW w:w="2156" w:type="dxa"/>
            <w:shd w:val="clear" w:color="auto" w:fill="F7CAAC"/>
          </w:tcPr>
          <w:p w14:paraId="63D01987" w14:textId="77777777" w:rsidR="00DF7704" w:rsidRDefault="00DF7704" w:rsidP="00B97D2C">
            <w:pPr>
              <w:jc w:val="both"/>
              <w:rPr>
                <w:b/>
              </w:rPr>
            </w:pPr>
            <w:r>
              <w:rPr>
                <w:b/>
              </w:rPr>
              <w:t>kreditů</w:t>
            </w:r>
          </w:p>
        </w:tc>
        <w:tc>
          <w:tcPr>
            <w:tcW w:w="1207" w:type="dxa"/>
            <w:gridSpan w:val="2"/>
          </w:tcPr>
          <w:p w14:paraId="41704AED" w14:textId="77777777" w:rsidR="00DF7704" w:rsidRDefault="00DF7704" w:rsidP="00B97D2C">
            <w:pPr>
              <w:jc w:val="both"/>
            </w:pPr>
          </w:p>
        </w:tc>
      </w:tr>
      <w:tr w:rsidR="00DF7704" w14:paraId="76136FEE" w14:textId="77777777" w:rsidTr="00B97D2C">
        <w:tc>
          <w:tcPr>
            <w:tcW w:w="3086" w:type="dxa"/>
            <w:shd w:val="clear" w:color="auto" w:fill="F7CAAC"/>
          </w:tcPr>
          <w:p w14:paraId="26BBB31A" w14:textId="77777777" w:rsidR="00DF7704" w:rsidRDefault="00DF7704" w:rsidP="00B97D2C">
            <w:pPr>
              <w:jc w:val="both"/>
              <w:rPr>
                <w:b/>
                <w:sz w:val="22"/>
              </w:rPr>
            </w:pPr>
            <w:r>
              <w:rPr>
                <w:b/>
              </w:rPr>
              <w:t>Prerekvizity, korekvizity, ekvivalence</w:t>
            </w:r>
          </w:p>
        </w:tc>
        <w:tc>
          <w:tcPr>
            <w:tcW w:w="6769" w:type="dxa"/>
            <w:gridSpan w:val="7"/>
          </w:tcPr>
          <w:p w14:paraId="09D2C670" w14:textId="77777777" w:rsidR="00DF7704" w:rsidRDefault="00DF7704" w:rsidP="00B97D2C">
            <w:pPr>
              <w:jc w:val="both"/>
            </w:pPr>
          </w:p>
        </w:tc>
      </w:tr>
      <w:tr w:rsidR="00DF7704" w14:paraId="0BE685E4" w14:textId="77777777" w:rsidTr="00B97D2C">
        <w:tc>
          <w:tcPr>
            <w:tcW w:w="3086" w:type="dxa"/>
            <w:shd w:val="clear" w:color="auto" w:fill="F7CAAC"/>
          </w:tcPr>
          <w:p w14:paraId="62B9F4F8" w14:textId="77777777" w:rsidR="00DF7704" w:rsidRDefault="00DF7704" w:rsidP="00B97D2C">
            <w:pPr>
              <w:jc w:val="both"/>
              <w:rPr>
                <w:b/>
              </w:rPr>
            </w:pPr>
            <w:r>
              <w:rPr>
                <w:b/>
              </w:rPr>
              <w:t>Způsob ověření studijních výsledků</w:t>
            </w:r>
          </w:p>
        </w:tc>
        <w:tc>
          <w:tcPr>
            <w:tcW w:w="3406" w:type="dxa"/>
            <w:gridSpan w:val="4"/>
          </w:tcPr>
          <w:p w14:paraId="12F7C382" w14:textId="77777777" w:rsidR="00DF7704" w:rsidRDefault="00387122" w:rsidP="00B97D2C">
            <w:pPr>
              <w:jc w:val="both"/>
            </w:pPr>
            <w:r>
              <w:t>Ústní zkouška</w:t>
            </w:r>
          </w:p>
        </w:tc>
        <w:tc>
          <w:tcPr>
            <w:tcW w:w="2156" w:type="dxa"/>
            <w:shd w:val="clear" w:color="auto" w:fill="F7CAAC"/>
          </w:tcPr>
          <w:p w14:paraId="46141DE7" w14:textId="77777777" w:rsidR="00DF7704" w:rsidRDefault="00DF7704" w:rsidP="00B97D2C">
            <w:pPr>
              <w:jc w:val="both"/>
              <w:rPr>
                <w:b/>
              </w:rPr>
            </w:pPr>
            <w:r>
              <w:rPr>
                <w:b/>
              </w:rPr>
              <w:t>Forma výuky</w:t>
            </w:r>
          </w:p>
        </w:tc>
        <w:tc>
          <w:tcPr>
            <w:tcW w:w="1207" w:type="dxa"/>
            <w:gridSpan w:val="2"/>
          </w:tcPr>
          <w:p w14:paraId="0CCC124B" w14:textId="77777777" w:rsidR="00DF7704" w:rsidRDefault="00DF7704" w:rsidP="00B97D2C">
            <w:pPr>
              <w:jc w:val="both"/>
            </w:pPr>
            <w:r>
              <w:t>přednáška</w:t>
            </w:r>
          </w:p>
        </w:tc>
      </w:tr>
      <w:tr w:rsidR="00B86AE9" w14:paraId="7A1C48B6" w14:textId="77777777" w:rsidTr="00B97D2C">
        <w:tc>
          <w:tcPr>
            <w:tcW w:w="3086" w:type="dxa"/>
            <w:shd w:val="clear" w:color="auto" w:fill="F7CAAC"/>
          </w:tcPr>
          <w:p w14:paraId="25AB299C" w14:textId="77777777" w:rsidR="00B86AE9" w:rsidRDefault="00B86AE9" w:rsidP="00B86AE9">
            <w:pPr>
              <w:jc w:val="both"/>
              <w:rPr>
                <w:b/>
              </w:rPr>
            </w:pPr>
            <w:r>
              <w:rPr>
                <w:b/>
              </w:rPr>
              <w:t>Forma způsobu ověření studijních výsledků a další požadavky na studenta</w:t>
            </w:r>
          </w:p>
        </w:tc>
        <w:tc>
          <w:tcPr>
            <w:tcW w:w="6769" w:type="dxa"/>
            <w:gridSpan w:val="7"/>
            <w:tcBorders>
              <w:bottom w:val="nil"/>
            </w:tcBorders>
          </w:tcPr>
          <w:p w14:paraId="32681ED6" w14:textId="77777777" w:rsidR="00B86AE9" w:rsidRDefault="00B86AE9" w:rsidP="00B86AE9">
            <w:pPr>
              <w:jc w:val="both"/>
            </w:pPr>
            <w:r>
              <w:t>Způsob ukončení předmětu: zkouška</w:t>
            </w:r>
          </w:p>
          <w:p w14:paraId="5F73D76D" w14:textId="77777777" w:rsidR="00B86AE9" w:rsidRDefault="00B86AE9" w:rsidP="00B86AE9">
            <w:pPr>
              <w:jc w:val="both"/>
            </w:pPr>
            <w:r w:rsidRPr="00865B79">
              <w:t>Požadavky ke zkoušce: obhajoba seminární práce a ústní forma zkoušky k ověření získaných znalostí</w:t>
            </w:r>
          </w:p>
        </w:tc>
      </w:tr>
      <w:tr w:rsidR="00B86AE9" w14:paraId="6A3C2B66" w14:textId="77777777" w:rsidTr="00B97D2C">
        <w:trPr>
          <w:trHeight w:val="122"/>
        </w:trPr>
        <w:tc>
          <w:tcPr>
            <w:tcW w:w="9855" w:type="dxa"/>
            <w:gridSpan w:val="8"/>
            <w:tcBorders>
              <w:top w:val="nil"/>
            </w:tcBorders>
          </w:tcPr>
          <w:p w14:paraId="2A1E5F56" w14:textId="77777777" w:rsidR="00B86AE9" w:rsidRDefault="00B86AE9" w:rsidP="00B86AE9">
            <w:pPr>
              <w:jc w:val="both"/>
            </w:pPr>
          </w:p>
        </w:tc>
      </w:tr>
      <w:tr w:rsidR="00B86AE9" w14:paraId="3A736C0C" w14:textId="77777777" w:rsidTr="00B97D2C">
        <w:trPr>
          <w:trHeight w:val="197"/>
        </w:trPr>
        <w:tc>
          <w:tcPr>
            <w:tcW w:w="3086" w:type="dxa"/>
            <w:tcBorders>
              <w:top w:val="nil"/>
            </w:tcBorders>
            <w:shd w:val="clear" w:color="auto" w:fill="F7CAAC"/>
          </w:tcPr>
          <w:p w14:paraId="2159DAFF" w14:textId="77777777" w:rsidR="00B86AE9" w:rsidRDefault="00B86AE9" w:rsidP="00B86AE9">
            <w:pPr>
              <w:jc w:val="both"/>
              <w:rPr>
                <w:b/>
              </w:rPr>
            </w:pPr>
            <w:r>
              <w:rPr>
                <w:b/>
              </w:rPr>
              <w:t>Garant předmětu</w:t>
            </w:r>
          </w:p>
        </w:tc>
        <w:tc>
          <w:tcPr>
            <w:tcW w:w="6769" w:type="dxa"/>
            <w:gridSpan w:val="7"/>
            <w:tcBorders>
              <w:top w:val="nil"/>
            </w:tcBorders>
          </w:tcPr>
          <w:p w14:paraId="0F33348B" w14:textId="677F179F" w:rsidR="00B86AE9" w:rsidRDefault="00B86AE9" w:rsidP="00B86AE9">
            <w:pPr>
              <w:jc w:val="both"/>
            </w:pPr>
            <w:del w:id="105" w:author="Pavla Trefilová" w:date="2019-09-05T10:54:00Z">
              <w:r w:rsidDel="00F1787F">
                <w:delText>doc</w:delText>
              </w:r>
            </w:del>
            <w:ins w:id="106" w:author="Pavla Trefilová" w:date="2019-09-05T10:54:00Z">
              <w:r w:rsidR="00F1787F">
                <w:t>prof</w:t>
              </w:r>
            </w:ins>
            <w:r>
              <w:t>. Ing. Boris Popesko, Ph.D.</w:t>
            </w:r>
          </w:p>
        </w:tc>
      </w:tr>
      <w:tr w:rsidR="00B86AE9" w14:paraId="23473B18" w14:textId="77777777" w:rsidTr="00B97D2C">
        <w:trPr>
          <w:trHeight w:val="243"/>
        </w:trPr>
        <w:tc>
          <w:tcPr>
            <w:tcW w:w="3086" w:type="dxa"/>
            <w:tcBorders>
              <w:top w:val="nil"/>
            </w:tcBorders>
            <w:shd w:val="clear" w:color="auto" w:fill="F7CAAC"/>
          </w:tcPr>
          <w:p w14:paraId="7904E0FF" w14:textId="77777777" w:rsidR="00B86AE9" w:rsidRDefault="00B86AE9" w:rsidP="00B86AE9">
            <w:pPr>
              <w:jc w:val="both"/>
              <w:rPr>
                <w:b/>
              </w:rPr>
            </w:pPr>
            <w:r>
              <w:rPr>
                <w:b/>
              </w:rPr>
              <w:t>Zapojení garanta do výuky předmětu</w:t>
            </w:r>
          </w:p>
        </w:tc>
        <w:tc>
          <w:tcPr>
            <w:tcW w:w="6769" w:type="dxa"/>
            <w:gridSpan w:val="7"/>
            <w:tcBorders>
              <w:top w:val="nil"/>
            </w:tcBorders>
          </w:tcPr>
          <w:p w14:paraId="4B389245" w14:textId="77777777" w:rsidR="00B86AE9" w:rsidRPr="00C32E01" w:rsidRDefault="00B86AE9" w:rsidP="00B86AE9">
            <w:r w:rsidRPr="00C32E01">
              <w:t>Garant se podílí na přednášení v rozsahu 100% a stanovuje koncepci přednášek.</w:t>
            </w:r>
          </w:p>
          <w:p w14:paraId="54502FD1" w14:textId="77777777" w:rsidR="00B86AE9" w:rsidRDefault="00B86AE9" w:rsidP="00B86AE9">
            <w:pPr>
              <w:jc w:val="both"/>
            </w:pPr>
          </w:p>
        </w:tc>
      </w:tr>
      <w:tr w:rsidR="00B86AE9" w14:paraId="798B3B7D" w14:textId="77777777" w:rsidTr="00B97D2C">
        <w:tc>
          <w:tcPr>
            <w:tcW w:w="3086" w:type="dxa"/>
            <w:shd w:val="clear" w:color="auto" w:fill="F7CAAC"/>
          </w:tcPr>
          <w:p w14:paraId="7EB2DD35" w14:textId="77777777" w:rsidR="00B86AE9" w:rsidRDefault="00B86AE9" w:rsidP="00B86AE9">
            <w:pPr>
              <w:jc w:val="both"/>
              <w:rPr>
                <w:b/>
              </w:rPr>
            </w:pPr>
            <w:r>
              <w:rPr>
                <w:b/>
              </w:rPr>
              <w:t>Vyučující</w:t>
            </w:r>
          </w:p>
        </w:tc>
        <w:tc>
          <w:tcPr>
            <w:tcW w:w="6769" w:type="dxa"/>
            <w:gridSpan w:val="7"/>
            <w:tcBorders>
              <w:bottom w:val="nil"/>
            </w:tcBorders>
          </w:tcPr>
          <w:p w14:paraId="2EDD4420" w14:textId="35590721" w:rsidR="00B86AE9" w:rsidRDefault="00B86AE9" w:rsidP="00B86AE9">
            <w:pPr>
              <w:jc w:val="both"/>
            </w:pPr>
            <w:del w:id="107" w:author="Pavla Trefilová" w:date="2019-09-05T10:54:00Z">
              <w:r w:rsidDel="00F1787F">
                <w:delText>doc</w:delText>
              </w:r>
            </w:del>
            <w:ins w:id="108" w:author="Pavla Trefilová" w:date="2019-09-05T10:54:00Z">
              <w:r w:rsidR="00F1787F">
                <w:t>prof</w:t>
              </w:r>
            </w:ins>
            <w:r>
              <w:t>. Ing. Boris Popesko, Ph.D. – přednášky (100%)</w:t>
            </w:r>
          </w:p>
        </w:tc>
      </w:tr>
      <w:tr w:rsidR="00DF7704" w14:paraId="6A0E3231" w14:textId="77777777" w:rsidTr="00B97D2C">
        <w:trPr>
          <w:trHeight w:val="56"/>
        </w:trPr>
        <w:tc>
          <w:tcPr>
            <w:tcW w:w="9855" w:type="dxa"/>
            <w:gridSpan w:val="8"/>
            <w:tcBorders>
              <w:top w:val="nil"/>
            </w:tcBorders>
          </w:tcPr>
          <w:p w14:paraId="6D762FA1" w14:textId="77777777" w:rsidR="00DF7704" w:rsidRDefault="00DF7704" w:rsidP="00B97D2C">
            <w:pPr>
              <w:jc w:val="both"/>
            </w:pPr>
          </w:p>
        </w:tc>
      </w:tr>
      <w:tr w:rsidR="00DF7704" w14:paraId="1409ABE5" w14:textId="77777777" w:rsidTr="00B97D2C">
        <w:tc>
          <w:tcPr>
            <w:tcW w:w="3086" w:type="dxa"/>
            <w:shd w:val="clear" w:color="auto" w:fill="F7CAAC"/>
          </w:tcPr>
          <w:p w14:paraId="3DA861A2" w14:textId="77777777" w:rsidR="00DF7704" w:rsidRDefault="00DF7704" w:rsidP="00B97D2C">
            <w:pPr>
              <w:jc w:val="both"/>
              <w:rPr>
                <w:b/>
              </w:rPr>
            </w:pPr>
            <w:r>
              <w:rPr>
                <w:b/>
              </w:rPr>
              <w:t>Stručná anotace předmětu</w:t>
            </w:r>
          </w:p>
        </w:tc>
        <w:tc>
          <w:tcPr>
            <w:tcW w:w="6769" w:type="dxa"/>
            <w:gridSpan w:val="7"/>
            <w:tcBorders>
              <w:bottom w:val="nil"/>
            </w:tcBorders>
          </w:tcPr>
          <w:p w14:paraId="7FB669E6" w14:textId="77777777" w:rsidR="00DF7704" w:rsidRDefault="00DF7704" w:rsidP="00B97D2C">
            <w:pPr>
              <w:jc w:val="both"/>
            </w:pPr>
          </w:p>
        </w:tc>
      </w:tr>
      <w:tr w:rsidR="00B86AE9" w14:paraId="0651D47C" w14:textId="77777777" w:rsidTr="00B97D2C">
        <w:trPr>
          <w:trHeight w:val="3265"/>
        </w:trPr>
        <w:tc>
          <w:tcPr>
            <w:tcW w:w="9855" w:type="dxa"/>
            <w:gridSpan w:val="8"/>
            <w:tcBorders>
              <w:top w:val="nil"/>
              <w:bottom w:val="single" w:sz="12" w:space="0" w:color="auto"/>
            </w:tcBorders>
          </w:tcPr>
          <w:p w14:paraId="52143619" w14:textId="77777777" w:rsidR="00B86AE9" w:rsidRDefault="00B86AE9" w:rsidP="00B86AE9">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6C6C48FA"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Analýza a chování nákladů.</w:t>
            </w:r>
          </w:p>
          <w:p w14:paraId="11388E3E"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Tvorba přidané hodnoty.</w:t>
            </w:r>
          </w:p>
          <w:p w14:paraId="41B597E5"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Měření výkonnosti.</w:t>
            </w:r>
          </w:p>
          <w:p w14:paraId="6E910EF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Moderní metody manažerského účetnictví.</w:t>
            </w:r>
          </w:p>
          <w:p w14:paraId="4DF74330"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Beyond Budgeting.</w:t>
            </w:r>
          </w:p>
          <w:p w14:paraId="21D96A39"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Controlling a reporting.</w:t>
            </w:r>
          </w:p>
          <w:p w14:paraId="2CCCC1C2" w14:textId="77777777" w:rsidR="00B86AE9"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Manažerské účetnictví a chování organizace.</w:t>
            </w:r>
          </w:p>
          <w:p w14:paraId="4631FA08" w14:textId="77777777" w:rsidR="00B86AE9" w:rsidRPr="004979C2" w:rsidRDefault="00B86AE9" w:rsidP="00B86AE9">
            <w:pPr>
              <w:pStyle w:val="Odstavecseseznamem"/>
              <w:numPr>
                <w:ilvl w:val="0"/>
                <w:numId w:val="24"/>
              </w:numPr>
              <w:rPr>
                <w:color w:val="000000"/>
                <w:shd w:val="clear" w:color="auto" w:fill="FFFFFF"/>
                <w:lang w:eastAsia="en-US"/>
              </w:rPr>
            </w:pPr>
            <w:r>
              <w:rPr>
                <w:color w:val="000000"/>
                <w:shd w:val="clear" w:color="auto" w:fill="FFFFFF"/>
                <w:lang w:eastAsia="en-US"/>
              </w:rPr>
              <w:t>Podniková organizace a výkonnost.</w:t>
            </w:r>
          </w:p>
        </w:tc>
      </w:tr>
      <w:tr w:rsidR="00B86AE9" w14:paraId="3361E18D" w14:textId="77777777" w:rsidTr="00B97D2C">
        <w:trPr>
          <w:trHeight w:val="265"/>
        </w:trPr>
        <w:tc>
          <w:tcPr>
            <w:tcW w:w="3653" w:type="dxa"/>
            <w:gridSpan w:val="2"/>
            <w:tcBorders>
              <w:top w:val="nil"/>
            </w:tcBorders>
            <w:shd w:val="clear" w:color="auto" w:fill="F7CAAC"/>
          </w:tcPr>
          <w:p w14:paraId="0C5148C8" w14:textId="77777777" w:rsidR="00B86AE9" w:rsidRDefault="00B86AE9" w:rsidP="00B86AE9">
            <w:pPr>
              <w:jc w:val="both"/>
            </w:pPr>
            <w:r>
              <w:rPr>
                <w:b/>
              </w:rPr>
              <w:t>Studijní literatura a studijní pomůcky</w:t>
            </w:r>
          </w:p>
        </w:tc>
        <w:tc>
          <w:tcPr>
            <w:tcW w:w="6202" w:type="dxa"/>
            <w:gridSpan w:val="6"/>
            <w:tcBorders>
              <w:top w:val="nil"/>
              <w:bottom w:val="nil"/>
            </w:tcBorders>
          </w:tcPr>
          <w:p w14:paraId="2561C8D2" w14:textId="77777777" w:rsidR="00B86AE9" w:rsidRDefault="00B86AE9" w:rsidP="00B86AE9">
            <w:pPr>
              <w:jc w:val="both"/>
            </w:pPr>
          </w:p>
        </w:tc>
      </w:tr>
      <w:tr w:rsidR="00B86AE9" w14:paraId="03B46847" w14:textId="77777777" w:rsidTr="00B97D2C">
        <w:trPr>
          <w:trHeight w:val="1497"/>
        </w:trPr>
        <w:tc>
          <w:tcPr>
            <w:tcW w:w="9855" w:type="dxa"/>
            <w:gridSpan w:val="8"/>
            <w:tcBorders>
              <w:top w:val="nil"/>
            </w:tcBorders>
          </w:tcPr>
          <w:p w14:paraId="4D16C014" w14:textId="77777777" w:rsidR="00B86AE9" w:rsidRPr="00FF2CF0" w:rsidRDefault="00B86AE9" w:rsidP="00B86AE9">
            <w:pPr>
              <w:jc w:val="both"/>
              <w:rPr>
                <w:b/>
              </w:rPr>
            </w:pPr>
            <w:r>
              <w:rPr>
                <w:b/>
              </w:rPr>
              <w:t>Povinná literatura</w:t>
            </w:r>
          </w:p>
          <w:p w14:paraId="7CD3A1A5" w14:textId="77777777" w:rsidR="00B86AE9" w:rsidRDefault="00B86AE9" w:rsidP="00B86AE9">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s. ISBN 1-57851-866-0. </w:t>
            </w:r>
          </w:p>
          <w:p w14:paraId="5DED23BC" w14:textId="77777777" w:rsidR="00B86AE9" w:rsidRDefault="00B86AE9" w:rsidP="00B86AE9">
            <w:pPr>
              <w:jc w:val="both"/>
            </w:pPr>
            <w:r w:rsidRPr="001614D1">
              <w:t>Dostupné také z: http://www.loc.gov/catdir/enhancements/fy1311/2002015622-d.html</w:t>
            </w:r>
          </w:p>
          <w:p w14:paraId="6D80D99B" w14:textId="77777777" w:rsidR="00B86AE9" w:rsidRDefault="00B86AE9" w:rsidP="00B86AE9">
            <w:pPr>
              <w:jc w:val="both"/>
            </w:pPr>
            <w:r w:rsidRPr="001614D1">
              <w:t xml:space="preserve">PARMENTER, D. </w:t>
            </w:r>
            <w:r w:rsidRPr="001614D1">
              <w:rPr>
                <w:i/>
              </w:rPr>
              <w:t>Key performance indicators: developing, implementing, and using winning KPIs</w:t>
            </w:r>
            <w:r w:rsidRPr="001614D1">
              <w:t>. 2nd ed. Hoboken, N.J.: John Wiley, 2010, 299 s. ISBN 978-0-470-54515-7.</w:t>
            </w:r>
          </w:p>
          <w:p w14:paraId="0329083F" w14:textId="77777777" w:rsidR="00B86AE9" w:rsidRDefault="00B86AE9" w:rsidP="00B86AE9">
            <w:pPr>
              <w:jc w:val="both"/>
              <w:rPr>
                <w:b/>
              </w:rPr>
            </w:pPr>
            <w:r>
              <w:rPr>
                <w:b/>
              </w:rPr>
              <w:t>Doporučená literatura</w:t>
            </w:r>
          </w:p>
          <w:p w14:paraId="582E12F4" w14:textId="77777777" w:rsidR="00B86AE9" w:rsidRDefault="00B86AE9" w:rsidP="00B86AE9">
            <w:pPr>
              <w:jc w:val="both"/>
            </w:pPr>
            <w:r w:rsidRPr="001614D1">
              <w:t xml:space="preserve">DRURY, C. </w:t>
            </w:r>
            <w:r w:rsidRPr="001614D1">
              <w:rPr>
                <w:i/>
              </w:rPr>
              <w:t>Management and cost accounting</w:t>
            </w:r>
            <w:r w:rsidRPr="001614D1">
              <w:t>. Ninth edition. Andover: Cengage Learning, 2015, 827 s. ISBN 978-1-4080-9393-1.</w:t>
            </w:r>
          </w:p>
          <w:p w14:paraId="7A9A1213" w14:textId="77777777" w:rsidR="00B86AE9" w:rsidRDefault="00B86AE9" w:rsidP="00B86AE9">
            <w:pPr>
              <w:jc w:val="both"/>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B86AE9" w14:paraId="1CC0D688"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B112B8F" w14:textId="77777777" w:rsidR="00B86AE9" w:rsidRDefault="00B86AE9" w:rsidP="00B86AE9">
            <w:pPr>
              <w:jc w:val="center"/>
              <w:rPr>
                <w:b/>
              </w:rPr>
            </w:pPr>
            <w:r>
              <w:rPr>
                <w:b/>
              </w:rPr>
              <w:t>Informace ke kombinované nebo distanční formě</w:t>
            </w:r>
          </w:p>
        </w:tc>
      </w:tr>
      <w:tr w:rsidR="00B86AE9" w14:paraId="4695709D" w14:textId="77777777" w:rsidTr="00B97D2C">
        <w:tc>
          <w:tcPr>
            <w:tcW w:w="4787" w:type="dxa"/>
            <w:gridSpan w:val="3"/>
            <w:tcBorders>
              <w:top w:val="single" w:sz="2" w:space="0" w:color="auto"/>
            </w:tcBorders>
            <w:shd w:val="clear" w:color="auto" w:fill="F7CAAC"/>
          </w:tcPr>
          <w:p w14:paraId="2CF2E11F" w14:textId="77777777" w:rsidR="00B86AE9" w:rsidRDefault="00B86AE9" w:rsidP="00B86AE9">
            <w:pPr>
              <w:jc w:val="both"/>
            </w:pPr>
            <w:r>
              <w:rPr>
                <w:b/>
              </w:rPr>
              <w:t>Rozsah konzultací (soustředění)</w:t>
            </w:r>
          </w:p>
        </w:tc>
        <w:tc>
          <w:tcPr>
            <w:tcW w:w="889" w:type="dxa"/>
            <w:tcBorders>
              <w:top w:val="single" w:sz="2" w:space="0" w:color="auto"/>
            </w:tcBorders>
          </w:tcPr>
          <w:p w14:paraId="7CB32133" w14:textId="77777777" w:rsidR="00B86AE9" w:rsidRDefault="00B86AE9" w:rsidP="00B86AE9">
            <w:pPr>
              <w:jc w:val="both"/>
            </w:pPr>
            <w:r>
              <w:t>20</w:t>
            </w:r>
          </w:p>
        </w:tc>
        <w:tc>
          <w:tcPr>
            <w:tcW w:w="4179" w:type="dxa"/>
            <w:gridSpan w:val="4"/>
            <w:tcBorders>
              <w:top w:val="single" w:sz="2" w:space="0" w:color="auto"/>
            </w:tcBorders>
            <w:shd w:val="clear" w:color="auto" w:fill="F7CAAC"/>
          </w:tcPr>
          <w:p w14:paraId="7F0D918B" w14:textId="77777777" w:rsidR="00B86AE9" w:rsidRDefault="00B86AE9" w:rsidP="00B86AE9">
            <w:pPr>
              <w:jc w:val="both"/>
              <w:rPr>
                <w:b/>
              </w:rPr>
            </w:pPr>
            <w:r>
              <w:rPr>
                <w:b/>
              </w:rPr>
              <w:t xml:space="preserve">hodin </w:t>
            </w:r>
          </w:p>
        </w:tc>
      </w:tr>
      <w:tr w:rsidR="00B86AE9" w14:paraId="2ED21A38" w14:textId="77777777" w:rsidTr="00B97D2C">
        <w:tc>
          <w:tcPr>
            <w:tcW w:w="9855" w:type="dxa"/>
            <w:gridSpan w:val="8"/>
            <w:shd w:val="clear" w:color="auto" w:fill="F7CAAC"/>
          </w:tcPr>
          <w:p w14:paraId="6E0E1F42" w14:textId="77777777" w:rsidR="00B86AE9" w:rsidRDefault="00B86AE9" w:rsidP="00B86AE9">
            <w:pPr>
              <w:jc w:val="both"/>
              <w:rPr>
                <w:b/>
              </w:rPr>
            </w:pPr>
            <w:r>
              <w:rPr>
                <w:b/>
              </w:rPr>
              <w:t>Informace o způsobu kontaktu s vyučujícím</w:t>
            </w:r>
          </w:p>
        </w:tc>
      </w:tr>
      <w:tr w:rsidR="00B86AE9" w14:paraId="5B8476A5" w14:textId="77777777" w:rsidTr="00B97D2C">
        <w:trPr>
          <w:trHeight w:val="611"/>
        </w:trPr>
        <w:tc>
          <w:tcPr>
            <w:tcW w:w="9855" w:type="dxa"/>
            <w:gridSpan w:val="8"/>
          </w:tcPr>
          <w:p w14:paraId="4D4497E8" w14:textId="77777777" w:rsidR="00B86AE9" w:rsidRDefault="00B86AE9" w:rsidP="00B86AE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3C89035"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14:paraId="7A1A7A83" w14:textId="77777777" w:rsidTr="00B97D2C">
        <w:tc>
          <w:tcPr>
            <w:tcW w:w="9855" w:type="dxa"/>
            <w:gridSpan w:val="8"/>
            <w:tcBorders>
              <w:bottom w:val="double" w:sz="4" w:space="0" w:color="auto"/>
            </w:tcBorders>
            <w:shd w:val="clear" w:color="auto" w:fill="BDD6EE"/>
          </w:tcPr>
          <w:p w14:paraId="4050E2D2" w14:textId="77777777" w:rsidR="00DF7704" w:rsidRDefault="00DF7704" w:rsidP="00B97D2C">
            <w:pPr>
              <w:jc w:val="both"/>
              <w:rPr>
                <w:b/>
                <w:sz w:val="28"/>
              </w:rPr>
            </w:pPr>
            <w:r>
              <w:lastRenderedPageBreak/>
              <w:br w:type="page"/>
            </w:r>
            <w:r>
              <w:br w:type="page"/>
            </w:r>
            <w:r>
              <w:rPr>
                <w:b/>
                <w:sz w:val="28"/>
              </w:rPr>
              <w:t>B-III – Charakteristika studijního předmětu</w:t>
            </w:r>
          </w:p>
        </w:tc>
      </w:tr>
      <w:tr w:rsidR="00DF7704" w14:paraId="01A006EC" w14:textId="77777777" w:rsidTr="00B97D2C">
        <w:tc>
          <w:tcPr>
            <w:tcW w:w="3086" w:type="dxa"/>
            <w:tcBorders>
              <w:top w:val="double" w:sz="4" w:space="0" w:color="auto"/>
            </w:tcBorders>
            <w:shd w:val="clear" w:color="auto" w:fill="F7CAAC"/>
          </w:tcPr>
          <w:p w14:paraId="64DAE6D4" w14:textId="77777777" w:rsidR="00DF7704" w:rsidRDefault="00DF7704" w:rsidP="00B97D2C">
            <w:pPr>
              <w:jc w:val="both"/>
              <w:rPr>
                <w:b/>
              </w:rPr>
            </w:pPr>
            <w:r>
              <w:rPr>
                <w:b/>
              </w:rPr>
              <w:t>Název studijního předmětu</w:t>
            </w:r>
          </w:p>
        </w:tc>
        <w:tc>
          <w:tcPr>
            <w:tcW w:w="6769" w:type="dxa"/>
            <w:gridSpan w:val="7"/>
            <w:tcBorders>
              <w:top w:val="double" w:sz="4" w:space="0" w:color="auto"/>
            </w:tcBorders>
          </w:tcPr>
          <w:p w14:paraId="3CD63AF1" w14:textId="77777777" w:rsidR="00DF7704" w:rsidRPr="001614D1" w:rsidRDefault="00A10200" w:rsidP="00DF7704">
            <w:pPr>
              <w:rPr>
                <w:rFonts w:asciiTheme="minorHAnsi" w:hAnsiTheme="minorHAnsi" w:cstheme="minorHAnsi"/>
                <w:b/>
              </w:rPr>
            </w:pPr>
            <w:r w:rsidRPr="00277224">
              <w:t>Expert Communication in English</w:t>
            </w:r>
            <w:r>
              <w:t xml:space="preserve"> (</w:t>
            </w:r>
            <w:r w:rsidR="00DF7704" w:rsidRPr="00DF7704">
              <w:t xml:space="preserve">English </w:t>
            </w:r>
            <w:r>
              <w:t>)</w:t>
            </w:r>
          </w:p>
        </w:tc>
      </w:tr>
      <w:tr w:rsidR="00DF7704" w14:paraId="2C8F40D6" w14:textId="77777777" w:rsidTr="00B97D2C">
        <w:tc>
          <w:tcPr>
            <w:tcW w:w="3086" w:type="dxa"/>
            <w:shd w:val="clear" w:color="auto" w:fill="F7CAAC"/>
          </w:tcPr>
          <w:p w14:paraId="73363744" w14:textId="77777777" w:rsidR="00DF7704" w:rsidRDefault="00DF7704" w:rsidP="00B97D2C">
            <w:pPr>
              <w:jc w:val="both"/>
              <w:rPr>
                <w:b/>
              </w:rPr>
            </w:pPr>
            <w:r>
              <w:rPr>
                <w:b/>
              </w:rPr>
              <w:t>Typ předmětu</w:t>
            </w:r>
          </w:p>
        </w:tc>
        <w:tc>
          <w:tcPr>
            <w:tcW w:w="3406" w:type="dxa"/>
            <w:gridSpan w:val="4"/>
          </w:tcPr>
          <w:p w14:paraId="01F31A01" w14:textId="77777777" w:rsidR="00DF7704" w:rsidRDefault="00DF7704" w:rsidP="00B97D2C">
            <w:pPr>
              <w:jc w:val="both"/>
            </w:pPr>
            <w:r w:rsidRPr="009C11F1">
              <w:t>povinný „P“</w:t>
            </w:r>
          </w:p>
        </w:tc>
        <w:tc>
          <w:tcPr>
            <w:tcW w:w="2695" w:type="dxa"/>
            <w:gridSpan w:val="2"/>
            <w:shd w:val="clear" w:color="auto" w:fill="F7CAAC"/>
          </w:tcPr>
          <w:p w14:paraId="66393F66" w14:textId="77777777" w:rsidR="00DF7704" w:rsidRDefault="00DF7704" w:rsidP="00B97D2C">
            <w:pPr>
              <w:jc w:val="both"/>
            </w:pPr>
            <w:r>
              <w:rPr>
                <w:b/>
              </w:rPr>
              <w:t>doporučený ročník / semestr</w:t>
            </w:r>
          </w:p>
        </w:tc>
        <w:tc>
          <w:tcPr>
            <w:tcW w:w="668" w:type="dxa"/>
          </w:tcPr>
          <w:p w14:paraId="3D421E40" w14:textId="77777777" w:rsidR="00DF7704" w:rsidRDefault="00DF7704" w:rsidP="00B97D2C">
            <w:pPr>
              <w:jc w:val="both"/>
            </w:pPr>
            <w:r>
              <w:t>1/Z</w:t>
            </w:r>
          </w:p>
        </w:tc>
      </w:tr>
      <w:tr w:rsidR="00DF7704" w14:paraId="62E2CD21" w14:textId="77777777" w:rsidTr="00B97D2C">
        <w:tc>
          <w:tcPr>
            <w:tcW w:w="3086" w:type="dxa"/>
            <w:shd w:val="clear" w:color="auto" w:fill="F7CAAC"/>
          </w:tcPr>
          <w:p w14:paraId="0EB72571" w14:textId="77777777" w:rsidR="00DF7704" w:rsidRDefault="00DF7704" w:rsidP="00B97D2C">
            <w:pPr>
              <w:jc w:val="both"/>
              <w:rPr>
                <w:b/>
              </w:rPr>
            </w:pPr>
            <w:r>
              <w:rPr>
                <w:b/>
              </w:rPr>
              <w:t>Rozsah studijního předmětu</w:t>
            </w:r>
          </w:p>
        </w:tc>
        <w:tc>
          <w:tcPr>
            <w:tcW w:w="1701" w:type="dxa"/>
            <w:gridSpan w:val="2"/>
          </w:tcPr>
          <w:p w14:paraId="23240F68" w14:textId="77777777" w:rsidR="00DF7704" w:rsidRDefault="00DF7704" w:rsidP="00B97D2C">
            <w:pPr>
              <w:jc w:val="both"/>
            </w:pPr>
            <w:r>
              <w:t>15s</w:t>
            </w:r>
          </w:p>
        </w:tc>
        <w:tc>
          <w:tcPr>
            <w:tcW w:w="889" w:type="dxa"/>
            <w:shd w:val="clear" w:color="auto" w:fill="F7CAAC"/>
          </w:tcPr>
          <w:p w14:paraId="396FDAD4" w14:textId="77777777" w:rsidR="00DF7704" w:rsidRDefault="00DF7704" w:rsidP="00B97D2C">
            <w:pPr>
              <w:jc w:val="both"/>
              <w:rPr>
                <w:b/>
              </w:rPr>
            </w:pPr>
            <w:r>
              <w:rPr>
                <w:b/>
              </w:rPr>
              <w:t xml:space="preserve">hod. </w:t>
            </w:r>
          </w:p>
        </w:tc>
        <w:tc>
          <w:tcPr>
            <w:tcW w:w="816" w:type="dxa"/>
          </w:tcPr>
          <w:p w14:paraId="132ACCE3" w14:textId="77777777" w:rsidR="00DF7704" w:rsidRDefault="00DF7704" w:rsidP="00B97D2C">
            <w:pPr>
              <w:jc w:val="both"/>
            </w:pPr>
            <w:r>
              <w:t>15</w:t>
            </w:r>
          </w:p>
        </w:tc>
        <w:tc>
          <w:tcPr>
            <w:tcW w:w="2156" w:type="dxa"/>
            <w:shd w:val="clear" w:color="auto" w:fill="F7CAAC"/>
          </w:tcPr>
          <w:p w14:paraId="6C02DA15" w14:textId="77777777" w:rsidR="00DF7704" w:rsidRDefault="00DF7704" w:rsidP="00B97D2C">
            <w:pPr>
              <w:jc w:val="both"/>
              <w:rPr>
                <w:b/>
              </w:rPr>
            </w:pPr>
            <w:r>
              <w:rPr>
                <w:b/>
              </w:rPr>
              <w:t>kreditů</w:t>
            </w:r>
          </w:p>
        </w:tc>
        <w:tc>
          <w:tcPr>
            <w:tcW w:w="1207" w:type="dxa"/>
            <w:gridSpan w:val="2"/>
          </w:tcPr>
          <w:p w14:paraId="44754B9E" w14:textId="77777777" w:rsidR="00DF7704" w:rsidRDefault="00DF7704" w:rsidP="00B97D2C">
            <w:pPr>
              <w:jc w:val="both"/>
            </w:pPr>
          </w:p>
        </w:tc>
      </w:tr>
      <w:tr w:rsidR="00DF7704" w14:paraId="5F2E9572" w14:textId="77777777" w:rsidTr="00B97D2C">
        <w:tc>
          <w:tcPr>
            <w:tcW w:w="3086" w:type="dxa"/>
            <w:shd w:val="clear" w:color="auto" w:fill="F7CAAC"/>
          </w:tcPr>
          <w:p w14:paraId="31E457EF" w14:textId="77777777" w:rsidR="00DF7704" w:rsidRDefault="00DF7704" w:rsidP="00B97D2C">
            <w:pPr>
              <w:jc w:val="both"/>
              <w:rPr>
                <w:b/>
                <w:sz w:val="22"/>
              </w:rPr>
            </w:pPr>
            <w:r>
              <w:rPr>
                <w:b/>
              </w:rPr>
              <w:t>Prerekvizity, korekvizity, ekvivalence</w:t>
            </w:r>
          </w:p>
        </w:tc>
        <w:tc>
          <w:tcPr>
            <w:tcW w:w="6769" w:type="dxa"/>
            <w:gridSpan w:val="7"/>
          </w:tcPr>
          <w:p w14:paraId="200E49B6" w14:textId="77777777" w:rsidR="00DF7704" w:rsidRDefault="00DF7704" w:rsidP="00B97D2C">
            <w:pPr>
              <w:jc w:val="both"/>
            </w:pPr>
          </w:p>
        </w:tc>
      </w:tr>
      <w:tr w:rsidR="00DF7704" w14:paraId="05847E31" w14:textId="77777777" w:rsidTr="00B97D2C">
        <w:tc>
          <w:tcPr>
            <w:tcW w:w="3086" w:type="dxa"/>
            <w:shd w:val="clear" w:color="auto" w:fill="F7CAAC"/>
          </w:tcPr>
          <w:p w14:paraId="19281773" w14:textId="77777777" w:rsidR="00DF7704" w:rsidRDefault="00DF7704" w:rsidP="00B97D2C">
            <w:pPr>
              <w:jc w:val="both"/>
              <w:rPr>
                <w:b/>
              </w:rPr>
            </w:pPr>
            <w:r>
              <w:rPr>
                <w:b/>
              </w:rPr>
              <w:t>Způsob ověření studijních výsledků</w:t>
            </w:r>
          </w:p>
        </w:tc>
        <w:tc>
          <w:tcPr>
            <w:tcW w:w="3406" w:type="dxa"/>
            <w:gridSpan w:val="4"/>
          </w:tcPr>
          <w:p w14:paraId="321852DF" w14:textId="77777777" w:rsidR="00DF7704" w:rsidRDefault="00DF7704" w:rsidP="00B97D2C">
            <w:pPr>
              <w:jc w:val="both"/>
            </w:pPr>
            <w:r>
              <w:t>zkouška</w:t>
            </w:r>
          </w:p>
        </w:tc>
        <w:tc>
          <w:tcPr>
            <w:tcW w:w="2156" w:type="dxa"/>
            <w:shd w:val="clear" w:color="auto" w:fill="F7CAAC"/>
          </w:tcPr>
          <w:p w14:paraId="6A300269" w14:textId="77777777" w:rsidR="00DF7704" w:rsidRDefault="00DF7704" w:rsidP="00B97D2C">
            <w:pPr>
              <w:jc w:val="both"/>
              <w:rPr>
                <w:b/>
              </w:rPr>
            </w:pPr>
            <w:r>
              <w:rPr>
                <w:b/>
              </w:rPr>
              <w:t>Forma výuky</w:t>
            </w:r>
          </w:p>
        </w:tc>
        <w:tc>
          <w:tcPr>
            <w:tcW w:w="1207" w:type="dxa"/>
            <w:gridSpan w:val="2"/>
          </w:tcPr>
          <w:p w14:paraId="4ED96856" w14:textId="77777777" w:rsidR="00DF7704" w:rsidRDefault="00DF7704" w:rsidP="00B97D2C">
            <w:pPr>
              <w:jc w:val="both"/>
            </w:pPr>
            <w:r>
              <w:t>seminář</w:t>
            </w:r>
          </w:p>
        </w:tc>
      </w:tr>
      <w:tr w:rsidR="00DF7704" w14:paraId="366301E5" w14:textId="77777777" w:rsidTr="00B97D2C">
        <w:tc>
          <w:tcPr>
            <w:tcW w:w="3086" w:type="dxa"/>
            <w:shd w:val="clear" w:color="auto" w:fill="F7CAAC"/>
          </w:tcPr>
          <w:p w14:paraId="46E9D433" w14:textId="77777777" w:rsidR="00DF7704" w:rsidRDefault="00DF7704" w:rsidP="00B97D2C">
            <w:pPr>
              <w:jc w:val="both"/>
              <w:rPr>
                <w:b/>
              </w:rPr>
            </w:pPr>
            <w:r>
              <w:rPr>
                <w:b/>
              </w:rPr>
              <w:t>Forma způsobu ověření studijních výsledků a další požadavky na studenta</w:t>
            </w:r>
          </w:p>
        </w:tc>
        <w:tc>
          <w:tcPr>
            <w:tcW w:w="6769" w:type="dxa"/>
            <w:gridSpan w:val="7"/>
            <w:tcBorders>
              <w:bottom w:val="nil"/>
            </w:tcBorders>
          </w:tcPr>
          <w:p w14:paraId="137E7D6D" w14:textId="77777777" w:rsidR="00DF7704" w:rsidRDefault="00DF7704" w:rsidP="00B97D2C">
            <w:pPr>
              <w:jc w:val="both"/>
            </w:pPr>
            <w:r>
              <w:t xml:space="preserve">Způsob zakončení předmětu - ústní zkouška. </w:t>
            </w:r>
          </w:p>
          <w:p w14:paraId="769E6A5A" w14:textId="77777777" w:rsidR="00DF7704" w:rsidRDefault="00DF7704" w:rsidP="00B97D2C">
            <w:pPr>
              <w:jc w:val="both"/>
            </w:pPr>
            <w:r>
              <w:t xml:space="preserve">Požadavky na zkoušku: </w:t>
            </w:r>
            <w:r w:rsidR="00822151">
              <w:t>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DF7704" w14:paraId="065BE8F6" w14:textId="77777777" w:rsidTr="00B97D2C">
        <w:trPr>
          <w:trHeight w:val="216"/>
        </w:trPr>
        <w:tc>
          <w:tcPr>
            <w:tcW w:w="9855" w:type="dxa"/>
            <w:gridSpan w:val="8"/>
            <w:tcBorders>
              <w:top w:val="nil"/>
            </w:tcBorders>
          </w:tcPr>
          <w:p w14:paraId="0F4C8A22" w14:textId="77777777" w:rsidR="00DF7704" w:rsidRDefault="00DF7704" w:rsidP="00B97D2C">
            <w:pPr>
              <w:jc w:val="both"/>
            </w:pPr>
          </w:p>
        </w:tc>
      </w:tr>
      <w:tr w:rsidR="00DF7704" w14:paraId="6722238F" w14:textId="77777777" w:rsidTr="00B97D2C">
        <w:trPr>
          <w:trHeight w:val="197"/>
        </w:trPr>
        <w:tc>
          <w:tcPr>
            <w:tcW w:w="3086" w:type="dxa"/>
            <w:tcBorders>
              <w:top w:val="nil"/>
            </w:tcBorders>
            <w:shd w:val="clear" w:color="auto" w:fill="F7CAAC"/>
          </w:tcPr>
          <w:p w14:paraId="0F04D819" w14:textId="77777777" w:rsidR="00DF7704" w:rsidRDefault="00DF7704" w:rsidP="00B97D2C">
            <w:pPr>
              <w:jc w:val="both"/>
              <w:rPr>
                <w:b/>
              </w:rPr>
            </w:pPr>
            <w:r>
              <w:rPr>
                <w:b/>
              </w:rPr>
              <w:t>Garant předmětu</w:t>
            </w:r>
          </w:p>
        </w:tc>
        <w:tc>
          <w:tcPr>
            <w:tcW w:w="6769" w:type="dxa"/>
            <w:gridSpan w:val="7"/>
            <w:tcBorders>
              <w:top w:val="nil"/>
            </w:tcBorders>
          </w:tcPr>
          <w:p w14:paraId="47E2E96F" w14:textId="77777777" w:rsidR="00DF7704" w:rsidRPr="00125E33" w:rsidRDefault="003C0F8B" w:rsidP="00B97D2C">
            <w:pPr>
              <w:pStyle w:val="Bezmezer"/>
            </w:pPr>
            <w:hyperlink r:id="rId13" w:history="1">
              <w:r w:rsidR="00DF7704" w:rsidRPr="00125E33">
                <w:rPr>
                  <w:rStyle w:val="Hypertextovodkaz"/>
                  <w:color w:val="auto"/>
                  <w:u w:val="none"/>
                </w:rPr>
                <w:t>Mgr. Hana Atcheson</w:t>
              </w:r>
            </w:hyperlink>
          </w:p>
        </w:tc>
      </w:tr>
      <w:tr w:rsidR="00DF7704" w14:paraId="3AE8B7E9" w14:textId="77777777" w:rsidTr="00B97D2C">
        <w:trPr>
          <w:trHeight w:val="243"/>
        </w:trPr>
        <w:tc>
          <w:tcPr>
            <w:tcW w:w="3086" w:type="dxa"/>
            <w:tcBorders>
              <w:top w:val="nil"/>
            </w:tcBorders>
            <w:shd w:val="clear" w:color="auto" w:fill="F7CAAC"/>
          </w:tcPr>
          <w:p w14:paraId="23BB15CB" w14:textId="77777777" w:rsidR="00DF7704" w:rsidRDefault="00DF7704" w:rsidP="00B97D2C">
            <w:pPr>
              <w:jc w:val="both"/>
              <w:rPr>
                <w:b/>
              </w:rPr>
            </w:pPr>
            <w:r>
              <w:rPr>
                <w:b/>
              </w:rPr>
              <w:t>Zapojení garanta do výuky předmětu</w:t>
            </w:r>
          </w:p>
        </w:tc>
        <w:tc>
          <w:tcPr>
            <w:tcW w:w="6769" w:type="dxa"/>
            <w:gridSpan w:val="7"/>
            <w:tcBorders>
              <w:top w:val="nil"/>
            </w:tcBorders>
          </w:tcPr>
          <w:p w14:paraId="5B3FD55A" w14:textId="77777777" w:rsidR="00DF7704" w:rsidRDefault="00DF7704" w:rsidP="00B97D2C">
            <w:pPr>
              <w:jc w:val="both"/>
            </w:pPr>
            <w:r w:rsidRPr="00893B79">
              <w:t>Garant se podílí v rozsahu 100 %, stanovuje koncepci seminářů a dohlíží na jejich jednotné vedení.</w:t>
            </w:r>
          </w:p>
        </w:tc>
      </w:tr>
      <w:tr w:rsidR="00DF7704" w14:paraId="0E846A4B" w14:textId="77777777" w:rsidTr="00B97D2C">
        <w:tc>
          <w:tcPr>
            <w:tcW w:w="3086" w:type="dxa"/>
            <w:shd w:val="clear" w:color="auto" w:fill="F7CAAC"/>
          </w:tcPr>
          <w:p w14:paraId="0CE433CC" w14:textId="77777777" w:rsidR="00DF7704" w:rsidRDefault="00DF7704" w:rsidP="00B97D2C">
            <w:pPr>
              <w:jc w:val="both"/>
              <w:rPr>
                <w:b/>
              </w:rPr>
            </w:pPr>
            <w:r>
              <w:rPr>
                <w:b/>
              </w:rPr>
              <w:t>Vyučující</w:t>
            </w:r>
          </w:p>
        </w:tc>
        <w:tc>
          <w:tcPr>
            <w:tcW w:w="6769" w:type="dxa"/>
            <w:gridSpan w:val="7"/>
            <w:tcBorders>
              <w:bottom w:val="nil"/>
            </w:tcBorders>
          </w:tcPr>
          <w:p w14:paraId="29A3DDE5" w14:textId="77777777" w:rsidR="00DF7704" w:rsidRDefault="003C0F8B" w:rsidP="00B97D2C">
            <w:pPr>
              <w:jc w:val="both"/>
            </w:pPr>
            <w:hyperlink r:id="rId14" w:history="1">
              <w:r w:rsidR="00DF7704" w:rsidRPr="00125E33">
                <w:rPr>
                  <w:rStyle w:val="Hypertextovodkaz"/>
                  <w:color w:val="auto"/>
                  <w:u w:val="none"/>
                </w:rPr>
                <w:t>Mgr. Hana Atcheson</w:t>
              </w:r>
            </w:hyperlink>
            <w:r w:rsidR="00DF7704">
              <w:rPr>
                <w:rStyle w:val="Hypertextovodkaz"/>
                <w:color w:val="auto"/>
                <w:u w:val="none"/>
              </w:rPr>
              <w:t xml:space="preserve"> – vedení seminářů (100%)</w:t>
            </w:r>
          </w:p>
        </w:tc>
      </w:tr>
      <w:tr w:rsidR="00DF7704" w14:paraId="3FB3C95F" w14:textId="77777777" w:rsidTr="00B97D2C">
        <w:trPr>
          <w:trHeight w:val="70"/>
        </w:trPr>
        <w:tc>
          <w:tcPr>
            <w:tcW w:w="9855" w:type="dxa"/>
            <w:gridSpan w:val="8"/>
            <w:tcBorders>
              <w:top w:val="nil"/>
            </w:tcBorders>
          </w:tcPr>
          <w:p w14:paraId="08EE7965" w14:textId="77777777" w:rsidR="00DF7704" w:rsidRDefault="00DF7704" w:rsidP="00B97D2C">
            <w:pPr>
              <w:jc w:val="both"/>
            </w:pPr>
          </w:p>
        </w:tc>
      </w:tr>
      <w:tr w:rsidR="00DF7704" w14:paraId="34B346A6" w14:textId="77777777" w:rsidTr="00B97D2C">
        <w:tc>
          <w:tcPr>
            <w:tcW w:w="3086" w:type="dxa"/>
            <w:shd w:val="clear" w:color="auto" w:fill="F7CAAC"/>
          </w:tcPr>
          <w:p w14:paraId="6F410565" w14:textId="77777777" w:rsidR="00DF7704" w:rsidRDefault="00DF7704" w:rsidP="00B97D2C">
            <w:pPr>
              <w:jc w:val="both"/>
              <w:rPr>
                <w:b/>
              </w:rPr>
            </w:pPr>
            <w:r>
              <w:rPr>
                <w:b/>
              </w:rPr>
              <w:t>Stručná anotace předmětu</w:t>
            </w:r>
          </w:p>
        </w:tc>
        <w:tc>
          <w:tcPr>
            <w:tcW w:w="6769" w:type="dxa"/>
            <w:gridSpan w:val="7"/>
            <w:tcBorders>
              <w:bottom w:val="nil"/>
            </w:tcBorders>
          </w:tcPr>
          <w:p w14:paraId="2C78E343" w14:textId="77777777" w:rsidR="00DF7704" w:rsidRDefault="00DF7704" w:rsidP="00B97D2C">
            <w:pPr>
              <w:jc w:val="both"/>
            </w:pPr>
          </w:p>
        </w:tc>
      </w:tr>
      <w:tr w:rsidR="00DF7704" w14:paraId="4A1B1705" w14:textId="77777777" w:rsidTr="00B97D2C">
        <w:trPr>
          <w:trHeight w:val="2560"/>
        </w:trPr>
        <w:tc>
          <w:tcPr>
            <w:tcW w:w="9855" w:type="dxa"/>
            <w:gridSpan w:val="8"/>
            <w:tcBorders>
              <w:top w:val="nil"/>
              <w:bottom w:val="single" w:sz="12" w:space="0" w:color="auto"/>
            </w:tcBorders>
          </w:tcPr>
          <w:p w14:paraId="5CAA28D1" w14:textId="77777777" w:rsidR="00DF7704" w:rsidRDefault="00DF7704" w:rsidP="00B97D2C">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06ECC3F4" w14:textId="77777777" w:rsidR="00DF7704" w:rsidRDefault="00DF7704" w:rsidP="007D1F4D">
            <w:pPr>
              <w:pStyle w:val="Odstavecseseznamem"/>
              <w:numPr>
                <w:ilvl w:val="0"/>
                <w:numId w:val="25"/>
              </w:numPr>
              <w:ind w:left="245" w:hanging="245"/>
            </w:pPr>
            <w:r>
              <w:t>Rozhovor o současném zaměstnání a budoucí kariéře.</w:t>
            </w:r>
          </w:p>
          <w:p w14:paraId="44261BF1" w14:textId="77777777" w:rsidR="00DF7704" w:rsidRDefault="00DF7704" w:rsidP="007D1F4D">
            <w:pPr>
              <w:pStyle w:val="Odstavecseseznamem"/>
              <w:numPr>
                <w:ilvl w:val="0"/>
                <w:numId w:val="25"/>
              </w:numPr>
              <w:ind w:left="245" w:hanging="245"/>
            </w:pPr>
            <w:r>
              <w:t>Popis organizačního členění firmy.</w:t>
            </w:r>
          </w:p>
          <w:p w14:paraId="050ABE27" w14:textId="77777777" w:rsidR="00DF7704" w:rsidRDefault="00DF7704" w:rsidP="007D1F4D">
            <w:pPr>
              <w:pStyle w:val="Odstavecseseznamem"/>
              <w:numPr>
                <w:ilvl w:val="0"/>
                <w:numId w:val="25"/>
              </w:numPr>
              <w:ind w:left="245" w:hanging="245"/>
            </w:pPr>
            <w:r>
              <w:t>Popis pracovního postupu a projektu.</w:t>
            </w:r>
          </w:p>
          <w:p w14:paraId="082D8A3B" w14:textId="77777777" w:rsidR="00DF7704" w:rsidRDefault="00DF7704" w:rsidP="007D1F4D">
            <w:pPr>
              <w:pStyle w:val="Odstavecseseznamem"/>
              <w:numPr>
                <w:ilvl w:val="0"/>
                <w:numId w:val="25"/>
              </w:numPr>
              <w:ind w:left="245" w:hanging="245"/>
            </w:pPr>
            <w:r>
              <w:t>Kritické čtení odborných textů a článků z odborných časopisů.</w:t>
            </w:r>
          </w:p>
          <w:p w14:paraId="561CA56A" w14:textId="77777777" w:rsidR="00DF7704" w:rsidRDefault="00DF7704" w:rsidP="007D1F4D">
            <w:pPr>
              <w:pStyle w:val="Odstavecseseznamem"/>
              <w:numPr>
                <w:ilvl w:val="0"/>
                <w:numId w:val="25"/>
              </w:numPr>
              <w:ind w:left="245" w:hanging="245"/>
            </w:pPr>
            <w:r>
              <w:t>Shrnutí konverzace.</w:t>
            </w:r>
          </w:p>
          <w:p w14:paraId="2402C540" w14:textId="77777777" w:rsidR="00DF7704" w:rsidRDefault="00DF7704" w:rsidP="007D1F4D">
            <w:pPr>
              <w:pStyle w:val="Odstavecseseznamem"/>
              <w:numPr>
                <w:ilvl w:val="0"/>
                <w:numId w:val="25"/>
              </w:numPr>
              <w:ind w:left="245" w:hanging="245"/>
            </w:pPr>
            <w:r>
              <w:t>Shrnutí slyšeného projevu nebo přednášky.</w:t>
            </w:r>
          </w:p>
          <w:p w14:paraId="1955F7C0" w14:textId="77777777" w:rsidR="00DF7704" w:rsidRDefault="00DF7704" w:rsidP="007D1F4D">
            <w:pPr>
              <w:pStyle w:val="Odstavecseseznamem"/>
              <w:numPr>
                <w:ilvl w:val="0"/>
                <w:numId w:val="25"/>
              </w:numPr>
              <w:ind w:left="245" w:hanging="245"/>
            </w:pPr>
            <w:r>
              <w:t>Psaní souhrnu na základě samostudia odborné literatury v rozsahu min. 200 stran.</w:t>
            </w:r>
          </w:p>
          <w:p w14:paraId="120E4FE1" w14:textId="77777777" w:rsidR="00DF7704" w:rsidRDefault="00DF7704" w:rsidP="007D1F4D">
            <w:pPr>
              <w:pStyle w:val="Odstavecseseznamem"/>
              <w:numPr>
                <w:ilvl w:val="0"/>
                <w:numId w:val="25"/>
              </w:numPr>
              <w:ind w:left="245" w:hanging="245"/>
            </w:pPr>
            <w:r>
              <w:t>Interpunkce.</w:t>
            </w:r>
          </w:p>
        </w:tc>
      </w:tr>
      <w:tr w:rsidR="00DF7704" w14:paraId="3706B736" w14:textId="77777777" w:rsidTr="00B97D2C">
        <w:trPr>
          <w:trHeight w:val="265"/>
        </w:trPr>
        <w:tc>
          <w:tcPr>
            <w:tcW w:w="3653" w:type="dxa"/>
            <w:gridSpan w:val="2"/>
            <w:tcBorders>
              <w:top w:val="nil"/>
            </w:tcBorders>
            <w:shd w:val="clear" w:color="auto" w:fill="F7CAAC"/>
          </w:tcPr>
          <w:p w14:paraId="0C4F0212" w14:textId="77777777" w:rsidR="00DF7704" w:rsidRDefault="00DF7704" w:rsidP="00B97D2C">
            <w:pPr>
              <w:jc w:val="both"/>
            </w:pPr>
            <w:r>
              <w:rPr>
                <w:b/>
              </w:rPr>
              <w:t>Studijní literatura a studijní pomůcky</w:t>
            </w:r>
          </w:p>
        </w:tc>
        <w:tc>
          <w:tcPr>
            <w:tcW w:w="6202" w:type="dxa"/>
            <w:gridSpan w:val="6"/>
            <w:tcBorders>
              <w:top w:val="nil"/>
              <w:bottom w:val="nil"/>
            </w:tcBorders>
          </w:tcPr>
          <w:p w14:paraId="4E0F2B8E" w14:textId="77777777" w:rsidR="00DF7704" w:rsidRDefault="00DF7704" w:rsidP="00B97D2C">
            <w:pPr>
              <w:jc w:val="both"/>
            </w:pPr>
          </w:p>
        </w:tc>
      </w:tr>
      <w:tr w:rsidR="00DF7704" w14:paraId="0C0B9735" w14:textId="77777777" w:rsidTr="00B97D2C">
        <w:trPr>
          <w:trHeight w:val="1497"/>
        </w:trPr>
        <w:tc>
          <w:tcPr>
            <w:tcW w:w="9855" w:type="dxa"/>
            <w:gridSpan w:val="8"/>
            <w:tcBorders>
              <w:top w:val="nil"/>
            </w:tcBorders>
          </w:tcPr>
          <w:p w14:paraId="17AF572E" w14:textId="77777777" w:rsidR="00DF7704" w:rsidRPr="001B6BFB" w:rsidRDefault="00DF7704" w:rsidP="00B97D2C">
            <w:pPr>
              <w:jc w:val="both"/>
              <w:rPr>
                <w:b/>
              </w:rPr>
            </w:pPr>
            <w:r w:rsidRPr="001B6BFB">
              <w:rPr>
                <w:b/>
              </w:rPr>
              <w:t>Povinná literatura</w:t>
            </w:r>
          </w:p>
          <w:p w14:paraId="3CB03AE8" w14:textId="77777777" w:rsidR="00DF7704" w:rsidRPr="001B6BFB" w:rsidRDefault="00DF7704" w:rsidP="00B97D2C">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4FD09CCA" w14:textId="77777777" w:rsidR="00DF7704" w:rsidRDefault="00DF7704" w:rsidP="00B97D2C">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111BC84E" w14:textId="77777777" w:rsidR="00DF7704" w:rsidRPr="001B6BFB" w:rsidRDefault="00DF7704" w:rsidP="00B97D2C">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p w14:paraId="71E0006B" w14:textId="77777777" w:rsidR="00DF7704" w:rsidRPr="001B6BFB" w:rsidRDefault="00DF7704" w:rsidP="00B97D2C">
            <w:pPr>
              <w:jc w:val="both"/>
              <w:rPr>
                <w:b/>
              </w:rPr>
            </w:pPr>
            <w:r w:rsidRPr="001B6BFB">
              <w:rPr>
                <w:b/>
              </w:rPr>
              <w:t>Doporučení literatura</w:t>
            </w:r>
          </w:p>
          <w:p w14:paraId="397D0FE5" w14:textId="77777777" w:rsidR="00DF7704" w:rsidRDefault="00DF7704" w:rsidP="00B97D2C">
            <w:pPr>
              <w:jc w:val="both"/>
            </w:pPr>
            <w:r w:rsidRPr="001B6BFB">
              <w:rPr>
                <w:caps/>
              </w:rPr>
              <w:t>Emmerson, P</w:t>
            </w:r>
            <w:r w:rsidRPr="001B6BFB">
              <w:t xml:space="preserve">. </w:t>
            </w:r>
            <w:r w:rsidRPr="001B6BFB">
              <w:rPr>
                <w:i/>
                <w:iCs/>
              </w:rPr>
              <w:t>Business Grammar Builder</w:t>
            </w:r>
            <w:r w:rsidRPr="001B6BFB">
              <w:t>. Macmillan Publishers, Ltd., 2002. ISBN 9780333754924</w:t>
            </w:r>
            <w:r>
              <w:t>.</w:t>
            </w:r>
          </w:p>
          <w:p w14:paraId="0DD783F5" w14:textId="77777777" w:rsidR="00DF7704" w:rsidRDefault="003C0F8B" w:rsidP="00B97D2C">
            <w:pPr>
              <w:jc w:val="both"/>
              <w:rPr>
                <w:rStyle w:val="Hypertextovodkaz"/>
                <w:color w:val="auto"/>
                <w:u w:val="none"/>
              </w:rPr>
            </w:pPr>
            <w:hyperlink r:id="rId15" w:tgtFrame="_blank" w:history="1">
              <w:r w:rsidR="00DF7704" w:rsidRPr="00125E33">
                <w:rPr>
                  <w:rStyle w:val="Hypertextovodkaz"/>
                  <w:caps/>
                  <w:color w:val="auto"/>
                  <w:u w:val="none"/>
                </w:rPr>
                <w:t>Mascull,</w:t>
              </w:r>
              <w:r w:rsidR="00DF7704" w:rsidRPr="00125E33">
                <w:rPr>
                  <w:rStyle w:val="Hypertextovodkaz"/>
                  <w:color w:val="auto"/>
                  <w:u w:val="none"/>
                </w:rPr>
                <w:t xml:space="preserve"> B. </w:t>
              </w:r>
              <w:r w:rsidR="00DF7704" w:rsidRPr="00125E33">
                <w:rPr>
                  <w:rStyle w:val="Hypertextovodkaz"/>
                  <w:i/>
                  <w:iCs/>
                  <w:color w:val="auto"/>
                  <w:u w:val="none"/>
                </w:rPr>
                <w:t>Business vocabulary in use : [intermediate]</w:t>
              </w:r>
              <w:r w:rsidR="00DF7704">
                <w:rPr>
                  <w:rStyle w:val="Hypertextovodkaz"/>
                  <w:color w:val="auto"/>
                  <w:u w:val="none"/>
                </w:rPr>
                <w:t>. 1st ed. Cambridge</w:t>
              </w:r>
              <w:r w:rsidR="00DF7704" w:rsidRPr="00125E33">
                <w:rPr>
                  <w:rStyle w:val="Hypertextovodkaz"/>
                  <w:color w:val="auto"/>
                  <w:u w:val="none"/>
                </w:rPr>
                <w:t xml:space="preserve">: Cambridge University Press, 2002. ISBN 0-521-77529-9. </w:t>
              </w:r>
            </w:hyperlink>
          </w:p>
          <w:p w14:paraId="1FEE1796" w14:textId="77777777" w:rsidR="00DF7704" w:rsidRPr="00125E33" w:rsidRDefault="003C0F8B" w:rsidP="00B97D2C">
            <w:pPr>
              <w:jc w:val="both"/>
            </w:pPr>
            <w:hyperlink r:id="rId16" w:tgtFrame="_blank" w:history="1">
              <w:r w:rsidR="00DF7704" w:rsidRPr="001B6BFB">
                <w:rPr>
                  <w:caps/>
                </w:rPr>
                <w:t xml:space="preserve">Murphy, </w:t>
              </w:r>
              <w:r w:rsidR="00DF7704" w:rsidRPr="001B6BFB">
                <w:t xml:space="preserve">R. </w:t>
              </w:r>
              <w:r w:rsidR="00DF7704" w:rsidRPr="001B6BFB">
                <w:rPr>
                  <w:i/>
                  <w:iCs/>
                </w:rPr>
                <w:t>English Grammar in Use</w:t>
              </w:r>
              <w:r w:rsidR="00DF7704" w:rsidRPr="001B6BFB">
                <w:t>. Cambridge: Cambridge University Press, 2003. ISBN 0-521-52931-X.</w:t>
              </w:r>
            </w:hyperlink>
            <w:r w:rsidR="00DF7704" w:rsidRPr="00125E33">
              <w:t xml:space="preserve"> </w:t>
            </w:r>
          </w:p>
        </w:tc>
      </w:tr>
      <w:tr w:rsidR="00DF7704" w14:paraId="304CC6D2"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B48B32" w14:textId="77777777" w:rsidR="00DF7704" w:rsidRPr="001B6BFB" w:rsidRDefault="00DF7704" w:rsidP="00B97D2C">
            <w:pPr>
              <w:jc w:val="center"/>
              <w:rPr>
                <w:b/>
              </w:rPr>
            </w:pPr>
            <w:r w:rsidRPr="001B6BFB">
              <w:rPr>
                <w:b/>
              </w:rPr>
              <w:t>Informace ke kombinované nebo distanční formě</w:t>
            </w:r>
          </w:p>
        </w:tc>
      </w:tr>
      <w:tr w:rsidR="00DF7704" w14:paraId="5A7B85CF" w14:textId="77777777" w:rsidTr="00B97D2C">
        <w:tc>
          <w:tcPr>
            <w:tcW w:w="4787" w:type="dxa"/>
            <w:gridSpan w:val="3"/>
            <w:tcBorders>
              <w:top w:val="single" w:sz="2" w:space="0" w:color="auto"/>
            </w:tcBorders>
            <w:shd w:val="clear" w:color="auto" w:fill="F7CAAC"/>
          </w:tcPr>
          <w:p w14:paraId="0C742EF9" w14:textId="77777777" w:rsidR="00DF7704" w:rsidRDefault="00DF7704" w:rsidP="00B97D2C">
            <w:pPr>
              <w:jc w:val="both"/>
            </w:pPr>
            <w:r>
              <w:rPr>
                <w:b/>
              </w:rPr>
              <w:t>Rozsah konzultací (soustředění)</w:t>
            </w:r>
          </w:p>
        </w:tc>
        <w:tc>
          <w:tcPr>
            <w:tcW w:w="889" w:type="dxa"/>
            <w:tcBorders>
              <w:top w:val="single" w:sz="2" w:space="0" w:color="auto"/>
            </w:tcBorders>
          </w:tcPr>
          <w:p w14:paraId="603AC146" w14:textId="77777777" w:rsidR="00DF7704" w:rsidRDefault="00DF7704" w:rsidP="00B97D2C">
            <w:pPr>
              <w:jc w:val="both"/>
            </w:pPr>
            <w:r>
              <w:t>15</w:t>
            </w:r>
          </w:p>
        </w:tc>
        <w:tc>
          <w:tcPr>
            <w:tcW w:w="4179" w:type="dxa"/>
            <w:gridSpan w:val="4"/>
            <w:tcBorders>
              <w:top w:val="single" w:sz="2" w:space="0" w:color="auto"/>
            </w:tcBorders>
            <w:shd w:val="clear" w:color="auto" w:fill="F7CAAC"/>
          </w:tcPr>
          <w:p w14:paraId="49158AD2" w14:textId="77777777" w:rsidR="00DF7704" w:rsidRDefault="00DF7704" w:rsidP="00B97D2C">
            <w:pPr>
              <w:jc w:val="both"/>
              <w:rPr>
                <w:b/>
              </w:rPr>
            </w:pPr>
            <w:r>
              <w:rPr>
                <w:b/>
              </w:rPr>
              <w:t xml:space="preserve">hodin </w:t>
            </w:r>
          </w:p>
        </w:tc>
      </w:tr>
      <w:tr w:rsidR="00DF7704" w14:paraId="7807B5FA" w14:textId="77777777" w:rsidTr="00B97D2C">
        <w:tc>
          <w:tcPr>
            <w:tcW w:w="9855" w:type="dxa"/>
            <w:gridSpan w:val="8"/>
            <w:shd w:val="clear" w:color="auto" w:fill="F7CAAC"/>
          </w:tcPr>
          <w:p w14:paraId="4FC94923" w14:textId="77777777" w:rsidR="00DF7704" w:rsidRDefault="00DF7704" w:rsidP="00B97D2C">
            <w:pPr>
              <w:jc w:val="both"/>
              <w:rPr>
                <w:b/>
              </w:rPr>
            </w:pPr>
            <w:r>
              <w:rPr>
                <w:b/>
              </w:rPr>
              <w:t>Informace o způsobu kontaktu s vyučujícím</w:t>
            </w:r>
          </w:p>
        </w:tc>
      </w:tr>
      <w:tr w:rsidR="00DF7704" w14:paraId="73BDEFB8" w14:textId="77777777" w:rsidTr="00B97D2C">
        <w:trPr>
          <w:trHeight w:val="833"/>
        </w:trPr>
        <w:tc>
          <w:tcPr>
            <w:tcW w:w="9855" w:type="dxa"/>
            <w:gridSpan w:val="8"/>
          </w:tcPr>
          <w:p w14:paraId="5ADD3819" w14:textId="77777777" w:rsidR="00DF7704" w:rsidRDefault="00DF7704" w:rsidP="00B97D2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8A26179"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F7704" w:rsidRPr="00DF7704" w14:paraId="6AE00CB4" w14:textId="77777777" w:rsidTr="00B97D2C">
        <w:tc>
          <w:tcPr>
            <w:tcW w:w="9855" w:type="dxa"/>
            <w:gridSpan w:val="8"/>
            <w:tcBorders>
              <w:bottom w:val="double" w:sz="4" w:space="0" w:color="auto"/>
            </w:tcBorders>
            <w:shd w:val="clear" w:color="auto" w:fill="BDD6EE"/>
          </w:tcPr>
          <w:p w14:paraId="68825411" w14:textId="77777777" w:rsidR="00DF7704" w:rsidRPr="00DF7704" w:rsidRDefault="00DF7704" w:rsidP="00DF7704">
            <w:pPr>
              <w:jc w:val="both"/>
              <w:rPr>
                <w:b/>
                <w:sz w:val="28"/>
              </w:rPr>
            </w:pPr>
            <w:r w:rsidRPr="00DF7704">
              <w:lastRenderedPageBreak/>
              <w:br w:type="page"/>
            </w:r>
            <w:r w:rsidRPr="00DF7704">
              <w:rPr>
                <w:b/>
                <w:sz w:val="28"/>
              </w:rPr>
              <w:t>B-III – Charakteristika studijního předmětu</w:t>
            </w:r>
          </w:p>
        </w:tc>
      </w:tr>
      <w:tr w:rsidR="00DF7704" w:rsidRPr="00DF7704" w14:paraId="63B3DB6E" w14:textId="77777777" w:rsidTr="00B97D2C">
        <w:tc>
          <w:tcPr>
            <w:tcW w:w="3086" w:type="dxa"/>
            <w:tcBorders>
              <w:top w:val="double" w:sz="4" w:space="0" w:color="auto"/>
            </w:tcBorders>
            <w:shd w:val="clear" w:color="auto" w:fill="F7CAAC"/>
          </w:tcPr>
          <w:p w14:paraId="30545140"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2DBDC178" w14:textId="77777777" w:rsidR="00DF7704" w:rsidRPr="00DF7704" w:rsidRDefault="00A10200" w:rsidP="00DF7704">
            <w:pPr>
              <w:jc w:val="both"/>
            </w:pPr>
            <w:r w:rsidRPr="00277224">
              <w:t>Expert Communication in English</w:t>
            </w:r>
            <w:r w:rsidR="00DF7704">
              <w:t xml:space="preserve"> (</w:t>
            </w:r>
            <w:r w:rsidR="00DF7704" w:rsidRPr="00DF7704">
              <w:t>Academic Presentation</w:t>
            </w:r>
            <w:r w:rsidR="00DF7704">
              <w:t>)</w:t>
            </w:r>
          </w:p>
        </w:tc>
      </w:tr>
      <w:tr w:rsidR="00DF7704" w:rsidRPr="00DF7704" w14:paraId="74CCAD7C" w14:textId="77777777" w:rsidTr="00B97D2C">
        <w:tc>
          <w:tcPr>
            <w:tcW w:w="3086" w:type="dxa"/>
            <w:shd w:val="clear" w:color="auto" w:fill="F7CAAC"/>
          </w:tcPr>
          <w:p w14:paraId="05F5E5B4" w14:textId="77777777" w:rsidR="00DF7704" w:rsidRPr="00DF7704" w:rsidRDefault="00DF7704" w:rsidP="00DF7704">
            <w:pPr>
              <w:jc w:val="both"/>
              <w:rPr>
                <w:b/>
              </w:rPr>
            </w:pPr>
            <w:r w:rsidRPr="00DF7704">
              <w:rPr>
                <w:b/>
              </w:rPr>
              <w:t>Typ předmětu</w:t>
            </w:r>
          </w:p>
        </w:tc>
        <w:tc>
          <w:tcPr>
            <w:tcW w:w="3406" w:type="dxa"/>
            <w:gridSpan w:val="4"/>
          </w:tcPr>
          <w:p w14:paraId="4579DC98" w14:textId="77777777" w:rsidR="00DF7704" w:rsidRPr="00DF7704" w:rsidRDefault="00DF7704" w:rsidP="00DF7704">
            <w:pPr>
              <w:jc w:val="both"/>
            </w:pPr>
            <w:r w:rsidRPr="00DF7704">
              <w:t>povinný „P“</w:t>
            </w:r>
          </w:p>
        </w:tc>
        <w:tc>
          <w:tcPr>
            <w:tcW w:w="2695" w:type="dxa"/>
            <w:gridSpan w:val="2"/>
            <w:shd w:val="clear" w:color="auto" w:fill="F7CAAC"/>
          </w:tcPr>
          <w:p w14:paraId="6F108184" w14:textId="77777777" w:rsidR="00DF7704" w:rsidRPr="00DF7704" w:rsidRDefault="00DF7704" w:rsidP="00DF7704">
            <w:pPr>
              <w:jc w:val="both"/>
            </w:pPr>
            <w:r w:rsidRPr="00DF7704">
              <w:rPr>
                <w:b/>
              </w:rPr>
              <w:t>doporučený ročník / semestr</w:t>
            </w:r>
          </w:p>
        </w:tc>
        <w:tc>
          <w:tcPr>
            <w:tcW w:w="668" w:type="dxa"/>
          </w:tcPr>
          <w:p w14:paraId="67459E09" w14:textId="77777777" w:rsidR="00DF7704" w:rsidRPr="00DF7704" w:rsidRDefault="00DF7704" w:rsidP="00DF7704">
            <w:pPr>
              <w:jc w:val="both"/>
            </w:pPr>
            <w:r w:rsidRPr="00DF7704">
              <w:t>1/L</w:t>
            </w:r>
          </w:p>
        </w:tc>
      </w:tr>
      <w:tr w:rsidR="00DF7704" w:rsidRPr="00DF7704" w14:paraId="509A4CC0" w14:textId="77777777" w:rsidTr="00B97D2C">
        <w:tc>
          <w:tcPr>
            <w:tcW w:w="3086" w:type="dxa"/>
            <w:shd w:val="clear" w:color="auto" w:fill="F7CAAC"/>
          </w:tcPr>
          <w:p w14:paraId="6B2875AA" w14:textId="77777777" w:rsidR="00DF7704" w:rsidRPr="00DF7704" w:rsidRDefault="00DF7704" w:rsidP="00DF7704">
            <w:pPr>
              <w:jc w:val="both"/>
              <w:rPr>
                <w:b/>
              </w:rPr>
            </w:pPr>
            <w:r w:rsidRPr="00DF7704">
              <w:rPr>
                <w:b/>
              </w:rPr>
              <w:t>Rozsah studijního předmětu</w:t>
            </w:r>
          </w:p>
        </w:tc>
        <w:tc>
          <w:tcPr>
            <w:tcW w:w="1701" w:type="dxa"/>
            <w:gridSpan w:val="2"/>
          </w:tcPr>
          <w:p w14:paraId="0A36F246" w14:textId="77777777" w:rsidR="00DF7704" w:rsidRPr="00DF7704" w:rsidRDefault="00DF7704" w:rsidP="00DF7704">
            <w:pPr>
              <w:jc w:val="both"/>
            </w:pPr>
            <w:r w:rsidRPr="00DF7704">
              <w:t>15s</w:t>
            </w:r>
          </w:p>
        </w:tc>
        <w:tc>
          <w:tcPr>
            <w:tcW w:w="889" w:type="dxa"/>
            <w:shd w:val="clear" w:color="auto" w:fill="F7CAAC"/>
          </w:tcPr>
          <w:p w14:paraId="78F9101D" w14:textId="77777777" w:rsidR="00DF7704" w:rsidRPr="00DF7704" w:rsidRDefault="00DF7704" w:rsidP="00DF7704">
            <w:pPr>
              <w:jc w:val="both"/>
              <w:rPr>
                <w:b/>
              </w:rPr>
            </w:pPr>
            <w:r w:rsidRPr="00DF7704">
              <w:rPr>
                <w:b/>
              </w:rPr>
              <w:t xml:space="preserve">hod. </w:t>
            </w:r>
          </w:p>
        </w:tc>
        <w:tc>
          <w:tcPr>
            <w:tcW w:w="816" w:type="dxa"/>
          </w:tcPr>
          <w:p w14:paraId="05EC1A94" w14:textId="77777777" w:rsidR="00DF7704" w:rsidRPr="00DF7704" w:rsidRDefault="00DF7704" w:rsidP="00DF7704">
            <w:pPr>
              <w:jc w:val="both"/>
            </w:pPr>
            <w:r w:rsidRPr="00DF7704">
              <w:t>15</w:t>
            </w:r>
          </w:p>
        </w:tc>
        <w:tc>
          <w:tcPr>
            <w:tcW w:w="2156" w:type="dxa"/>
            <w:shd w:val="clear" w:color="auto" w:fill="F7CAAC"/>
          </w:tcPr>
          <w:p w14:paraId="4DC464ED" w14:textId="77777777" w:rsidR="00DF7704" w:rsidRPr="00DF7704" w:rsidRDefault="00DF7704" w:rsidP="00DF7704">
            <w:pPr>
              <w:jc w:val="both"/>
              <w:rPr>
                <w:b/>
              </w:rPr>
            </w:pPr>
            <w:r w:rsidRPr="00DF7704">
              <w:rPr>
                <w:b/>
              </w:rPr>
              <w:t>kreditů</w:t>
            </w:r>
          </w:p>
        </w:tc>
        <w:tc>
          <w:tcPr>
            <w:tcW w:w="1207" w:type="dxa"/>
            <w:gridSpan w:val="2"/>
          </w:tcPr>
          <w:p w14:paraId="0260A4AE" w14:textId="77777777" w:rsidR="00DF7704" w:rsidRPr="00DF7704" w:rsidRDefault="00DF7704" w:rsidP="00DF7704">
            <w:pPr>
              <w:jc w:val="both"/>
            </w:pPr>
          </w:p>
        </w:tc>
      </w:tr>
      <w:tr w:rsidR="00DF7704" w:rsidRPr="00DF7704" w14:paraId="1D1AB39F" w14:textId="77777777" w:rsidTr="00B97D2C">
        <w:tc>
          <w:tcPr>
            <w:tcW w:w="3086" w:type="dxa"/>
            <w:shd w:val="clear" w:color="auto" w:fill="F7CAAC"/>
          </w:tcPr>
          <w:p w14:paraId="4A7F3BAA"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0E20D868" w14:textId="77777777" w:rsidR="00DF7704" w:rsidRPr="00DF7704" w:rsidRDefault="00DF7704" w:rsidP="00DF7704">
            <w:pPr>
              <w:jc w:val="both"/>
            </w:pPr>
          </w:p>
        </w:tc>
      </w:tr>
      <w:tr w:rsidR="00DF7704" w:rsidRPr="00DF7704" w14:paraId="1935C623" w14:textId="77777777" w:rsidTr="00B97D2C">
        <w:tc>
          <w:tcPr>
            <w:tcW w:w="3086" w:type="dxa"/>
            <w:shd w:val="clear" w:color="auto" w:fill="F7CAAC"/>
          </w:tcPr>
          <w:p w14:paraId="2469AA30" w14:textId="77777777" w:rsidR="00DF7704" w:rsidRPr="00DF7704" w:rsidRDefault="00DF7704" w:rsidP="00DF7704">
            <w:pPr>
              <w:jc w:val="both"/>
              <w:rPr>
                <w:b/>
              </w:rPr>
            </w:pPr>
            <w:r w:rsidRPr="00DF7704">
              <w:rPr>
                <w:b/>
              </w:rPr>
              <w:t>Způsob ověření studijních výsledků</w:t>
            </w:r>
          </w:p>
        </w:tc>
        <w:tc>
          <w:tcPr>
            <w:tcW w:w="3406" w:type="dxa"/>
            <w:gridSpan w:val="4"/>
          </w:tcPr>
          <w:p w14:paraId="04B2BB99" w14:textId="77777777" w:rsidR="00DF7704" w:rsidRPr="00DF7704" w:rsidRDefault="00DF7704" w:rsidP="00DF7704">
            <w:pPr>
              <w:jc w:val="both"/>
            </w:pPr>
            <w:r w:rsidRPr="00DF7704">
              <w:t>zkouška</w:t>
            </w:r>
          </w:p>
        </w:tc>
        <w:tc>
          <w:tcPr>
            <w:tcW w:w="2156" w:type="dxa"/>
            <w:shd w:val="clear" w:color="auto" w:fill="F7CAAC"/>
          </w:tcPr>
          <w:p w14:paraId="57D38CFC" w14:textId="77777777" w:rsidR="00DF7704" w:rsidRPr="00DF7704" w:rsidRDefault="00DF7704" w:rsidP="00DF7704">
            <w:pPr>
              <w:jc w:val="both"/>
              <w:rPr>
                <w:b/>
              </w:rPr>
            </w:pPr>
            <w:r w:rsidRPr="00DF7704">
              <w:rPr>
                <w:b/>
              </w:rPr>
              <w:t>Forma výuky</w:t>
            </w:r>
          </w:p>
        </w:tc>
        <w:tc>
          <w:tcPr>
            <w:tcW w:w="1207" w:type="dxa"/>
            <w:gridSpan w:val="2"/>
          </w:tcPr>
          <w:p w14:paraId="69D4866C" w14:textId="77777777" w:rsidR="00DF7704" w:rsidRPr="00DF7704" w:rsidRDefault="00DF7704" w:rsidP="00DF7704">
            <w:pPr>
              <w:jc w:val="both"/>
            </w:pPr>
            <w:r w:rsidRPr="00DF7704">
              <w:t>seminář</w:t>
            </w:r>
          </w:p>
        </w:tc>
      </w:tr>
      <w:tr w:rsidR="00DF7704" w:rsidRPr="00DF7704" w14:paraId="40BCEDCA" w14:textId="77777777" w:rsidTr="00B97D2C">
        <w:tc>
          <w:tcPr>
            <w:tcW w:w="3086" w:type="dxa"/>
            <w:shd w:val="clear" w:color="auto" w:fill="F7CAAC"/>
          </w:tcPr>
          <w:p w14:paraId="3EFEEB94"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54A075D0" w14:textId="77777777" w:rsidR="00F270F5" w:rsidRDefault="00DF7704" w:rsidP="00DF7704">
            <w:pPr>
              <w:jc w:val="both"/>
            </w:pPr>
            <w:r w:rsidRPr="00DF7704">
              <w:t xml:space="preserve">Způsob zakončení předmětu - ústní zkouška. </w:t>
            </w:r>
          </w:p>
          <w:p w14:paraId="2AD49FBB" w14:textId="77777777" w:rsidR="00F270F5" w:rsidRDefault="00F270F5" w:rsidP="00F270F5">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3A008361" w14:textId="77777777" w:rsidR="00DF7704" w:rsidRPr="00DF7704" w:rsidRDefault="00F270F5" w:rsidP="00F270F5">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DF7704" w:rsidRPr="00DF7704" w14:paraId="02A5D483" w14:textId="77777777" w:rsidTr="00B97D2C">
        <w:trPr>
          <w:trHeight w:val="70"/>
        </w:trPr>
        <w:tc>
          <w:tcPr>
            <w:tcW w:w="9855" w:type="dxa"/>
            <w:gridSpan w:val="8"/>
            <w:tcBorders>
              <w:top w:val="nil"/>
            </w:tcBorders>
          </w:tcPr>
          <w:p w14:paraId="2AFB3826" w14:textId="77777777" w:rsidR="00DF7704" w:rsidRPr="00DF7704" w:rsidRDefault="00DF7704" w:rsidP="00DF7704">
            <w:pPr>
              <w:jc w:val="both"/>
            </w:pPr>
          </w:p>
        </w:tc>
      </w:tr>
      <w:tr w:rsidR="00DF7704" w:rsidRPr="00DF7704" w14:paraId="400B63DE" w14:textId="77777777" w:rsidTr="00B97D2C">
        <w:trPr>
          <w:trHeight w:val="197"/>
        </w:trPr>
        <w:tc>
          <w:tcPr>
            <w:tcW w:w="3086" w:type="dxa"/>
            <w:tcBorders>
              <w:top w:val="nil"/>
            </w:tcBorders>
            <w:shd w:val="clear" w:color="auto" w:fill="F7CAAC"/>
          </w:tcPr>
          <w:p w14:paraId="2ED65CB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70B08C83" w14:textId="77777777" w:rsidR="00DF7704" w:rsidRPr="00DF7704" w:rsidRDefault="003C0F8B" w:rsidP="00DF7704">
            <w:hyperlink r:id="rId17" w:history="1">
              <w:r w:rsidR="00DF7704" w:rsidRPr="00DF7704">
                <w:t>Mgr. Hana Atcheson</w:t>
              </w:r>
            </w:hyperlink>
          </w:p>
        </w:tc>
      </w:tr>
      <w:tr w:rsidR="00DF7704" w:rsidRPr="00DF7704" w14:paraId="3C204C4D" w14:textId="77777777" w:rsidTr="00B97D2C">
        <w:trPr>
          <w:trHeight w:val="243"/>
        </w:trPr>
        <w:tc>
          <w:tcPr>
            <w:tcW w:w="3086" w:type="dxa"/>
            <w:tcBorders>
              <w:top w:val="nil"/>
            </w:tcBorders>
            <w:shd w:val="clear" w:color="auto" w:fill="F7CAAC"/>
          </w:tcPr>
          <w:p w14:paraId="1003133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6105F1F6" w14:textId="77777777" w:rsidR="00DF7704" w:rsidRPr="00DF7704" w:rsidRDefault="00DF7704" w:rsidP="00DF7704">
            <w:pPr>
              <w:jc w:val="both"/>
            </w:pPr>
            <w:r w:rsidRPr="00DF7704">
              <w:t>Garant se podílí v rozsahu 100 %, stanovuje koncepci seminářů a dohlíží na jejich jednotné vedení.</w:t>
            </w:r>
          </w:p>
        </w:tc>
      </w:tr>
      <w:tr w:rsidR="00DF7704" w:rsidRPr="00DF7704" w14:paraId="4FF8CE89" w14:textId="77777777" w:rsidTr="00B97D2C">
        <w:tc>
          <w:tcPr>
            <w:tcW w:w="3086" w:type="dxa"/>
            <w:shd w:val="clear" w:color="auto" w:fill="F7CAAC"/>
          </w:tcPr>
          <w:p w14:paraId="3E1BE8F6"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4FC4E7AE" w14:textId="77777777" w:rsidR="00DF7704" w:rsidRPr="00DF7704" w:rsidRDefault="003C0F8B" w:rsidP="00DF7704">
            <w:pPr>
              <w:jc w:val="both"/>
            </w:pPr>
            <w:hyperlink r:id="rId18" w:history="1">
              <w:r w:rsidR="00DF7704" w:rsidRPr="00DF7704">
                <w:t>Mgr. Hana Atcheson</w:t>
              </w:r>
            </w:hyperlink>
            <w:r w:rsidR="00DF7704" w:rsidRPr="00DF7704">
              <w:t xml:space="preserve"> – vedení seminářů (100%)</w:t>
            </w:r>
          </w:p>
        </w:tc>
      </w:tr>
      <w:tr w:rsidR="00DF7704" w:rsidRPr="00DF7704" w14:paraId="157C3FF8" w14:textId="77777777" w:rsidTr="00B97D2C">
        <w:trPr>
          <w:trHeight w:val="70"/>
        </w:trPr>
        <w:tc>
          <w:tcPr>
            <w:tcW w:w="9855" w:type="dxa"/>
            <w:gridSpan w:val="8"/>
            <w:tcBorders>
              <w:top w:val="nil"/>
            </w:tcBorders>
          </w:tcPr>
          <w:p w14:paraId="17182CD2" w14:textId="77777777" w:rsidR="00DF7704" w:rsidRPr="00DF7704" w:rsidRDefault="00DF7704" w:rsidP="00DF7704">
            <w:pPr>
              <w:jc w:val="both"/>
            </w:pPr>
          </w:p>
        </w:tc>
      </w:tr>
      <w:tr w:rsidR="00DF7704" w:rsidRPr="00DF7704" w14:paraId="608053EC" w14:textId="77777777" w:rsidTr="00B97D2C">
        <w:tc>
          <w:tcPr>
            <w:tcW w:w="3086" w:type="dxa"/>
            <w:shd w:val="clear" w:color="auto" w:fill="F7CAAC"/>
          </w:tcPr>
          <w:p w14:paraId="5AAED21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7FBF1472" w14:textId="77777777" w:rsidR="00DF7704" w:rsidRPr="00DF7704" w:rsidRDefault="00DF7704" w:rsidP="00DF7704">
            <w:pPr>
              <w:jc w:val="both"/>
            </w:pPr>
          </w:p>
        </w:tc>
      </w:tr>
      <w:tr w:rsidR="00DF7704" w:rsidRPr="00DF7704" w14:paraId="75673E04" w14:textId="77777777" w:rsidTr="00B97D2C">
        <w:trPr>
          <w:trHeight w:val="2462"/>
        </w:trPr>
        <w:tc>
          <w:tcPr>
            <w:tcW w:w="9855" w:type="dxa"/>
            <w:gridSpan w:val="8"/>
            <w:tcBorders>
              <w:top w:val="nil"/>
              <w:bottom w:val="single" w:sz="12" w:space="0" w:color="auto"/>
            </w:tcBorders>
          </w:tcPr>
          <w:p w14:paraId="36205DFA" w14:textId="77777777" w:rsidR="00F270F5" w:rsidRDefault="00F270F5" w:rsidP="00F270F5">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12C2001D" w14:textId="77777777" w:rsidR="00F270F5" w:rsidRDefault="00F270F5" w:rsidP="007D1F4D">
            <w:pPr>
              <w:numPr>
                <w:ilvl w:val="0"/>
                <w:numId w:val="26"/>
              </w:numPr>
              <w:ind w:left="243" w:hanging="243"/>
              <w:contextualSpacing/>
            </w:pPr>
            <w:r>
              <w:t>Jazykové zásady pro sestavení strukturované prezentace.</w:t>
            </w:r>
          </w:p>
          <w:p w14:paraId="378B062B" w14:textId="77777777" w:rsidR="00F270F5" w:rsidRDefault="00F270F5" w:rsidP="007D1F4D">
            <w:pPr>
              <w:numPr>
                <w:ilvl w:val="0"/>
                <w:numId w:val="26"/>
              </w:numPr>
              <w:ind w:left="243" w:hanging="243"/>
              <w:contextualSpacing/>
            </w:pPr>
            <w:r>
              <w:t>Zásady sestavení akademického posteru a jeho prezentace.</w:t>
            </w:r>
          </w:p>
          <w:p w14:paraId="6B786AD9" w14:textId="77777777" w:rsidR="00F270F5" w:rsidRDefault="00F270F5" w:rsidP="007D1F4D">
            <w:pPr>
              <w:numPr>
                <w:ilvl w:val="0"/>
                <w:numId w:val="26"/>
              </w:numPr>
              <w:ind w:left="243" w:hanging="243"/>
              <w:contextualSpacing/>
            </w:pPr>
            <w:r>
              <w:t>Způsoby navození kontaktu s posluchači.</w:t>
            </w:r>
          </w:p>
          <w:p w14:paraId="05A7EEC3" w14:textId="77777777" w:rsidR="00F270F5" w:rsidRDefault="00F270F5" w:rsidP="007D1F4D">
            <w:pPr>
              <w:numPr>
                <w:ilvl w:val="0"/>
                <w:numId w:val="26"/>
              </w:numPr>
              <w:ind w:left="243" w:hanging="243"/>
              <w:contextualSpacing/>
            </w:pPr>
            <w:r>
              <w:t>Užití audiovizuálních pomůcek, dovednosti spojené se správným odkazováním na vizuální podporu.</w:t>
            </w:r>
          </w:p>
          <w:p w14:paraId="167F5FEC" w14:textId="77777777" w:rsidR="00F270F5" w:rsidRDefault="00F270F5" w:rsidP="007D1F4D">
            <w:pPr>
              <w:numPr>
                <w:ilvl w:val="0"/>
                <w:numId w:val="26"/>
              </w:numPr>
              <w:ind w:left="243" w:hanging="243"/>
              <w:contextualSpacing/>
            </w:pPr>
            <w:r>
              <w:t>Techniky prezentování.</w:t>
            </w:r>
          </w:p>
          <w:p w14:paraId="2F8F933D" w14:textId="77777777" w:rsidR="00F270F5" w:rsidRDefault="00F270F5" w:rsidP="007D1F4D">
            <w:pPr>
              <w:numPr>
                <w:ilvl w:val="0"/>
                <w:numId w:val="26"/>
              </w:numPr>
              <w:ind w:left="243" w:hanging="243"/>
              <w:contextualSpacing/>
            </w:pPr>
            <w:r>
              <w:t>Některé zásady řečnického projevu.</w:t>
            </w:r>
          </w:p>
          <w:p w14:paraId="32104EF9" w14:textId="77777777" w:rsidR="00F270F5" w:rsidRDefault="00F270F5" w:rsidP="007D1F4D">
            <w:pPr>
              <w:numPr>
                <w:ilvl w:val="0"/>
                <w:numId w:val="26"/>
              </w:numPr>
              <w:ind w:left="243" w:hanging="243"/>
              <w:contextualSpacing/>
            </w:pPr>
            <w:r>
              <w:t>Kladení otázek a odpovědi na otázky.</w:t>
            </w:r>
          </w:p>
          <w:p w14:paraId="36B268B2" w14:textId="77777777" w:rsidR="00DF7704" w:rsidRPr="00DF7704" w:rsidRDefault="00F270F5" w:rsidP="007D1F4D">
            <w:pPr>
              <w:numPr>
                <w:ilvl w:val="0"/>
                <w:numId w:val="26"/>
              </w:numPr>
              <w:ind w:left="243" w:hanging="243"/>
              <w:contextualSpacing/>
            </w:pPr>
            <w:r>
              <w:t>Zásady pro formulaci efektivní argumentace</w:t>
            </w:r>
          </w:p>
        </w:tc>
      </w:tr>
      <w:tr w:rsidR="00DF7704" w:rsidRPr="00DF7704" w14:paraId="414A5F41" w14:textId="77777777" w:rsidTr="00B97D2C">
        <w:trPr>
          <w:trHeight w:val="265"/>
        </w:trPr>
        <w:tc>
          <w:tcPr>
            <w:tcW w:w="3653" w:type="dxa"/>
            <w:gridSpan w:val="2"/>
            <w:tcBorders>
              <w:top w:val="nil"/>
            </w:tcBorders>
            <w:shd w:val="clear" w:color="auto" w:fill="F7CAAC"/>
          </w:tcPr>
          <w:p w14:paraId="14C318FD" w14:textId="77777777" w:rsidR="00DF7704" w:rsidRPr="00DF7704" w:rsidRDefault="00DF7704" w:rsidP="00DF7704">
            <w:pPr>
              <w:jc w:val="both"/>
            </w:pPr>
            <w:r w:rsidRPr="00DF7704">
              <w:rPr>
                <w:b/>
              </w:rPr>
              <w:t>Studijní literatura a studijní pomůcky</w:t>
            </w:r>
          </w:p>
        </w:tc>
        <w:tc>
          <w:tcPr>
            <w:tcW w:w="6202" w:type="dxa"/>
            <w:gridSpan w:val="6"/>
            <w:tcBorders>
              <w:top w:val="nil"/>
              <w:bottom w:val="nil"/>
            </w:tcBorders>
          </w:tcPr>
          <w:p w14:paraId="1BA26D5E" w14:textId="77777777" w:rsidR="00DF7704" w:rsidRPr="00DF7704" w:rsidRDefault="00DF7704" w:rsidP="00DF7704">
            <w:pPr>
              <w:jc w:val="both"/>
            </w:pPr>
          </w:p>
        </w:tc>
      </w:tr>
      <w:tr w:rsidR="00DF7704" w:rsidRPr="00DF7704" w14:paraId="091914E5" w14:textId="77777777" w:rsidTr="00B97D2C">
        <w:trPr>
          <w:trHeight w:val="1497"/>
        </w:trPr>
        <w:tc>
          <w:tcPr>
            <w:tcW w:w="9855" w:type="dxa"/>
            <w:gridSpan w:val="8"/>
            <w:tcBorders>
              <w:top w:val="nil"/>
            </w:tcBorders>
          </w:tcPr>
          <w:p w14:paraId="5D350B9D" w14:textId="77777777" w:rsidR="00F270F5" w:rsidRPr="00067FEE" w:rsidRDefault="00F270F5" w:rsidP="00F270F5">
            <w:pPr>
              <w:jc w:val="both"/>
              <w:rPr>
                <w:b/>
              </w:rPr>
            </w:pPr>
            <w:r w:rsidRPr="00067FEE">
              <w:rPr>
                <w:b/>
              </w:rPr>
              <w:t>Povinná literatura</w:t>
            </w:r>
          </w:p>
          <w:p w14:paraId="570B7F6B" w14:textId="77777777" w:rsidR="00F270F5" w:rsidRDefault="00F270F5" w:rsidP="00F270F5">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6F240F99" w14:textId="77777777" w:rsidR="00F270F5" w:rsidRDefault="00F270F5" w:rsidP="00F270F5">
            <w:pPr>
              <w:jc w:val="both"/>
            </w:pPr>
            <w:r w:rsidRPr="00067FEE">
              <w:rPr>
                <w:caps/>
              </w:rPr>
              <w:t>Powell,</w:t>
            </w:r>
            <w:r w:rsidRPr="00067FEE">
              <w:t xml:space="preserve"> M. </w:t>
            </w:r>
            <w:r w:rsidRPr="00067FEE">
              <w:rPr>
                <w:i/>
                <w:iCs/>
              </w:rPr>
              <w:t>Presenting in English</w:t>
            </w:r>
            <w:r w:rsidRPr="00067FEE">
              <w:t xml:space="preserve">. LTP Business, 1997. ISBN 9781899396306. </w:t>
            </w:r>
          </w:p>
          <w:p w14:paraId="557757B8" w14:textId="77777777" w:rsidR="00F270F5" w:rsidRPr="00067FEE" w:rsidRDefault="003C0F8B" w:rsidP="00F270F5">
            <w:pPr>
              <w:jc w:val="both"/>
            </w:pPr>
            <w:hyperlink r:id="rId19" w:tgtFrame="_blank" w:history="1">
              <w:r w:rsidR="00F270F5" w:rsidRPr="00067FEE">
                <w:rPr>
                  <w:caps/>
                </w:rPr>
                <w:t>Williams</w:t>
              </w:r>
              <w:r w:rsidR="00F270F5" w:rsidRPr="00067FEE">
                <w:t xml:space="preserve">, E. J. </w:t>
              </w:r>
              <w:r w:rsidR="00F270F5" w:rsidRPr="00067FEE">
                <w:rPr>
                  <w:i/>
                  <w:iCs/>
                </w:rPr>
                <w:t>Presentations in English</w:t>
              </w:r>
              <w:r w:rsidR="00F270F5" w:rsidRPr="00067FEE">
                <w:t xml:space="preserve">. Macmillan Publishers Ltd., 2008. ISBN 9780230028784. </w:t>
              </w:r>
            </w:hyperlink>
          </w:p>
          <w:p w14:paraId="5E6D007D" w14:textId="77777777" w:rsidR="00F270F5" w:rsidRPr="00067FEE" w:rsidRDefault="00F270F5" w:rsidP="00F270F5">
            <w:pPr>
              <w:jc w:val="both"/>
              <w:rPr>
                <w:b/>
              </w:rPr>
            </w:pPr>
            <w:r w:rsidRPr="00C40B3D">
              <w:rPr>
                <w:b/>
              </w:rPr>
              <w:t>Doporučení literatura</w:t>
            </w:r>
          </w:p>
          <w:p w14:paraId="16B8A2AA" w14:textId="77777777" w:rsidR="00F270F5" w:rsidRDefault="00F270F5" w:rsidP="00F270F5">
            <w:pPr>
              <w:jc w:val="both"/>
            </w:pPr>
            <w:r w:rsidRPr="00067FEE">
              <w:rPr>
                <w:caps/>
              </w:rPr>
              <w:t>Comfort,</w:t>
            </w:r>
            <w:r>
              <w:t xml:space="preserve"> J. </w:t>
            </w:r>
            <w:r>
              <w:rPr>
                <w:i/>
                <w:iCs/>
              </w:rPr>
              <w:t>Effective Presentations</w:t>
            </w:r>
            <w:r>
              <w:t>. OUP, 2009. ISBN 9780194570657.</w:t>
            </w:r>
          </w:p>
          <w:p w14:paraId="444512C6" w14:textId="77777777" w:rsidR="00F270F5" w:rsidRPr="00905EAD" w:rsidRDefault="00F270F5" w:rsidP="00F270F5">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28EE068E" w14:textId="77777777" w:rsidR="00F270F5" w:rsidRPr="00905EAD" w:rsidRDefault="00F270F5" w:rsidP="00F270F5">
            <w:pPr>
              <w:jc w:val="both"/>
              <w:rPr>
                <w:lang w:val="en-GB"/>
              </w:rPr>
            </w:pPr>
            <w:r w:rsidRPr="00905EAD">
              <w:rPr>
                <w:caps/>
                <w:lang w:val="en-GB"/>
              </w:rPr>
              <w:t>Emmerson,</w:t>
            </w:r>
            <w:r w:rsidRPr="00905EAD">
              <w:rPr>
                <w:lang w:val="en-GB"/>
              </w:rPr>
              <w:t xml:space="preserve"> P. </w:t>
            </w:r>
            <w:r w:rsidRPr="00905EAD">
              <w:rPr>
                <w:i/>
                <w:iCs/>
                <w:lang w:val="en-GB"/>
              </w:rPr>
              <w:t>Business Builder, Module 7</w:t>
            </w:r>
            <w:r w:rsidRPr="00905EAD">
              <w:rPr>
                <w:lang w:val="en-GB"/>
              </w:rPr>
              <w:t>. Macmillan Education, 2006. ISBN 978-0521748629.</w:t>
            </w:r>
          </w:p>
          <w:p w14:paraId="4E7E3A25" w14:textId="77777777" w:rsidR="00F270F5" w:rsidRPr="00905EAD" w:rsidRDefault="00F270F5" w:rsidP="00F270F5">
            <w:pPr>
              <w:jc w:val="both"/>
              <w:rPr>
                <w:b/>
                <w:i/>
              </w:rPr>
            </w:pPr>
            <w:r w:rsidRPr="00767C73">
              <w:rPr>
                <w:b/>
              </w:rPr>
              <w:t xml:space="preserve">Rozšiřující </w:t>
            </w:r>
            <w:r>
              <w:rPr>
                <w:b/>
                <w:i/>
              </w:rPr>
              <w:t>literatura</w:t>
            </w:r>
          </w:p>
          <w:p w14:paraId="5B897EFF" w14:textId="77777777" w:rsidR="00F270F5" w:rsidRDefault="00F270F5" w:rsidP="00F270F5">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44D9E982" w14:textId="77777777" w:rsidR="00F270F5" w:rsidRPr="00905EAD" w:rsidRDefault="00F270F5" w:rsidP="00F270F5">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76DFF724" w14:textId="77777777" w:rsidR="00DF7704" w:rsidRPr="00DF7704" w:rsidRDefault="00F270F5" w:rsidP="00F270F5">
            <w:pPr>
              <w:jc w:val="both"/>
            </w:pPr>
            <w:r w:rsidRPr="00905EAD">
              <w:rPr>
                <w:lang w:val="en-GB"/>
              </w:rPr>
              <w:t xml:space="preserve">Erie </w:t>
            </w:r>
            <w:r>
              <w:rPr>
                <w:lang w:val="en-GB"/>
              </w:rPr>
              <w:t>Publishing: 2016.</w:t>
            </w:r>
          </w:p>
        </w:tc>
      </w:tr>
      <w:tr w:rsidR="00DF7704" w:rsidRPr="00DF7704" w14:paraId="0B500DE6"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2434F90" w14:textId="77777777" w:rsidR="00DF7704" w:rsidRPr="00DF7704" w:rsidRDefault="00DF7704" w:rsidP="00DF7704">
            <w:pPr>
              <w:jc w:val="center"/>
              <w:rPr>
                <w:b/>
              </w:rPr>
            </w:pPr>
            <w:r w:rsidRPr="00DF7704">
              <w:rPr>
                <w:b/>
              </w:rPr>
              <w:t>Informace ke kombinované nebo distanční formě</w:t>
            </w:r>
          </w:p>
        </w:tc>
      </w:tr>
      <w:tr w:rsidR="00DF7704" w:rsidRPr="00DF7704" w14:paraId="52FDDAB4" w14:textId="77777777" w:rsidTr="00B97D2C">
        <w:tc>
          <w:tcPr>
            <w:tcW w:w="4787" w:type="dxa"/>
            <w:gridSpan w:val="3"/>
            <w:tcBorders>
              <w:top w:val="single" w:sz="2" w:space="0" w:color="auto"/>
            </w:tcBorders>
            <w:shd w:val="clear" w:color="auto" w:fill="F7CAAC"/>
          </w:tcPr>
          <w:p w14:paraId="1931E814" w14:textId="77777777" w:rsidR="00DF7704" w:rsidRPr="00DF7704" w:rsidRDefault="00DF7704" w:rsidP="00DF7704">
            <w:pPr>
              <w:jc w:val="both"/>
            </w:pPr>
            <w:r w:rsidRPr="00DF7704">
              <w:rPr>
                <w:b/>
              </w:rPr>
              <w:t>Rozsah konzultací (soustředění)</w:t>
            </w:r>
          </w:p>
        </w:tc>
        <w:tc>
          <w:tcPr>
            <w:tcW w:w="889" w:type="dxa"/>
            <w:tcBorders>
              <w:top w:val="single" w:sz="2" w:space="0" w:color="auto"/>
            </w:tcBorders>
          </w:tcPr>
          <w:p w14:paraId="2AA11199" w14:textId="77777777" w:rsidR="00DF7704" w:rsidRPr="00DF7704" w:rsidRDefault="00DF7704" w:rsidP="00DF7704">
            <w:pPr>
              <w:jc w:val="both"/>
            </w:pPr>
            <w:r w:rsidRPr="00DF7704">
              <w:t>15</w:t>
            </w:r>
          </w:p>
        </w:tc>
        <w:tc>
          <w:tcPr>
            <w:tcW w:w="4179" w:type="dxa"/>
            <w:gridSpan w:val="4"/>
            <w:tcBorders>
              <w:top w:val="single" w:sz="2" w:space="0" w:color="auto"/>
            </w:tcBorders>
            <w:shd w:val="clear" w:color="auto" w:fill="F7CAAC"/>
          </w:tcPr>
          <w:p w14:paraId="002CD541" w14:textId="77777777" w:rsidR="00DF7704" w:rsidRPr="00DF7704" w:rsidRDefault="00DF7704" w:rsidP="00DF7704">
            <w:pPr>
              <w:jc w:val="both"/>
              <w:rPr>
                <w:b/>
              </w:rPr>
            </w:pPr>
            <w:r w:rsidRPr="00DF7704">
              <w:rPr>
                <w:b/>
              </w:rPr>
              <w:t xml:space="preserve">hodin </w:t>
            </w:r>
          </w:p>
        </w:tc>
      </w:tr>
      <w:tr w:rsidR="00DF7704" w:rsidRPr="00DF7704" w14:paraId="1F041BBF" w14:textId="77777777" w:rsidTr="00B97D2C">
        <w:tc>
          <w:tcPr>
            <w:tcW w:w="9855" w:type="dxa"/>
            <w:gridSpan w:val="8"/>
            <w:shd w:val="clear" w:color="auto" w:fill="F7CAAC"/>
          </w:tcPr>
          <w:p w14:paraId="6FBC1F27" w14:textId="77777777" w:rsidR="00DF7704" w:rsidRPr="00DF7704" w:rsidRDefault="00DF7704" w:rsidP="00DF7704">
            <w:pPr>
              <w:jc w:val="both"/>
              <w:rPr>
                <w:b/>
              </w:rPr>
            </w:pPr>
            <w:r w:rsidRPr="00DF7704">
              <w:rPr>
                <w:b/>
              </w:rPr>
              <w:t>Informace o způsobu kontaktu s vyučujícím</w:t>
            </w:r>
          </w:p>
        </w:tc>
      </w:tr>
      <w:tr w:rsidR="00DF7704" w:rsidRPr="00DF7704" w14:paraId="26843EEB" w14:textId="77777777" w:rsidTr="00B97D2C">
        <w:trPr>
          <w:trHeight w:val="833"/>
        </w:trPr>
        <w:tc>
          <w:tcPr>
            <w:tcW w:w="9855" w:type="dxa"/>
            <w:gridSpan w:val="8"/>
          </w:tcPr>
          <w:p w14:paraId="7BA93C89" w14:textId="77777777" w:rsidR="00DF7704" w:rsidRPr="00DF7704" w:rsidRDefault="00DF7704" w:rsidP="00DF7704">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F7704" w:rsidRPr="00DF7704" w14:paraId="3E3BD4D8" w14:textId="77777777" w:rsidTr="00B97D2C">
        <w:tc>
          <w:tcPr>
            <w:tcW w:w="9855" w:type="dxa"/>
            <w:gridSpan w:val="8"/>
            <w:tcBorders>
              <w:bottom w:val="double" w:sz="4" w:space="0" w:color="auto"/>
            </w:tcBorders>
            <w:shd w:val="clear" w:color="auto" w:fill="BDD6EE"/>
          </w:tcPr>
          <w:p w14:paraId="3A6E8D9F" w14:textId="77777777" w:rsidR="00DF7704" w:rsidRPr="00DF7704" w:rsidRDefault="00DF7704" w:rsidP="00DF7704">
            <w:pPr>
              <w:jc w:val="both"/>
              <w:rPr>
                <w:b/>
                <w:sz w:val="28"/>
              </w:rPr>
            </w:pPr>
            <w:r w:rsidRPr="00DF7704">
              <w:lastRenderedPageBreak/>
              <w:br w:type="page"/>
            </w:r>
            <w:r w:rsidRPr="00DF7704">
              <w:rPr>
                <w:b/>
                <w:sz w:val="28"/>
              </w:rPr>
              <w:t>B-III – Charakteristika studijního předmětu</w:t>
            </w:r>
          </w:p>
        </w:tc>
      </w:tr>
      <w:tr w:rsidR="00DF7704" w:rsidRPr="00DF7704" w14:paraId="14C8CC8E" w14:textId="77777777" w:rsidTr="00B97D2C">
        <w:tc>
          <w:tcPr>
            <w:tcW w:w="3086" w:type="dxa"/>
            <w:tcBorders>
              <w:top w:val="double" w:sz="4" w:space="0" w:color="auto"/>
            </w:tcBorders>
            <w:shd w:val="clear" w:color="auto" w:fill="F7CAAC"/>
          </w:tcPr>
          <w:p w14:paraId="18613245" w14:textId="77777777" w:rsidR="00DF7704" w:rsidRPr="00DF7704" w:rsidRDefault="00DF7704" w:rsidP="00DF7704">
            <w:pPr>
              <w:jc w:val="both"/>
              <w:rPr>
                <w:b/>
              </w:rPr>
            </w:pPr>
            <w:r w:rsidRPr="00DF7704">
              <w:rPr>
                <w:b/>
              </w:rPr>
              <w:t>Název studijního předmětu</w:t>
            </w:r>
          </w:p>
        </w:tc>
        <w:tc>
          <w:tcPr>
            <w:tcW w:w="6769" w:type="dxa"/>
            <w:gridSpan w:val="7"/>
            <w:tcBorders>
              <w:top w:val="double" w:sz="4" w:space="0" w:color="auto"/>
            </w:tcBorders>
          </w:tcPr>
          <w:p w14:paraId="63D245B3" w14:textId="77777777" w:rsidR="00DF7704" w:rsidRPr="00DF7704" w:rsidRDefault="00A10200" w:rsidP="00DF7704">
            <w:pPr>
              <w:jc w:val="both"/>
            </w:pPr>
            <w:r w:rsidRPr="00277224">
              <w:t>Expert Communication in English</w:t>
            </w:r>
            <w:r w:rsidR="00DF7704">
              <w:t xml:space="preserve"> (Academic Writing)</w:t>
            </w:r>
          </w:p>
        </w:tc>
      </w:tr>
      <w:tr w:rsidR="00DF7704" w:rsidRPr="00DF7704" w14:paraId="4E186715" w14:textId="77777777" w:rsidTr="00B97D2C">
        <w:tc>
          <w:tcPr>
            <w:tcW w:w="3086" w:type="dxa"/>
            <w:shd w:val="clear" w:color="auto" w:fill="F7CAAC"/>
          </w:tcPr>
          <w:p w14:paraId="765C25F8" w14:textId="77777777" w:rsidR="00DF7704" w:rsidRPr="00DF7704" w:rsidRDefault="00DF7704" w:rsidP="00DF7704">
            <w:pPr>
              <w:jc w:val="both"/>
              <w:rPr>
                <w:b/>
              </w:rPr>
            </w:pPr>
            <w:r w:rsidRPr="00DF7704">
              <w:rPr>
                <w:b/>
              </w:rPr>
              <w:t>Typ předmětu</w:t>
            </w:r>
          </w:p>
        </w:tc>
        <w:tc>
          <w:tcPr>
            <w:tcW w:w="3406" w:type="dxa"/>
            <w:gridSpan w:val="4"/>
          </w:tcPr>
          <w:p w14:paraId="482998C0" w14:textId="77777777" w:rsidR="00DF7704" w:rsidRPr="00DF7704" w:rsidRDefault="00DF7704" w:rsidP="00DF7704">
            <w:pPr>
              <w:jc w:val="both"/>
            </w:pPr>
            <w:r w:rsidRPr="00DF7704">
              <w:t>povinný „P“</w:t>
            </w:r>
          </w:p>
        </w:tc>
        <w:tc>
          <w:tcPr>
            <w:tcW w:w="2695" w:type="dxa"/>
            <w:gridSpan w:val="2"/>
            <w:shd w:val="clear" w:color="auto" w:fill="F7CAAC"/>
          </w:tcPr>
          <w:p w14:paraId="7ED5C8C0" w14:textId="77777777" w:rsidR="00DF7704" w:rsidRPr="00DF7704" w:rsidRDefault="00DF7704" w:rsidP="00DF7704">
            <w:pPr>
              <w:jc w:val="both"/>
            </w:pPr>
            <w:r w:rsidRPr="00DF7704">
              <w:rPr>
                <w:b/>
              </w:rPr>
              <w:t>doporučený ročník / semestr</w:t>
            </w:r>
          </w:p>
        </w:tc>
        <w:tc>
          <w:tcPr>
            <w:tcW w:w="668" w:type="dxa"/>
          </w:tcPr>
          <w:p w14:paraId="6A836722" w14:textId="77777777" w:rsidR="00DF7704" w:rsidRPr="00DF7704" w:rsidRDefault="00DF7704" w:rsidP="00DF7704">
            <w:pPr>
              <w:jc w:val="both"/>
            </w:pPr>
            <w:r w:rsidRPr="00DF7704">
              <w:t>2/Z</w:t>
            </w:r>
          </w:p>
        </w:tc>
      </w:tr>
      <w:tr w:rsidR="00DF7704" w:rsidRPr="00DF7704" w14:paraId="6C4CDB04" w14:textId="77777777" w:rsidTr="00B97D2C">
        <w:tc>
          <w:tcPr>
            <w:tcW w:w="3086" w:type="dxa"/>
            <w:shd w:val="clear" w:color="auto" w:fill="F7CAAC"/>
          </w:tcPr>
          <w:p w14:paraId="19376168" w14:textId="77777777" w:rsidR="00DF7704" w:rsidRPr="00DF7704" w:rsidRDefault="00DF7704" w:rsidP="00DF7704">
            <w:pPr>
              <w:jc w:val="both"/>
              <w:rPr>
                <w:b/>
              </w:rPr>
            </w:pPr>
            <w:r w:rsidRPr="00DF7704">
              <w:rPr>
                <w:b/>
              </w:rPr>
              <w:t>Rozsah studijního předmětu</w:t>
            </w:r>
          </w:p>
        </w:tc>
        <w:tc>
          <w:tcPr>
            <w:tcW w:w="1701" w:type="dxa"/>
            <w:gridSpan w:val="2"/>
          </w:tcPr>
          <w:p w14:paraId="7CA07EE9" w14:textId="77777777" w:rsidR="00DF7704" w:rsidRPr="00DF7704" w:rsidRDefault="00DF7704" w:rsidP="00DF7704">
            <w:pPr>
              <w:jc w:val="both"/>
            </w:pPr>
            <w:r w:rsidRPr="00DF7704">
              <w:t>15s</w:t>
            </w:r>
          </w:p>
        </w:tc>
        <w:tc>
          <w:tcPr>
            <w:tcW w:w="889" w:type="dxa"/>
            <w:shd w:val="clear" w:color="auto" w:fill="F7CAAC"/>
          </w:tcPr>
          <w:p w14:paraId="3431B053" w14:textId="77777777" w:rsidR="00DF7704" w:rsidRPr="00DF7704" w:rsidRDefault="00DF7704" w:rsidP="00DF7704">
            <w:pPr>
              <w:jc w:val="both"/>
              <w:rPr>
                <w:b/>
              </w:rPr>
            </w:pPr>
            <w:r w:rsidRPr="00DF7704">
              <w:rPr>
                <w:b/>
              </w:rPr>
              <w:t xml:space="preserve">hod. </w:t>
            </w:r>
          </w:p>
        </w:tc>
        <w:tc>
          <w:tcPr>
            <w:tcW w:w="816" w:type="dxa"/>
          </w:tcPr>
          <w:p w14:paraId="71462768" w14:textId="77777777" w:rsidR="00DF7704" w:rsidRPr="00DF7704" w:rsidRDefault="00DF7704" w:rsidP="00DF7704">
            <w:pPr>
              <w:jc w:val="both"/>
            </w:pPr>
            <w:r w:rsidRPr="00DF7704">
              <w:t>15</w:t>
            </w:r>
          </w:p>
        </w:tc>
        <w:tc>
          <w:tcPr>
            <w:tcW w:w="2156" w:type="dxa"/>
            <w:shd w:val="clear" w:color="auto" w:fill="F7CAAC"/>
          </w:tcPr>
          <w:p w14:paraId="2B62B705" w14:textId="77777777" w:rsidR="00DF7704" w:rsidRPr="00DF7704" w:rsidRDefault="00DF7704" w:rsidP="00DF7704">
            <w:pPr>
              <w:jc w:val="both"/>
              <w:rPr>
                <w:b/>
              </w:rPr>
            </w:pPr>
            <w:r w:rsidRPr="00DF7704">
              <w:rPr>
                <w:b/>
              </w:rPr>
              <w:t>kreditů</w:t>
            </w:r>
          </w:p>
        </w:tc>
        <w:tc>
          <w:tcPr>
            <w:tcW w:w="1207" w:type="dxa"/>
            <w:gridSpan w:val="2"/>
          </w:tcPr>
          <w:p w14:paraId="05140693" w14:textId="77777777" w:rsidR="00DF7704" w:rsidRPr="00DF7704" w:rsidRDefault="00DF7704" w:rsidP="00DF7704">
            <w:pPr>
              <w:jc w:val="both"/>
            </w:pPr>
          </w:p>
        </w:tc>
      </w:tr>
      <w:tr w:rsidR="00DF7704" w:rsidRPr="00DF7704" w14:paraId="24ED7A5B" w14:textId="77777777" w:rsidTr="00B97D2C">
        <w:tc>
          <w:tcPr>
            <w:tcW w:w="3086" w:type="dxa"/>
            <w:shd w:val="clear" w:color="auto" w:fill="F7CAAC"/>
          </w:tcPr>
          <w:p w14:paraId="5B7B0956" w14:textId="77777777" w:rsidR="00DF7704" w:rsidRPr="00DF7704" w:rsidRDefault="00DF7704" w:rsidP="00DF7704">
            <w:pPr>
              <w:jc w:val="both"/>
              <w:rPr>
                <w:b/>
                <w:sz w:val="22"/>
              </w:rPr>
            </w:pPr>
            <w:r w:rsidRPr="00DF7704">
              <w:rPr>
                <w:b/>
              </w:rPr>
              <w:t>Prerekvizity, korekvizity, ekvivalence</w:t>
            </w:r>
          </w:p>
        </w:tc>
        <w:tc>
          <w:tcPr>
            <w:tcW w:w="6769" w:type="dxa"/>
            <w:gridSpan w:val="7"/>
          </w:tcPr>
          <w:p w14:paraId="1A21FCD7" w14:textId="77777777" w:rsidR="00DF7704" w:rsidRPr="00DF7704" w:rsidRDefault="00DF7704" w:rsidP="00DF7704">
            <w:pPr>
              <w:jc w:val="both"/>
            </w:pPr>
          </w:p>
        </w:tc>
      </w:tr>
      <w:tr w:rsidR="00DF7704" w:rsidRPr="00DF7704" w14:paraId="0412C17D" w14:textId="77777777" w:rsidTr="00B97D2C">
        <w:tc>
          <w:tcPr>
            <w:tcW w:w="3086" w:type="dxa"/>
            <w:shd w:val="clear" w:color="auto" w:fill="F7CAAC"/>
          </w:tcPr>
          <w:p w14:paraId="457BBC04" w14:textId="77777777" w:rsidR="00DF7704" w:rsidRPr="00DF7704" w:rsidRDefault="00DF7704" w:rsidP="00DF7704">
            <w:pPr>
              <w:jc w:val="both"/>
              <w:rPr>
                <w:b/>
              </w:rPr>
            </w:pPr>
            <w:r w:rsidRPr="00DF7704">
              <w:rPr>
                <w:b/>
              </w:rPr>
              <w:t>Způsob ověření studijních výsledků</w:t>
            </w:r>
          </w:p>
        </w:tc>
        <w:tc>
          <w:tcPr>
            <w:tcW w:w="3406" w:type="dxa"/>
            <w:gridSpan w:val="4"/>
          </w:tcPr>
          <w:p w14:paraId="36E8BFD1" w14:textId="77777777" w:rsidR="00DF7704" w:rsidRPr="00DF7704" w:rsidRDefault="00DF7704" w:rsidP="00DF7704">
            <w:pPr>
              <w:jc w:val="both"/>
            </w:pPr>
            <w:r w:rsidRPr="00DF7704">
              <w:t>zkouška</w:t>
            </w:r>
          </w:p>
        </w:tc>
        <w:tc>
          <w:tcPr>
            <w:tcW w:w="2156" w:type="dxa"/>
            <w:shd w:val="clear" w:color="auto" w:fill="F7CAAC"/>
          </w:tcPr>
          <w:p w14:paraId="1A139104" w14:textId="77777777" w:rsidR="00DF7704" w:rsidRPr="00DF7704" w:rsidRDefault="00DF7704" w:rsidP="00DF7704">
            <w:pPr>
              <w:jc w:val="both"/>
              <w:rPr>
                <w:b/>
              </w:rPr>
            </w:pPr>
            <w:r w:rsidRPr="00DF7704">
              <w:rPr>
                <w:b/>
              </w:rPr>
              <w:t>Forma výuky</w:t>
            </w:r>
          </w:p>
        </w:tc>
        <w:tc>
          <w:tcPr>
            <w:tcW w:w="1207" w:type="dxa"/>
            <w:gridSpan w:val="2"/>
          </w:tcPr>
          <w:p w14:paraId="7BAF02FE" w14:textId="77777777" w:rsidR="00DF7704" w:rsidRPr="00DF7704" w:rsidRDefault="00DF7704" w:rsidP="00DF7704">
            <w:pPr>
              <w:jc w:val="both"/>
            </w:pPr>
            <w:r w:rsidRPr="00DF7704">
              <w:t>seminář</w:t>
            </w:r>
          </w:p>
        </w:tc>
      </w:tr>
      <w:tr w:rsidR="00DF7704" w:rsidRPr="00DF7704" w14:paraId="674A0E38" w14:textId="77777777" w:rsidTr="00B97D2C">
        <w:tc>
          <w:tcPr>
            <w:tcW w:w="3086" w:type="dxa"/>
            <w:shd w:val="clear" w:color="auto" w:fill="F7CAAC"/>
          </w:tcPr>
          <w:p w14:paraId="5E958B96" w14:textId="77777777" w:rsidR="00DF7704" w:rsidRPr="00DF7704" w:rsidRDefault="00DF7704" w:rsidP="00DF7704">
            <w:pPr>
              <w:jc w:val="both"/>
              <w:rPr>
                <w:b/>
              </w:rPr>
            </w:pPr>
            <w:r w:rsidRPr="00DF7704">
              <w:rPr>
                <w:b/>
              </w:rPr>
              <w:t>Forma způsobu ověření studijních výsledků a další požadavky na studenta</w:t>
            </w:r>
          </w:p>
        </w:tc>
        <w:tc>
          <w:tcPr>
            <w:tcW w:w="6769" w:type="dxa"/>
            <w:gridSpan w:val="7"/>
            <w:tcBorders>
              <w:bottom w:val="nil"/>
            </w:tcBorders>
          </w:tcPr>
          <w:p w14:paraId="2A18D5A8" w14:textId="77777777" w:rsidR="00822151" w:rsidRDefault="00822151" w:rsidP="00822151">
            <w:pPr>
              <w:jc w:val="both"/>
            </w:pPr>
            <w:r>
              <w:t>Způsob ukončení předmětu: zkouška</w:t>
            </w:r>
          </w:p>
          <w:p w14:paraId="15C9518B" w14:textId="77777777" w:rsidR="00DF7704" w:rsidRPr="00DF7704" w:rsidRDefault="00822151" w:rsidP="00822151">
            <w:pPr>
              <w:jc w:val="both"/>
            </w:pPr>
            <w:r>
              <w:t xml:space="preserve">Požadavky ke zkoušce: </w:t>
            </w:r>
            <w:r w:rsidR="00F270F5">
              <w:t>Povinná účast na seminářích pro studenty prezenční formy studia. Vypracování recenze v rozsahu dvou normostran. Vypracování odpovídající akademické eseje podle studijního zaměření. Esej bude obsahovat úvod, uvedení teze, podpůrné odstavce, závěr, citace v textu a seznam citované literatury.</w:t>
            </w:r>
          </w:p>
        </w:tc>
      </w:tr>
      <w:tr w:rsidR="00DF7704" w:rsidRPr="00DF7704" w14:paraId="563A1E88" w14:textId="77777777" w:rsidTr="00B97D2C">
        <w:trPr>
          <w:trHeight w:val="70"/>
        </w:trPr>
        <w:tc>
          <w:tcPr>
            <w:tcW w:w="9855" w:type="dxa"/>
            <w:gridSpan w:val="8"/>
            <w:tcBorders>
              <w:top w:val="nil"/>
            </w:tcBorders>
          </w:tcPr>
          <w:p w14:paraId="1F107A8C" w14:textId="77777777" w:rsidR="00DF7704" w:rsidRPr="00DF7704" w:rsidRDefault="00DF7704" w:rsidP="00DF7704">
            <w:pPr>
              <w:jc w:val="both"/>
            </w:pPr>
          </w:p>
        </w:tc>
      </w:tr>
      <w:tr w:rsidR="00DF7704" w:rsidRPr="00DF7704" w14:paraId="5596AEFE" w14:textId="77777777" w:rsidTr="00B97D2C">
        <w:trPr>
          <w:trHeight w:val="197"/>
        </w:trPr>
        <w:tc>
          <w:tcPr>
            <w:tcW w:w="3086" w:type="dxa"/>
            <w:tcBorders>
              <w:top w:val="nil"/>
            </w:tcBorders>
            <w:shd w:val="clear" w:color="auto" w:fill="F7CAAC"/>
          </w:tcPr>
          <w:p w14:paraId="0EB220CD" w14:textId="77777777" w:rsidR="00DF7704" w:rsidRPr="00DF7704" w:rsidRDefault="00DF7704" w:rsidP="00DF7704">
            <w:pPr>
              <w:jc w:val="both"/>
              <w:rPr>
                <w:b/>
              </w:rPr>
            </w:pPr>
            <w:r w:rsidRPr="00DF7704">
              <w:rPr>
                <w:b/>
              </w:rPr>
              <w:t>Garant předmětu</w:t>
            </w:r>
          </w:p>
        </w:tc>
        <w:tc>
          <w:tcPr>
            <w:tcW w:w="6769" w:type="dxa"/>
            <w:gridSpan w:val="7"/>
            <w:tcBorders>
              <w:top w:val="nil"/>
            </w:tcBorders>
          </w:tcPr>
          <w:p w14:paraId="62A10055" w14:textId="77777777" w:rsidR="00DF7704" w:rsidRPr="00DF7704" w:rsidRDefault="003C0F8B" w:rsidP="00DF7704">
            <w:hyperlink r:id="rId20" w:history="1">
              <w:r w:rsidR="00DF7704" w:rsidRPr="00DF7704">
                <w:t>Mgr. Hana Atcheson</w:t>
              </w:r>
            </w:hyperlink>
          </w:p>
        </w:tc>
      </w:tr>
      <w:tr w:rsidR="00DF7704" w:rsidRPr="00DF7704" w14:paraId="2E1B6EE4" w14:textId="77777777" w:rsidTr="00B97D2C">
        <w:trPr>
          <w:trHeight w:val="243"/>
        </w:trPr>
        <w:tc>
          <w:tcPr>
            <w:tcW w:w="3086" w:type="dxa"/>
            <w:tcBorders>
              <w:top w:val="nil"/>
            </w:tcBorders>
            <w:shd w:val="clear" w:color="auto" w:fill="F7CAAC"/>
          </w:tcPr>
          <w:p w14:paraId="10C4389E" w14:textId="77777777" w:rsidR="00DF7704" w:rsidRPr="00DF7704" w:rsidRDefault="00DF7704" w:rsidP="00DF7704">
            <w:pPr>
              <w:jc w:val="both"/>
              <w:rPr>
                <w:b/>
              </w:rPr>
            </w:pPr>
            <w:r w:rsidRPr="00DF7704">
              <w:rPr>
                <w:b/>
              </w:rPr>
              <w:t>Zapojení garanta do výuky předmětu</w:t>
            </w:r>
          </w:p>
        </w:tc>
        <w:tc>
          <w:tcPr>
            <w:tcW w:w="6769" w:type="dxa"/>
            <w:gridSpan w:val="7"/>
            <w:tcBorders>
              <w:top w:val="nil"/>
            </w:tcBorders>
          </w:tcPr>
          <w:p w14:paraId="52BCBFEB" w14:textId="77777777" w:rsidR="00DF7704" w:rsidRPr="00DF7704" w:rsidRDefault="00DF7704" w:rsidP="00DF7704">
            <w:pPr>
              <w:jc w:val="both"/>
            </w:pPr>
            <w:r w:rsidRPr="00DF7704">
              <w:t>Garant se podílí v rozsahu 60 %, stanovuje koncepci seminářů a dohlíží na jejich jednotné vedení.</w:t>
            </w:r>
          </w:p>
        </w:tc>
      </w:tr>
      <w:tr w:rsidR="00DF7704" w:rsidRPr="00DF7704" w14:paraId="15D87269" w14:textId="77777777" w:rsidTr="00B97D2C">
        <w:tc>
          <w:tcPr>
            <w:tcW w:w="3086" w:type="dxa"/>
            <w:shd w:val="clear" w:color="auto" w:fill="F7CAAC"/>
          </w:tcPr>
          <w:p w14:paraId="6D79F678" w14:textId="77777777" w:rsidR="00DF7704" w:rsidRPr="00DF7704" w:rsidRDefault="00DF7704" w:rsidP="00DF7704">
            <w:pPr>
              <w:jc w:val="both"/>
              <w:rPr>
                <w:b/>
              </w:rPr>
            </w:pPr>
            <w:r w:rsidRPr="00DF7704">
              <w:rPr>
                <w:b/>
              </w:rPr>
              <w:t>Vyučující</w:t>
            </w:r>
          </w:p>
        </w:tc>
        <w:tc>
          <w:tcPr>
            <w:tcW w:w="6769" w:type="dxa"/>
            <w:gridSpan w:val="7"/>
            <w:tcBorders>
              <w:bottom w:val="nil"/>
            </w:tcBorders>
          </w:tcPr>
          <w:p w14:paraId="7AF14B08" w14:textId="12C08AEE" w:rsidR="00DF7704" w:rsidRPr="00DF7704" w:rsidRDefault="003C0F8B" w:rsidP="00DF7704">
            <w:pPr>
              <w:jc w:val="both"/>
            </w:pPr>
            <w:hyperlink r:id="rId21" w:history="1">
              <w:r w:rsidR="00DF7704" w:rsidRPr="00DF7704">
                <w:t>Mgr. Hana Atcheson</w:t>
              </w:r>
            </w:hyperlink>
            <w:r w:rsidR="00DF7704" w:rsidRPr="00DF7704">
              <w:t xml:space="preserve"> – vedení seminářů (60%), </w:t>
            </w:r>
            <w:hyperlink r:id="rId22" w:history="1">
              <w:r w:rsidR="00DF7704" w:rsidRPr="00DF7704">
                <w:t>Mgr. Jana Orsavová</w:t>
              </w:r>
            </w:hyperlink>
            <w:ins w:id="109" w:author="Pavla Trefilová" w:date="2019-09-05T11:17:00Z">
              <w:r w:rsidR="007A7947">
                <w:t>, Ph.D.</w:t>
              </w:r>
            </w:ins>
            <w:r w:rsidR="00DF7704" w:rsidRPr="00DF7704">
              <w:t xml:space="preserve"> – vedení seminářů (40%) </w:t>
            </w:r>
          </w:p>
        </w:tc>
      </w:tr>
      <w:tr w:rsidR="00DF7704" w:rsidRPr="00DF7704" w14:paraId="3105584B" w14:textId="77777777" w:rsidTr="00B97D2C">
        <w:trPr>
          <w:trHeight w:val="70"/>
        </w:trPr>
        <w:tc>
          <w:tcPr>
            <w:tcW w:w="9855" w:type="dxa"/>
            <w:gridSpan w:val="8"/>
            <w:tcBorders>
              <w:top w:val="nil"/>
            </w:tcBorders>
          </w:tcPr>
          <w:p w14:paraId="2BA9ED67" w14:textId="77777777" w:rsidR="00DF7704" w:rsidRPr="00DF7704" w:rsidRDefault="00DF7704" w:rsidP="00DF7704">
            <w:pPr>
              <w:jc w:val="both"/>
            </w:pPr>
          </w:p>
        </w:tc>
      </w:tr>
      <w:tr w:rsidR="00DF7704" w:rsidRPr="00DF7704" w14:paraId="5DCC0BEB" w14:textId="77777777" w:rsidTr="00B97D2C">
        <w:tc>
          <w:tcPr>
            <w:tcW w:w="3086" w:type="dxa"/>
            <w:shd w:val="clear" w:color="auto" w:fill="F7CAAC"/>
          </w:tcPr>
          <w:p w14:paraId="351900DA" w14:textId="77777777" w:rsidR="00DF7704" w:rsidRPr="00DF7704" w:rsidRDefault="00DF7704" w:rsidP="00DF7704">
            <w:pPr>
              <w:jc w:val="both"/>
              <w:rPr>
                <w:b/>
              </w:rPr>
            </w:pPr>
            <w:r w:rsidRPr="00DF7704">
              <w:rPr>
                <w:b/>
              </w:rPr>
              <w:t>Stručná anotace předmětu</w:t>
            </w:r>
          </w:p>
        </w:tc>
        <w:tc>
          <w:tcPr>
            <w:tcW w:w="6769" w:type="dxa"/>
            <w:gridSpan w:val="7"/>
            <w:tcBorders>
              <w:bottom w:val="nil"/>
            </w:tcBorders>
          </w:tcPr>
          <w:p w14:paraId="1B42693D" w14:textId="77777777" w:rsidR="00DF7704" w:rsidRPr="00DF7704" w:rsidRDefault="00DF7704" w:rsidP="00DF7704">
            <w:pPr>
              <w:jc w:val="both"/>
            </w:pPr>
          </w:p>
        </w:tc>
      </w:tr>
      <w:tr w:rsidR="00F270F5" w:rsidRPr="00DF7704" w14:paraId="213BA18D" w14:textId="77777777" w:rsidTr="00F270F5">
        <w:trPr>
          <w:trHeight w:val="1871"/>
        </w:trPr>
        <w:tc>
          <w:tcPr>
            <w:tcW w:w="9855" w:type="dxa"/>
            <w:gridSpan w:val="8"/>
            <w:tcBorders>
              <w:top w:val="nil"/>
              <w:bottom w:val="single" w:sz="12" w:space="0" w:color="auto"/>
            </w:tcBorders>
          </w:tcPr>
          <w:p w14:paraId="77F23080" w14:textId="77777777" w:rsidR="00F270F5" w:rsidRDefault="00F270F5" w:rsidP="00F270F5">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tc>
      </w:tr>
      <w:tr w:rsidR="00F270F5" w:rsidRPr="00DF7704" w14:paraId="3A4A46B6" w14:textId="77777777" w:rsidTr="00B97D2C">
        <w:trPr>
          <w:trHeight w:val="265"/>
        </w:trPr>
        <w:tc>
          <w:tcPr>
            <w:tcW w:w="3653" w:type="dxa"/>
            <w:gridSpan w:val="2"/>
            <w:tcBorders>
              <w:top w:val="nil"/>
            </w:tcBorders>
            <w:shd w:val="clear" w:color="auto" w:fill="F7CAAC"/>
          </w:tcPr>
          <w:p w14:paraId="07B16C3A" w14:textId="77777777" w:rsidR="00F270F5" w:rsidRPr="00DF7704" w:rsidRDefault="00F270F5" w:rsidP="00F270F5">
            <w:pPr>
              <w:jc w:val="both"/>
            </w:pPr>
            <w:r w:rsidRPr="00DF7704">
              <w:rPr>
                <w:b/>
              </w:rPr>
              <w:t>Studijní literatura a studijní pomůcky</w:t>
            </w:r>
          </w:p>
        </w:tc>
        <w:tc>
          <w:tcPr>
            <w:tcW w:w="6202" w:type="dxa"/>
            <w:gridSpan w:val="6"/>
            <w:tcBorders>
              <w:top w:val="nil"/>
              <w:bottom w:val="nil"/>
            </w:tcBorders>
          </w:tcPr>
          <w:p w14:paraId="3C91A3EB" w14:textId="77777777" w:rsidR="00F270F5" w:rsidRPr="00DF7704" w:rsidRDefault="00F270F5" w:rsidP="00F270F5">
            <w:pPr>
              <w:jc w:val="both"/>
            </w:pPr>
          </w:p>
        </w:tc>
      </w:tr>
      <w:tr w:rsidR="00F270F5" w:rsidRPr="00DF7704" w14:paraId="31B616BC" w14:textId="77777777" w:rsidTr="00B97D2C">
        <w:trPr>
          <w:trHeight w:val="1266"/>
        </w:trPr>
        <w:tc>
          <w:tcPr>
            <w:tcW w:w="9855" w:type="dxa"/>
            <w:gridSpan w:val="8"/>
            <w:tcBorders>
              <w:top w:val="nil"/>
            </w:tcBorders>
          </w:tcPr>
          <w:p w14:paraId="4E8793E0" w14:textId="77777777" w:rsidR="00F270F5" w:rsidRPr="0032661F" w:rsidRDefault="00F270F5" w:rsidP="00F270F5">
            <w:pPr>
              <w:jc w:val="both"/>
              <w:rPr>
                <w:b/>
              </w:rPr>
            </w:pPr>
            <w:r w:rsidRPr="0032661F">
              <w:rPr>
                <w:b/>
              </w:rPr>
              <w:t>Povinná literatura</w:t>
            </w:r>
          </w:p>
          <w:p w14:paraId="4240D776" w14:textId="77777777" w:rsidR="00F270F5" w:rsidRPr="0032661F" w:rsidRDefault="00F270F5" w:rsidP="00F270F5">
            <w:pPr>
              <w:jc w:val="both"/>
              <w:rPr>
                <w:lang w:val="en-GB"/>
              </w:rPr>
            </w:pPr>
            <w:r w:rsidRPr="0032661F">
              <w:rPr>
                <w:lang w:val="en-GB"/>
              </w:rPr>
              <w:t xml:space="preserve">SWALES, J.M. and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4C969099" w14:textId="77777777" w:rsidR="00F270F5" w:rsidRPr="0032661F" w:rsidRDefault="00F270F5" w:rsidP="00F270F5">
            <w:pPr>
              <w:jc w:val="both"/>
              <w:rPr>
                <w:lang w:val="en-GB"/>
              </w:rPr>
            </w:pPr>
            <w:r w:rsidRPr="0032661F">
              <w:rPr>
                <w:lang w:val="en-GB"/>
              </w:rPr>
              <w:t xml:space="preserve">SWALES, J.M. and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47362967" w14:textId="77777777" w:rsidR="00F270F5" w:rsidRPr="0032661F" w:rsidRDefault="00F270F5" w:rsidP="00F270F5">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Pr>
                <w:lang w:val="en-GB"/>
              </w:rPr>
              <w:t xml:space="preserve"> 2013.  ISBN 978-0194329996.</w:t>
            </w:r>
          </w:p>
          <w:p w14:paraId="03DF3CDF" w14:textId="77777777" w:rsidR="00F270F5" w:rsidRPr="0032661F" w:rsidRDefault="00F270F5" w:rsidP="00F270F5">
            <w:pPr>
              <w:rPr>
                <w:b/>
              </w:rPr>
            </w:pPr>
            <w:r w:rsidRPr="0032661F">
              <w:rPr>
                <w:b/>
              </w:rPr>
              <w:t>Doporučení literatura</w:t>
            </w:r>
          </w:p>
          <w:p w14:paraId="262EF26F" w14:textId="77777777" w:rsidR="00F270F5" w:rsidRPr="0032661F" w:rsidRDefault="00F270F5" w:rsidP="00F270F5">
            <w:pPr>
              <w:jc w:val="both"/>
              <w:rPr>
                <w:lang w:val="en-GB"/>
              </w:rPr>
            </w:pPr>
            <w:r w:rsidRPr="0032661F">
              <w:rPr>
                <w:lang w:val="en-GB"/>
              </w:rPr>
              <w:t xml:space="preserve">TURABIAN, K.L. </w:t>
            </w:r>
            <w:r w:rsidRPr="0032661F">
              <w:rPr>
                <w:i/>
                <w:iCs/>
                <w:lang w:val="en-GB"/>
              </w:rPr>
              <w:t>A Manual for Writers, 8th Edition</w:t>
            </w:r>
            <w:r w:rsidRPr="0032661F">
              <w:rPr>
                <w:lang w:val="en-GB"/>
              </w:rPr>
              <w:t>. Chicago, 2013. ISBN 978-0226816388.</w:t>
            </w:r>
          </w:p>
          <w:p w14:paraId="7217415F" w14:textId="77777777" w:rsidR="00F270F5" w:rsidRPr="0032661F" w:rsidRDefault="00F270F5" w:rsidP="00F270F5">
            <w:pPr>
              <w:jc w:val="both"/>
              <w:rPr>
                <w:lang w:val="en-GB"/>
              </w:rPr>
            </w:pPr>
            <w:r w:rsidRPr="0032661F">
              <w:rPr>
                <w:lang w:val="en-GB"/>
              </w:rPr>
              <w:t xml:space="preserve">WESTON, A. </w:t>
            </w:r>
            <w:r w:rsidRPr="0032661F">
              <w:rPr>
                <w:i/>
                <w:iCs/>
                <w:lang w:val="en-GB"/>
              </w:rPr>
              <w:t>A Rulebook for Arguments, Fourth Edition</w:t>
            </w:r>
            <w:r w:rsidRPr="0032661F">
              <w:rPr>
                <w:lang w:val="en-GB"/>
              </w:rPr>
              <w:t>. 2009. ISBN 9780872209541.</w:t>
            </w:r>
          </w:p>
          <w:p w14:paraId="0133CA6F" w14:textId="77777777" w:rsidR="00F270F5" w:rsidRPr="0032661F" w:rsidRDefault="00F270F5" w:rsidP="00F270F5">
            <w:pPr>
              <w:jc w:val="both"/>
              <w:rPr>
                <w:lang w:val="en-GB"/>
              </w:rPr>
            </w:pPr>
            <w:r w:rsidRPr="0032661F">
              <w:rPr>
                <w:lang w:val="en-GB"/>
              </w:rPr>
              <w:t xml:space="preserve">ISO 690: 2010. 2010. </w:t>
            </w:r>
          </w:p>
          <w:p w14:paraId="3AE9AD9C" w14:textId="77777777" w:rsidR="00F270F5" w:rsidRPr="0032661F" w:rsidRDefault="00F270F5" w:rsidP="00F270F5">
            <w:pPr>
              <w:jc w:val="both"/>
              <w:rPr>
                <w:lang w:val="en-GB"/>
              </w:rPr>
            </w:pPr>
            <w:r w:rsidRPr="0032661F">
              <w:rPr>
                <w:lang w:val="en-GB"/>
              </w:rPr>
              <w:t xml:space="preserve">MASCULL, B. </w:t>
            </w:r>
            <w:r w:rsidRPr="0032661F">
              <w:rPr>
                <w:i/>
                <w:lang w:val="en-GB"/>
              </w:rPr>
              <w:t>Business Vocabulary in Use, Advanced</w:t>
            </w:r>
            <w:r w:rsidRPr="0032661F">
              <w:rPr>
                <w:lang w:val="en-GB"/>
              </w:rPr>
              <w:t>, CUP 2010, ISBN 978-0521749404</w:t>
            </w:r>
            <w:r>
              <w:rPr>
                <w:lang w:val="en-GB"/>
              </w:rPr>
              <w:t>.</w:t>
            </w:r>
          </w:p>
        </w:tc>
      </w:tr>
      <w:tr w:rsidR="00F270F5" w:rsidRPr="00DF7704" w14:paraId="6F7A2B3D"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193002A" w14:textId="77777777" w:rsidR="00F270F5" w:rsidRPr="00DF7704" w:rsidRDefault="00F270F5" w:rsidP="00F270F5">
            <w:pPr>
              <w:jc w:val="center"/>
              <w:rPr>
                <w:b/>
              </w:rPr>
            </w:pPr>
            <w:r w:rsidRPr="00DF7704">
              <w:rPr>
                <w:b/>
              </w:rPr>
              <w:t>Informace ke kombinované nebo distanční formě</w:t>
            </w:r>
          </w:p>
        </w:tc>
      </w:tr>
      <w:tr w:rsidR="00F270F5" w:rsidRPr="00DF7704" w14:paraId="6F1EA35D" w14:textId="77777777" w:rsidTr="00B97D2C">
        <w:tc>
          <w:tcPr>
            <w:tcW w:w="4787" w:type="dxa"/>
            <w:gridSpan w:val="3"/>
            <w:tcBorders>
              <w:top w:val="single" w:sz="2" w:space="0" w:color="auto"/>
            </w:tcBorders>
            <w:shd w:val="clear" w:color="auto" w:fill="F7CAAC"/>
          </w:tcPr>
          <w:p w14:paraId="3CD9B726" w14:textId="77777777" w:rsidR="00F270F5" w:rsidRPr="00DF7704" w:rsidRDefault="00F270F5" w:rsidP="00F270F5">
            <w:pPr>
              <w:jc w:val="both"/>
            </w:pPr>
            <w:r w:rsidRPr="00DF7704">
              <w:rPr>
                <w:b/>
              </w:rPr>
              <w:t>Rozsah konzultací (soustředění)</w:t>
            </w:r>
          </w:p>
        </w:tc>
        <w:tc>
          <w:tcPr>
            <w:tcW w:w="889" w:type="dxa"/>
            <w:tcBorders>
              <w:top w:val="single" w:sz="2" w:space="0" w:color="auto"/>
            </w:tcBorders>
          </w:tcPr>
          <w:p w14:paraId="07540D8A" w14:textId="77777777" w:rsidR="00F270F5" w:rsidRPr="00DF7704" w:rsidRDefault="00F270F5" w:rsidP="00F270F5">
            <w:pPr>
              <w:jc w:val="both"/>
            </w:pPr>
            <w:r w:rsidRPr="00DF7704">
              <w:t>15</w:t>
            </w:r>
          </w:p>
        </w:tc>
        <w:tc>
          <w:tcPr>
            <w:tcW w:w="4179" w:type="dxa"/>
            <w:gridSpan w:val="4"/>
            <w:tcBorders>
              <w:top w:val="single" w:sz="2" w:space="0" w:color="auto"/>
            </w:tcBorders>
            <w:shd w:val="clear" w:color="auto" w:fill="F7CAAC"/>
          </w:tcPr>
          <w:p w14:paraId="3E982DB7" w14:textId="77777777" w:rsidR="00F270F5" w:rsidRPr="00DF7704" w:rsidRDefault="00F270F5" w:rsidP="00F270F5">
            <w:pPr>
              <w:jc w:val="both"/>
              <w:rPr>
                <w:b/>
              </w:rPr>
            </w:pPr>
            <w:r w:rsidRPr="00DF7704">
              <w:rPr>
                <w:b/>
              </w:rPr>
              <w:t xml:space="preserve">hodin </w:t>
            </w:r>
          </w:p>
        </w:tc>
      </w:tr>
      <w:tr w:rsidR="00F270F5" w:rsidRPr="00DF7704" w14:paraId="6B87845A" w14:textId="77777777" w:rsidTr="00B97D2C">
        <w:tc>
          <w:tcPr>
            <w:tcW w:w="9855" w:type="dxa"/>
            <w:gridSpan w:val="8"/>
            <w:shd w:val="clear" w:color="auto" w:fill="F7CAAC"/>
          </w:tcPr>
          <w:p w14:paraId="056E177B" w14:textId="77777777" w:rsidR="00F270F5" w:rsidRPr="00DF7704" w:rsidRDefault="00F270F5" w:rsidP="00F270F5">
            <w:pPr>
              <w:jc w:val="both"/>
              <w:rPr>
                <w:b/>
              </w:rPr>
            </w:pPr>
            <w:r w:rsidRPr="00DF7704">
              <w:rPr>
                <w:b/>
              </w:rPr>
              <w:t>Informace o způsobu kontaktu s vyučujícím</w:t>
            </w:r>
          </w:p>
        </w:tc>
      </w:tr>
      <w:tr w:rsidR="00F270F5" w:rsidRPr="00DF7704" w14:paraId="539BCCB8" w14:textId="77777777" w:rsidTr="00B97D2C">
        <w:trPr>
          <w:trHeight w:val="833"/>
        </w:trPr>
        <w:tc>
          <w:tcPr>
            <w:tcW w:w="9855" w:type="dxa"/>
            <w:gridSpan w:val="8"/>
          </w:tcPr>
          <w:p w14:paraId="48ED5327" w14:textId="77777777" w:rsidR="00F270F5" w:rsidRPr="00DF7704" w:rsidRDefault="00F270F5" w:rsidP="00F270F5">
            <w:pPr>
              <w:jc w:val="both"/>
            </w:pPr>
            <w:r w:rsidRPr="00DF77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09889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270F5" w:rsidRPr="00F270F5" w14:paraId="1184A763" w14:textId="77777777" w:rsidTr="00B97D2C">
        <w:tc>
          <w:tcPr>
            <w:tcW w:w="9855" w:type="dxa"/>
            <w:gridSpan w:val="8"/>
            <w:tcBorders>
              <w:bottom w:val="double" w:sz="4" w:space="0" w:color="auto"/>
            </w:tcBorders>
            <w:shd w:val="clear" w:color="auto" w:fill="BDD6EE"/>
          </w:tcPr>
          <w:p w14:paraId="57CA9360" w14:textId="77777777" w:rsidR="00F270F5" w:rsidRPr="00F270F5" w:rsidRDefault="00F270F5" w:rsidP="00F270F5">
            <w:pPr>
              <w:jc w:val="both"/>
              <w:rPr>
                <w:b/>
                <w:sz w:val="28"/>
              </w:rPr>
            </w:pPr>
            <w:r w:rsidRPr="00F270F5">
              <w:lastRenderedPageBreak/>
              <w:br w:type="page"/>
            </w:r>
            <w:r w:rsidRPr="00F270F5">
              <w:rPr>
                <w:b/>
                <w:sz w:val="28"/>
              </w:rPr>
              <w:t>B-III – Charakteristika studijního předmětu</w:t>
            </w:r>
          </w:p>
        </w:tc>
      </w:tr>
      <w:tr w:rsidR="00F270F5" w:rsidRPr="00F270F5" w14:paraId="731BC01B" w14:textId="77777777" w:rsidTr="00B97D2C">
        <w:tc>
          <w:tcPr>
            <w:tcW w:w="3086" w:type="dxa"/>
            <w:tcBorders>
              <w:top w:val="double" w:sz="4" w:space="0" w:color="auto"/>
            </w:tcBorders>
            <w:shd w:val="clear" w:color="auto" w:fill="F7CAAC"/>
          </w:tcPr>
          <w:p w14:paraId="29164ED1" w14:textId="77777777" w:rsidR="00F270F5" w:rsidRPr="00F270F5" w:rsidRDefault="00F270F5" w:rsidP="00F270F5">
            <w:pPr>
              <w:jc w:val="both"/>
              <w:rPr>
                <w:b/>
              </w:rPr>
            </w:pPr>
            <w:r w:rsidRPr="00F270F5">
              <w:rPr>
                <w:b/>
              </w:rPr>
              <w:t>Název studijního předmětu</w:t>
            </w:r>
          </w:p>
        </w:tc>
        <w:tc>
          <w:tcPr>
            <w:tcW w:w="6769" w:type="dxa"/>
            <w:gridSpan w:val="7"/>
            <w:tcBorders>
              <w:top w:val="double" w:sz="4" w:space="0" w:color="auto"/>
            </w:tcBorders>
          </w:tcPr>
          <w:p w14:paraId="57DA7733" w14:textId="77777777" w:rsidR="00F270F5" w:rsidRPr="00F270F5" w:rsidRDefault="00A10200" w:rsidP="00F270F5">
            <w:pPr>
              <w:jc w:val="both"/>
            </w:pPr>
            <w:r w:rsidRPr="00277224">
              <w:t>Expert Communication in English</w:t>
            </w:r>
            <w:r w:rsidR="00F270F5">
              <w:t xml:space="preserve"> (</w:t>
            </w:r>
            <w:r w:rsidR="00A11447" w:rsidRPr="00A11447">
              <w:t>English for Business Correspondence</w:t>
            </w:r>
            <w:r w:rsidR="00F270F5">
              <w:t>)</w:t>
            </w:r>
          </w:p>
        </w:tc>
      </w:tr>
      <w:tr w:rsidR="00F270F5" w:rsidRPr="00F270F5" w14:paraId="19FF1E9C" w14:textId="77777777" w:rsidTr="00B97D2C">
        <w:tc>
          <w:tcPr>
            <w:tcW w:w="3086" w:type="dxa"/>
            <w:shd w:val="clear" w:color="auto" w:fill="F7CAAC"/>
          </w:tcPr>
          <w:p w14:paraId="0AA5D12F" w14:textId="77777777" w:rsidR="00F270F5" w:rsidRPr="00F270F5" w:rsidRDefault="00F270F5" w:rsidP="00F270F5">
            <w:pPr>
              <w:jc w:val="both"/>
              <w:rPr>
                <w:b/>
              </w:rPr>
            </w:pPr>
            <w:r w:rsidRPr="00F270F5">
              <w:rPr>
                <w:b/>
              </w:rPr>
              <w:t>Typ předmětu</w:t>
            </w:r>
          </w:p>
        </w:tc>
        <w:tc>
          <w:tcPr>
            <w:tcW w:w="3406" w:type="dxa"/>
            <w:gridSpan w:val="4"/>
          </w:tcPr>
          <w:p w14:paraId="1656B7D7" w14:textId="77777777" w:rsidR="00F270F5" w:rsidRPr="00F270F5" w:rsidRDefault="00F270F5" w:rsidP="00F270F5">
            <w:pPr>
              <w:jc w:val="both"/>
            </w:pPr>
            <w:r w:rsidRPr="00F270F5">
              <w:t>povinný „P“</w:t>
            </w:r>
          </w:p>
        </w:tc>
        <w:tc>
          <w:tcPr>
            <w:tcW w:w="2695" w:type="dxa"/>
            <w:gridSpan w:val="2"/>
            <w:shd w:val="clear" w:color="auto" w:fill="F7CAAC"/>
          </w:tcPr>
          <w:p w14:paraId="17D77CB0" w14:textId="77777777" w:rsidR="00F270F5" w:rsidRPr="00F270F5" w:rsidRDefault="00F270F5" w:rsidP="00F270F5">
            <w:pPr>
              <w:jc w:val="both"/>
            </w:pPr>
            <w:r w:rsidRPr="00F270F5">
              <w:rPr>
                <w:b/>
              </w:rPr>
              <w:t>doporučený ročník / semestr</w:t>
            </w:r>
          </w:p>
        </w:tc>
        <w:tc>
          <w:tcPr>
            <w:tcW w:w="668" w:type="dxa"/>
          </w:tcPr>
          <w:p w14:paraId="40D72DA6" w14:textId="77777777" w:rsidR="00F270F5" w:rsidRPr="00F270F5" w:rsidRDefault="00F270F5" w:rsidP="00F270F5">
            <w:pPr>
              <w:jc w:val="both"/>
            </w:pPr>
            <w:r w:rsidRPr="00F270F5">
              <w:t>2/L</w:t>
            </w:r>
          </w:p>
        </w:tc>
      </w:tr>
      <w:tr w:rsidR="00F270F5" w:rsidRPr="00F270F5" w14:paraId="1F31829E" w14:textId="77777777" w:rsidTr="00B97D2C">
        <w:tc>
          <w:tcPr>
            <w:tcW w:w="3086" w:type="dxa"/>
            <w:shd w:val="clear" w:color="auto" w:fill="F7CAAC"/>
          </w:tcPr>
          <w:p w14:paraId="6B461053" w14:textId="77777777" w:rsidR="00F270F5" w:rsidRPr="00F270F5" w:rsidRDefault="00F270F5" w:rsidP="00F270F5">
            <w:pPr>
              <w:jc w:val="both"/>
              <w:rPr>
                <w:b/>
              </w:rPr>
            </w:pPr>
            <w:r w:rsidRPr="00F270F5">
              <w:rPr>
                <w:b/>
              </w:rPr>
              <w:t>Rozsah studijního předmětu</w:t>
            </w:r>
          </w:p>
        </w:tc>
        <w:tc>
          <w:tcPr>
            <w:tcW w:w="1701" w:type="dxa"/>
            <w:gridSpan w:val="2"/>
          </w:tcPr>
          <w:p w14:paraId="79ED2F31" w14:textId="77777777" w:rsidR="00F270F5" w:rsidRPr="00F270F5" w:rsidRDefault="00F270F5" w:rsidP="00F270F5">
            <w:pPr>
              <w:jc w:val="both"/>
            </w:pPr>
            <w:r w:rsidRPr="00F270F5">
              <w:t>15s</w:t>
            </w:r>
          </w:p>
        </w:tc>
        <w:tc>
          <w:tcPr>
            <w:tcW w:w="889" w:type="dxa"/>
            <w:shd w:val="clear" w:color="auto" w:fill="F7CAAC"/>
          </w:tcPr>
          <w:p w14:paraId="1B387280" w14:textId="77777777" w:rsidR="00F270F5" w:rsidRPr="00F270F5" w:rsidRDefault="00F270F5" w:rsidP="00F270F5">
            <w:pPr>
              <w:jc w:val="both"/>
              <w:rPr>
                <w:b/>
              </w:rPr>
            </w:pPr>
            <w:r w:rsidRPr="00F270F5">
              <w:rPr>
                <w:b/>
              </w:rPr>
              <w:t xml:space="preserve">hod. </w:t>
            </w:r>
          </w:p>
        </w:tc>
        <w:tc>
          <w:tcPr>
            <w:tcW w:w="816" w:type="dxa"/>
          </w:tcPr>
          <w:p w14:paraId="5F8D4A2D" w14:textId="77777777" w:rsidR="00F270F5" w:rsidRPr="00F270F5" w:rsidRDefault="00F270F5" w:rsidP="00F270F5">
            <w:pPr>
              <w:jc w:val="both"/>
            </w:pPr>
            <w:r w:rsidRPr="00F270F5">
              <w:t>15</w:t>
            </w:r>
          </w:p>
        </w:tc>
        <w:tc>
          <w:tcPr>
            <w:tcW w:w="2156" w:type="dxa"/>
            <w:shd w:val="clear" w:color="auto" w:fill="F7CAAC"/>
          </w:tcPr>
          <w:p w14:paraId="4A638A98" w14:textId="77777777" w:rsidR="00F270F5" w:rsidRPr="00F270F5" w:rsidRDefault="00F270F5" w:rsidP="00F270F5">
            <w:pPr>
              <w:jc w:val="both"/>
              <w:rPr>
                <w:b/>
              </w:rPr>
            </w:pPr>
            <w:r w:rsidRPr="00F270F5">
              <w:rPr>
                <w:b/>
              </w:rPr>
              <w:t>kreditů</w:t>
            </w:r>
          </w:p>
        </w:tc>
        <w:tc>
          <w:tcPr>
            <w:tcW w:w="1207" w:type="dxa"/>
            <w:gridSpan w:val="2"/>
          </w:tcPr>
          <w:p w14:paraId="67C8D8C9" w14:textId="77777777" w:rsidR="00F270F5" w:rsidRPr="00F270F5" w:rsidRDefault="00F270F5" w:rsidP="00F270F5">
            <w:pPr>
              <w:jc w:val="both"/>
            </w:pPr>
          </w:p>
        </w:tc>
      </w:tr>
      <w:tr w:rsidR="00F270F5" w:rsidRPr="00F270F5" w14:paraId="754A8FF3" w14:textId="77777777" w:rsidTr="00B97D2C">
        <w:tc>
          <w:tcPr>
            <w:tcW w:w="3086" w:type="dxa"/>
            <w:shd w:val="clear" w:color="auto" w:fill="F7CAAC"/>
          </w:tcPr>
          <w:p w14:paraId="496CBAF1" w14:textId="77777777" w:rsidR="00F270F5" w:rsidRPr="00F270F5" w:rsidRDefault="00F270F5" w:rsidP="00F270F5">
            <w:pPr>
              <w:jc w:val="both"/>
              <w:rPr>
                <w:b/>
                <w:sz w:val="22"/>
              </w:rPr>
            </w:pPr>
            <w:r w:rsidRPr="00F270F5">
              <w:rPr>
                <w:b/>
              </w:rPr>
              <w:t>Prerekvizity, korekvizity, ekvivalence</w:t>
            </w:r>
          </w:p>
        </w:tc>
        <w:tc>
          <w:tcPr>
            <w:tcW w:w="6769" w:type="dxa"/>
            <w:gridSpan w:val="7"/>
          </w:tcPr>
          <w:p w14:paraId="6B4C9DB1" w14:textId="77777777" w:rsidR="00F270F5" w:rsidRPr="00F270F5" w:rsidRDefault="00F270F5" w:rsidP="00F270F5">
            <w:pPr>
              <w:jc w:val="both"/>
            </w:pPr>
          </w:p>
        </w:tc>
      </w:tr>
      <w:tr w:rsidR="00F270F5" w:rsidRPr="00F270F5" w14:paraId="3BC64471" w14:textId="77777777" w:rsidTr="00B97D2C">
        <w:tc>
          <w:tcPr>
            <w:tcW w:w="3086" w:type="dxa"/>
            <w:shd w:val="clear" w:color="auto" w:fill="F7CAAC"/>
          </w:tcPr>
          <w:p w14:paraId="488158D5" w14:textId="77777777" w:rsidR="00F270F5" w:rsidRPr="00F270F5" w:rsidRDefault="00F270F5" w:rsidP="00F270F5">
            <w:pPr>
              <w:jc w:val="both"/>
              <w:rPr>
                <w:b/>
              </w:rPr>
            </w:pPr>
            <w:r w:rsidRPr="00F270F5">
              <w:rPr>
                <w:b/>
              </w:rPr>
              <w:t>Způsob ověření studijních výsledků</w:t>
            </w:r>
          </w:p>
        </w:tc>
        <w:tc>
          <w:tcPr>
            <w:tcW w:w="3406" w:type="dxa"/>
            <w:gridSpan w:val="4"/>
          </w:tcPr>
          <w:p w14:paraId="2539D173" w14:textId="77777777" w:rsidR="00F270F5" w:rsidRPr="00F270F5" w:rsidRDefault="00F270F5" w:rsidP="00F270F5">
            <w:pPr>
              <w:jc w:val="both"/>
            </w:pPr>
            <w:r w:rsidRPr="00F270F5">
              <w:t>zkouška</w:t>
            </w:r>
          </w:p>
        </w:tc>
        <w:tc>
          <w:tcPr>
            <w:tcW w:w="2156" w:type="dxa"/>
            <w:shd w:val="clear" w:color="auto" w:fill="F7CAAC"/>
          </w:tcPr>
          <w:p w14:paraId="3624FC19" w14:textId="77777777" w:rsidR="00F270F5" w:rsidRPr="00F270F5" w:rsidRDefault="00F270F5" w:rsidP="00F270F5">
            <w:pPr>
              <w:jc w:val="both"/>
              <w:rPr>
                <w:b/>
              </w:rPr>
            </w:pPr>
            <w:r w:rsidRPr="00F270F5">
              <w:rPr>
                <w:b/>
              </w:rPr>
              <w:t>Forma výuky</w:t>
            </w:r>
          </w:p>
        </w:tc>
        <w:tc>
          <w:tcPr>
            <w:tcW w:w="1207" w:type="dxa"/>
            <w:gridSpan w:val="2"/>
          </w:tcPr>
          <w:p w14:paraId="43E82452" w14:textId="77777777" w:rsidR="00F270F5" w:rsidRPr="00F270F5" w:rsidRDefault="00F270F5" w:rsidP="00F270F5">
            <w:pPr>
              <w:jc w:val="both"/>
            </w:pPr>
            <w:r w:rsidRPr="00F270F5">
              <w:t>seminář</w:t>
            </w:r>
          </w:p>
        </w:tc>
      </w:tr>
      <w:tr w:rsidR="00F270F5" w:rsidRPr="00F270F5" w14:paraId="77995C3C" w14:textId="77777777" w:rsidTr="00B97D2C">
        <w:tc>
          <w:tcPr>
            <w:tcW w:w="3086" w:type="dxa"/>
            <w:shd w:val="clear" w:color="auto" w:fill="F7CAAC"/>
          </w:tcPr>
          <w:p w14:paraId="403C770C" w14:textId="77777777" w:rsidR="00F270F5" w:rsidRPr="00F270F5" w:rsidRDefault="00F270F5" w:rsidP="00F270F5">
            <w:pPr>
              <w:jc w:val="both"/>
              <w:rPr>
                <w:b/>
              </w:rPr>
            </w:pPr>
            <w:r w:rsidRPr="00F270F5">
              <w:rPr>
                <w:b/>
              </w:rPr>
              <w:t>Forma způsobu ověření studijních výsledků a další požadavky na studenta</w:t>
            </w:r>
          </w:p>
        </w:tc>
        <w:tc>
          <w:tcPr>
            <w:tcW w:w="6769" w:type="dxa"/>
            <w:gridSpan w:val="7"/>
            <w:tcBorders>
              <w:bottom w:val="nil"/>
            </w:tcBorders>
          </w:tcPr>
          <w:p w14:paraId="6AAFD296" w14:textId="77777777" w:rsidR="00F270F5" w:rsidRDefault="00F270F5" w:rsidP="00F270F5">
            <w:pPr>
              <w:jc w:val="both"/>
            </w:pPr>
            <w:r w:rsidRPr="00F270F5">
              <w:t xml:space="preserve">Způsob zakončení předmětu - písemná zkouška. </w:t>
            </w:r>
          </w:p>
          <w:p w14:paraId="762EAC6A" w14:textId="77777777" w:rsidR="00F270F5" w:rsidRPr="00F270F5" w:rsidRDefault="00F270F5" w:rsidP="00F270F5">
            <w:pPr>
              <w:jc w:val="both"/>
            </w:pPr>
            <w:r>
              <w:t>Požadavky ke zkoušce: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z oblasti obchodní korespondence (obchodní dopis, memorandum, krátká strukturovaná zpráva a reklamní článek dle zadání) a jednoho cvičení z vybraných okruhů anglické gramatiky. Student je hodnocen za obsah, úpravu, gramatiku a pravopis. Pro úspěšné absolvování písemné zkoušky je nutno dosáhnout minimálně 60% bodového skóre.</w:t>
            </w:r>
          </w:p>
        </w:tc>
      </w:tr>
      <w:tr w:rsidR="00F270F5" w:rsidRPr="00F270F5" w14:paraId="78E86132" w14:textId="77777777" w:rsidTr="00B97D2C">
        <w:trPr>
          <w:trHeight w:val="75"/>
        </w:trPr>
        <w:tc>
          <w:tcPr>
            <w:tcW w:w="9855" w:type="dxa"/>
            <w:gridSpan w:val="8"/>
            <w:tcBorders>
              <w:top w:val="nil"/>
            </w:tcBorders>
          </w:tcPr>
          <w:p w14:paraId="51746235" w14:textId="77777777" w:rsidR="00F270F5" w:rsidRPr="00F270F5" w:rsidRDefault="00F270F5" w:rsidP="00F270F5">
            <w:pPr>
              <w:jc w:val="both"/>
            </w:pPr>
          </w:p>
        </w:tc>
      </w:tr>
      <w:tr w:rsidR="00F270F5" w:rsidRPr="00F270F5" w14:paraId="08FF6A45" w14:textId="77777777" w:rsidTr="00B97D2C">
        <w:trPr>
          <w:trHeight w:val="197"/>
        </w:trPr>
        <w:tc>
          <w:tcPr>
            <w:tcW w:w="3086" w:type="dxa"/>
            <w:tcBorders>
              <w:top w:val="nil"/>
            </w:tcBorders>
            <w:shd w:val="clear" w:color="auto" w:fill="F7CAAC"/>
          </w:tcPr>
          <w:p w14:paraId="05E5A21F" w14:textId="77777777" w:rsidR="00F270F5" w:rsidRPr="00F270F5" w:rsidRDefault="00F270F5" w:rsidP="00F270F5">
            <w:pPr>
              <w:jc w:val="both"/>
              <w:rPr>
                <w:b/>
              </w:rPr>
            </w:pPr>
            <w:r w:rsidRPr="00F270F5">
              <w:rPr>
                <w:b/>
              </w:rPr>
              <w:t>Garant předmětu</w:t>
            </w:r>
          </w:p>
        </w:tc>
        <w:tc>
          <w:tcPr>
            <w:tcW w:w="6769" w:type="dxa"/>
            <w:gridSpan w:val="7"/>
            <w:tcBorders>
              <w:top w:val="nil"/>
            </w:tcBorders>
          </w:tcPr>
          <w:p w14:paraId="5589228D" w14:textId="77777777" w:rsidR="00F270F5" w:rsidRPr="00F270F5" w:rsidRDefault="003C0F8B" w:rsidP="00F270F5">
            <w:hyperlink r:id="rId23" w:history="1">
              <w:r w:rsidR="00F270F5" w:rsidRPr="00F270F5">
                <w:t>Mgr. Hana Atcheson</w:t>
              </w:r>
            </w:hyperlink>
          </w:p>
        </w:tc>
      </w:tr>
      <w:tr w:rsidR="00F270F5" w:rsidRPr="00F270F5" w14:paraId="7F2B0E4B" w14:textId="77777777" w:rsidTr="00B97D2C">
        <w:trPr>
          <w:trHeight w:val="243"/>
        </w:trPr>
        <w:tc>
          <w:tcPr>
            <w:tcW w:w="3086" w:type="dxa"/>
            <w:tcBorders>
              <w:top w:val="nil"/>
            </w:tcBorders>
            <w:shd w:val="clear" w:color="auto" w:fill="F7CAAC"/>
          </w:tcPr>
          <w:p w14:paraId="499C93E3" w14:textId="77777777" w:rsidR="00F270F5" w:rsidRPr="00F270F5" w:rsidRDefault="00F270F5" w:rsidP="00F270F5">
            <w:pPr>
              <w:jc w:val="both"/>
              <w:rPr>
                <w:b/>
              </w:rPr>
            </w:pPr>
            <w:r w:rsidRPr="00F270F5">
              <w:rPr>
                <w:b/>
              </w:rPr>
              <w:t>Zapojení garanta do výuky předmětu</w:t>
            </w:r>
          </w:p>
        </w:tc>
        <w:tc>
          <w:tcPr>
            <w:tcW w:w="6769" w:type="dxa"/>
            <w:gridSpan w:val="7"/>
            <w:tcBorders>
              <w:top w:val="nil"/>
            </w:tcBorders>
          </w:tcPr>
          <w:p w14:paraId="16E2357F" w14:textId="77777777" w:rsidR="00F270F5" w:rsidRPr="00F270F5" w:rsidRDefault="00F270F5" w:rsidP="00F270F5">
            <w:pPr>
              <w:jc w:val="both"/>
            </w:pPr>
            <w:r w:rsidRPr="00F270F5">
              <w:t>Garant stanovuje koncepci seminářů a dohlíží na jejich jednotné vedení.</w:t>
            </w:r>
          </w:p>
        </w:tc>
      </w:tr>
      <w:tr w:rsidR="00F270F5" w:rsidRPr="00F270F5" w14:paraId="03258244" w14:textId="77777777" w:rsidTr="00B97D2C">
        <w:tc>
          <w:tcPr>
            <w:tcW w:w="3086" w:type="dxa"/>
            <w:shd w:val="clear" w:color="auto" w:fill="F7CAAC"/>
          </w:tcPr>
          <w:p w14:paraId="31D04630" w14:textId="77777777" w:rsidR="00F270F5" w:rsidRPr="00F270F5" w:rsidRDefault="00F270F5" w:rsidP="00F270F5">
            <w:pPr>
              <w:jc w:val="both"/>
              <w:rPr>
                <w:b/>
              </w:rPr>
            </w:pPr>
            <w:r w:rsidRPr="00F270F5">
              <w:rPr>
                <w:b/>
              </w:rPr>
              <w:t>Vyučující</w:t>
            </w:r>
          </w:p>
        </w:tc>
        <w:tc>
          <w:tcPr>
            <w:tcW w:w="6769" w:type="dxa"/>
            <w:gridSpan w:val="7"/>
            <w:tcBorders>
              <w:bottom w:val="nil"/>
            </w:tcBorders>
          </w:tcPr>
          <w:p w14:paraId="1E216B7E" w14:textId="77777777" w:rsidR="00F270F5" w:rsidRPr="00F270F5" w:rsidRDefault="003C0F8B" w:rsidP="00F270F5">
            <w:pPr>
              <w:jc w:val="both"/>
            </w:pPr>
            <w:hyperlink r:id="rId24" w:history="1">
              <w:r w:rsidR="00F270F5" w:rsidRPr="00F270F5">
                <w:t>Ing. Dagmar Svobodová, MSc.</w:t>
              </w:r>
            </w:hyperlink>
            <w:r w:rsidR="00F270F5" w:rsidRPr="00F270F5">
              <w:t xml:space="preserve"> – vedení seminářů (100%)</w:t>
            </w:r>
          </w:p>
        </w:tc>
      </w:tr>
      <w:tr w:rsidR="00F270F5" w:rsidRPr="00F270F5" w14:paraId="7E3F6CAD" w14:textId="77777777" w:rsidTr="00B97D2C">
        <w:trPr>
          <w:trHeight w:val="70"/>
        </w:trPr>
        <w:tc>
          <w:tcPr>
            <w:tcW w:w="9855" w:type="dxa"/>
            <w:gridSpan w:val="8"/>
            <w:tcBorders>
              <w:top w:val="nil"/>
            </w:tcBorders>
          </w:tcPr>
          <w:p w14:paraId="510314BD" w14:textId="77777777" w:rsidR="00F270F5" w:rsidRPr="00F270F5" w:rsidRDefault="00F270F5" w:rsidP="00F270F5">
            <w:pPr>
              <w:jc w:val="both"/>
            </w:pPr>
          </w:p>
        </w:tc>
      </w:tr>
      <w:tr w:rsidR="00F270F5" w:rsidRPr="00F270F5" w14:paraId="2D112FEF" w14:textId="77777777" w:rsidTr="00B97D2C">
        <w:tc>
          <w:tcPr>
            <w:tcW w:w="3086" w:type="dxa"/>
            <w:shd w:val="clear" w:color="auto" w:fill="F7CAAC"/>
          </w:tcPr>
          <w:p w14:paraId="62392DC5" w14:textId="77777777" w:rsidR="00F270F5" w:rsidRPr="00F270F5" w:rsidRDefault="00F270F5" w:rsidP="00F270F5">
            <w:pPr>
              <w:jc w:val="both"/>
              <w:rPr>
                <w:b/>
              </w:rPr>
            </w:pPr>
            <w:r w:rsidRPr="00F270F5">
              <w:rPr>
                <w:b/>
              </w:rPr>
              <w:t>Stručná anotace předmětu</w:t>
            </w:r>
          </w:p>
        </w:tc>
        <w:tc>
          <w:tcPr>
            <w:tcW w:w="6769" w:type="dxa"/>
            <w:gridSpan w:val="7"/>
            <w:tcBorders>
              <w:bottom w:val="nil"/>
            </w:tcBorders>
          </w:tcPr>
          <w:p w14:paraId="469DC166" w14:textId="77777777" w:rsidR="00F270F5" w:rsidRPr="00F270F5" w:rsidRDefault="00F270F5" w:rsidP="00F270F5">
            <w:pPr>
              <w:jc w:val="both"/>
            </w:pPr>
          </w:p>
        </w:tc>
      </w:tr>
      <w:tr w:rsidR="00F270F5" w:rsidRPr="00F270F5" w14:paraId="2C95672C" w14:textId="77777777" w:rsidTr="00B97D2C">
        <w:trPr>
          <w:trHeight w:val="2811"/>
        </w:trPr>
        <w:tc>
          <w:tcPr>
            <w:tcW w:w="9855" w:type="dxa"/>
            <w:gridSpan w:val="8"/>
            <w:tcBorders>
              <w:top w:val="nil"/>
              <w:bottom w:val="single" w:sz="12" w:space="0" w:color="auto"/>
            </w:tcBorders>
          </w:tcPr>
          <w:p w14:paraId="0768C16A" w14:textId="77777777" w:rsidR="00F270F5" w:rsidRPr="00F270F5" w:rsidRDefault="00F270F5" w:rsidP="00F270F5">
            <w:pPr>
              <w:jc w:val="both"/>
            </w:pPr>
            <w:r w:rsidRPr="00F270F5">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rsidRPr="00F270F5">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14:paraId="58D0ADF6" w14:textId="77777777" w:rsidR="00F270F5" w:rsidRPr="00F270F5" w:rsidRDefault="00F270F5" w:rsidP="007D1F4D">
            <w:pPr>
              <w:numPr>
                <w:ilvl w:val="0"/>
                <w:numId w:val="27"/>
              </w:numPr>
              <w:ind w:left="243" w:hanging="243"/>
              <w:contextualSpacing/>
            </w:pPr>
            <w:r w:rsidRPr="00F270F5">
              <w:t>Obchodní dopis.</w:t>
            </w:r>
          </w:p>
          <w:p w14:paraId="58AEA7E2" w14:textId="77777777" w:rsidR="00F270F5" w:rsidRPr="00F270F5" w:rsidRDefault="00F270F5" w:rsidP="007D1F4D">
            <w:pPr>
              <w:numPr>
                <w:ilvl w:val="0"/>
                <w:numId w:val="27"/>
              </w:numPr>
              <w:ind w:left="243" w:hanging="243"/>
              <w:contextualSpacing/>
            </w:pPr>
            <w:r w:rsidRPr="00F270F5">
              <w:t>Memorandum.</w:t>
            </w:r>
          </w:p>
          <w:p w14:paraId="3F6B6A0F" w14:textId="77777777" w:rsidR="00F270F5" w:rsidRPr="00F270F5" w:rsidRDefault="00F270F5" w:rsidP="007D1F4D">
            <w:pPr>
              <w:numPr>
                <w:ilvl w:val="0"/>
                <w:numId w:val="27"/>
              </w:numPr>
              <w:ind w:left="243" w:hanging="243"/>
              <w:contextualSpacing/>
            </w:pPr>
            <w:r w:rsidRPr="00F270F5">
              <w:t>Stručná obchodní zpráva.</w:t>
            </w:r>
          </w:p>
          <w:p w14:paraId="16D09CF1" w14:textId="77777777" w:rsidR="00F270F5" w:rsidRPr="00F270F5" w:rsidRDefault="00F270F5" w:rsidP="007D1F4D">
            <w:pPr>
              <w:numPr>
                <w:ilvl w:val="0"/>
                <w:numId w:val="27"/>
              </w:numPr>
              <w:ind w:left="243" w:hanging="243"/>
              <w:contextualSpacing/>
            </w:pPr>
            <w:r w:rsidRPr="00F270F5">
              <w:t>Články a zprávy do tisku.</w:t>
            </w:r>
          </w:p>
          <w:p w14:paraId="5C2174B5" w14:textId="77777777" w:rsidR="00F270F5" w:rsidRPr="00F270F5" w:rsidRDefault="00F270F5" w:rsidP="007D1F4D">
            <w:pPr>
              <w:numPr>
                <w:ilvl w:val="0"/>
                <w:numId w:val="27"/>
              </w:numPr>
              <w:ind w:left="243" w:hanging="243"/>
              <w:contextualSpacing/>
            </w:pPr>
            <w:r w:rsidRPr="00F270F5">
              <w:t xml:space="preserve">Zápis krátkého vzkazu </w:t>
            </w:r>
          </w:p>
          <w:p w14:paraId="0A873593" w14:textId="77777777" w:rsidR="00F270F5" w:rsidRPr="00F270F5" w:rsidRDefault="00F270F5" w:rsidP="007D1F4D">
            <w:pPr>
              <w:numPr>
                <w:ilvl w:val="0"/>
                <w:numId w:val="27"/>
              </w:numPr>
              <w:ind w:left="243" w:hanging="243"/>
              <w:contextualSpacing/>
            </w:pPr>
            <w:r w:rsidRPr="00F270F5">
              <w:t>Emaily.</w:t>
            </w:r>
          </w:p>
          <w:p w14:paraId="001EF883" w14:textId="77777777" w:rsidR="00F270F5" w:rsidRPr="00F270F5" w:rsidRDefault="00F270F5" w:rsidP="007D1F4D">
            <w:pPr>
              <w:numPr>
                <w:ilvl w:val="0"/>
                <w:numId w:val="27"/>
              </w:numPr>
              <w:ind w:left="243" w:hanging="243"/>
              <w:contextualSpacing/>
            </w:pPr>
            <w:r w:rsidRPr="00F270F5">
              <w:t>Přehled gramatických časů.</w:t>
            </w:r>
          </w:p>
          <w:p w14:paraId="3F305E3B" w14:textId="77777777" w:rsidR="00F270F5" w:rsidRPr="00F270F5" w:rsidRDefault="00F270F5" w:rsidP="007D1F4D">
            <w:pPr>
              <w:numPr>
                <w:ilvl w:val="0"/>
                <w:numId w:val="27"/>
              </w:numPr>
              <w:ind w:left="243" w:hanging="243"/>
              <w:contextualSpacing/>
            </w:pPr>
            <w:r w:rsidRPr="00F270F5">
              <w:t>Tvoření přímé a nepřímé otázky.</w:t>
            </w:r>
          </w:p>
          <w:p w14:paraId="3D9BD075" w14:textId="77777777" w:rsidR="00F270F5" w:rsidRPr="00F270F5" w:rsidRDefault="00F270F5" w:rsidP="007D1F4D">
            <w:pPr>
              <w:numPr>
                <w:ilvl w:val="0"/>
                <w:numId w:val="27"/>
              </w:numPr>
              <w:ind w:left="243" w:hanging="243"/>
              <w:contextualSpacing/>
            </w:pPr>
            <w:r w:rsidRPr="00F270F5">
              <w:t>Vyjadřování množství a číselných hodnot.</w:t>
            </w:r>
          </w:p>
          <w:p w14:paraId="1D98E442" w14:textId="77777777" w:rsidR="00F270F5" w:rsidRPr="00F270F5" w:rsidRDefault="00F270F5" w:rsidP="007D1F4D">
            <w:pPr>
              <w:numPr>
                <w:ilvl w:val="0"/>
                <w:numId w:val="27"/>
              </w:numPr>
              <w:ind w:left="243" w:hanging="243"/>
              <w:contextualSpacing/>
            </w:pPr>
            <w:r w:rsidRPr="00F270F5">
              <w:t>Podmínkové věty.</w:t>
            </w:r>
          </w:p>
          <w:p w14:paraId="0D7983F5" w14:textId="77777777" w:rsidR="00F270F5" w:rsidRPr="00F270F5" w:rsidRDefault="00F270F5" w:rsidP="007D1F4D">
            <w:pPr>
              <w:numPr>
                <w:ilvl w:val="0"/>
                <w:numId w:val="27"/>
              </w:numPr>
              <w:ind w:left="243" w:hanging="243"/>
              <w:contextualSpacing/>
            </w:pPr>
            <w:r w:rsidRPr="00F270F5">
              <w:t>Trpný rod.</w:t>
            </w:r>
          </w:p>
          <w:p w14:paraId="09C80887" w14:textId="77777777" w:rsidR="00F270F5" w:rsidRPr="00F270F5" w:rsidRDefault="00F270F5" w:rsidP="007D1F4D">
            <w:pPr>
              <w:numPr>
                <w:ilvl w:val="0"/>
                <w:numId w:val="27"/>
              </w:numPr>
              <w:ind w:left="243" w:hanging="243"/>
              <w:contextualSpacing/>
            </w:pPr>
            <w:r w:rsidRPr="00F270F5">
              <w:t>Členy.</w:t>
            </w:r>
          </w:p>
          <w:p w14:paraId="59FBD133" w14:textId="77777777" w:rsidR="00F270F5" w:rsidRPr="00F270F5" w:rsidRDefault="00F270F5" w:rsidP="007D1F4D">
            <w:pPr>
              <w:numPr>
                <w:ilvl w:val="0"/>
                <w:numId w:val="27"/>
              </w:numPr>
              <w:ind w:left="243" w:hanging="243"/>
              <w:contextualSpacing/>
            </w:pPr>
            <w:r w:rsidRPr="00F270F5">
              <w:t>Interpunkce a spojky.</w:t>
            </w:r>
          </w:p>
        </w:tc>
      </w:tr>
      <w:tr w:rsidR="00F270F5" w:rsidRPr="00F270F5" w14:paraId="1EC23929" w14:textId="77777777" w:rsidTr="00B97D2C">
        <w:trPr>
          <w:trHeight w:val="265"/>
        </w:trPr>
        <w:tc>
          <w:tcPr>
            <w:tcW w:w="3653" w:type="dxa"/>
            <w:gridSpan w:val="2"/>
            <w:tcBorders>
              <w:top w:val="nil"/>
            </w:tcBorders>
            <w:shd w:val="clear" w:color="auto" w:fill="F7CAAC"/>
          </w:tcPr>
          <w:p w14:paraId="7AA3CE0F" w14:textId="77777777" w:rsidR="00F270F5" w:rsidRPr="00F270F5" w:rsidRDefault="00F270F5" w:rsidP="00F270F5">
            <w:pPr>
              <w:jc w:val="both"/>
            </w:pPr>
            <w:r w:rsidRPr="00F270F5">
              <w:rPr>
                <w:b/>
              </w:rPr>
              <w:t>Studijní literatura a studijní pomůcky</w:t>
            </w:r>
          </w:p>
        </w:tc>
        <w:tc>
          <w:tcPr>
            <w:tcW w:w="6202" w:type="dxa"/>
            <w:gridSpan w:val="6"/>
            <w:tcBorders>
              <w:top w:val="nil"/>
              <w:bottom w:val="nil"/>
            </w:tcBorders>
          </w:tcPr>
          <w:p w14:paraId="792515CC" w14:textId="77777777" w:rsidR="00F270F5" w:rsidRPr="00F270F5" w:rsidRDefault="00F270F5" w:rsidP="00F270F5">
            <w:pPr>
              <w:jc w:val="both"/>
            </w:pPr>
          </w:p>
        </w:tc>
      </w:tr>
      <w:tr w:rsidR="00B97D2C" w:rsidRPr="00F270F5" w14:paraId="51ABCDF6" w14:textId="77777777" w:rsidTr="00B97D2C">
        <w:trPr>
          <w:trHeight w:val="567"/>
        </w:trPr>
        <w:tc>
          <w:tcPr>
            <w:tcW w:w="9855" w:type="dxa"/>
            <w:gridSpan w:val="8"/>
            <w:tcBorders>
              <w:top w:val="nil"/>
            </w:tcBorders>
          </w:tcPr>
          <w:p w14:paraId="1C178BB9" w14:textId="77777777" w:rsidR="00B97D2C" w:rsidRDefault="00B97D2C" w:rsidP="00B97D2C">
            <w:pPr>
              <w:rPr>
                <w:b/>
              </w:rPr>
            </w:pPr>
            <w:r w:rsidRPr="00C11909">
              <w:rPr>
                <w:b/>
              </w:rPr>
              <w:t>Povinná literatura</w:t>
            </w:r>
          </w:p>
          <w:p w14:paraId="4E580A07" w14:textId="77777777" w:rsidR="00B97D2C" w:rsidRPr="002A27CB" w:rsidRDefault="00B97D2C" w:rsidP="00B97D2C">
            <w:pPr>
              <w:jc w:val="both"/>
            </w:pPr>
            <w:r w:rsidRPr="002A27CB">
              <w:t xml:space="preserve">EMMERSON, P. </w:t>
            </w:r>
            <w:r w:rsidRPr="00AA705C">
              <w:rPr>
                <w:i/>
              </w:rPr>
              <w:t>Email English</w:t>
            </w:r>
            <w:r w:rsidRPr="002A27CB">
              <w:t>. Oxford, Macmillan, 2013. ISBN 978-3191728847</w:t>
            </w:r>
            <w:r>
              <w:t>.</w:t>
            </w:r>
          </w:p>
          <w:p w14:paraId="228595DF" w14:textId="77777777" w:rsidR="00B97D2C" w:rsidRPr="00D5105B" w:rsidRDefault="00B97D2C" w:rsidP="00B97D2C">
            <w:pPr>
              <w:jc w:val="both"/>
            </w:pPr>
            <w:r w:rsidRPr="00D5105B">
              <w:t xml:space="preserve">MURPHY, R. </w:t>
            </w:r>
            <w:r w:rsidRPr="00D5105B">
              <w:rPr>
                <w:i/>
              </w:rPr>
              <w:t>English Grammar in Use, Self-Study Reference and Practice.</w:t>
            </w:r>
            <w:r>
              <w:t xml:space="preserve"> </w:t>
            </w:r>
            <w:r w:rsidRPr="00D5105B">
              <w:t>CUP,</w:t>
            </w:r>
            <w:r>
              <w:t xml:space="preserve"> 4 ed. 2015. ISBN</w:t>
            </w:r>
            <w:r w:rsidRPr="00D5105B">
              <w:t xml:space="preserve"> 978-1107539334</w:t>
            </w:r>
            <w:r>
              <w:t>.</w:t>
            </w:r>
          </w:p>
          <w:p w14:paraId="79D351FE" w14:textId="77777777" w:rsidR="00B97D2C" w:rsidRPr="00C11909" w:rsidRDefault="00B97D2C" w:rsidP="00B97D2C">
            <w:pPr>
              <w:jc w:val="both"/>
            </w:pPr>
            <w:r w:rsidRPr="00C11909">
              <w:rPr>
                <w:caps/>
              </w:rPr>
              <w:t>Emmerson, P</w:t>
            </w:r>
            <w:r w:rsidRPr="00C11909">
              <w:t xml:space="preserve">. </w:t>
            </w:r>
            <w:r w:rsidRPr="00C11909">
              <w:rPr>
                <w:i/>
                <w:iCs/>
              </w:rPr>
              <w:t>Business Grammar Builder</w:t>
            </w:r>
            <w:r>
              <w:t xml:space="preserve">. Macmillan Publishers, 2010. ISBN </w:t>
            </w:r>
            <w:r w:rsidRPr="00D5105B">
              <w:t>978-3190427222</w:t>
            </w:r>
            <w:r>
              <w:t>.</w:t>
            </w:r>
          </w:p>
          <w:p w14:paraId="3AFD7024" w14:textId="77777777" w:rsidR="00B97D2C" w:rsidRPr="00C11909" w:rsidRDefault="00B97D2C" w:rsidP="00B97D2C">
            <w:pPr>
              <w:jc w:val="both"/>
              <w:rPr>
                <w:b/>
              </w:rPr>
            </w:pPr>
            <w:r w:rsidRPr="00C11909">
              <w:rPr>
                <w:b/>
              </w:rPr>
              <w:t>Doporučení literatura</w:t>
            </w:r>
          </w:p>
          <w:p w14:paraId="27C3DA17" w14:textId="77777777" w:rsidR="00B97D2C" w:rsidRDefault="00B97D2C" w:rsidP="00B97D2C">
            <w:pPr>
              <w:jc w:val="both"/>
            </w:pPr>
            <w:r w:rsidRPr="00C11909">
              <w:rPr>
                <w:caps/>
              </w:rPr>
              <w:t xml:space="preserve">Ashley, </w:t>
            </w:r>
            <w:r w:rsidRPr="00C11909">
              <w:t xml:space="preserve">A. </w:t>
            </w:r>
            <w:r>
              <w:rPr>
                <w:i/>
                <w:iCs/>
              </w:rPr>
              <w:t xml:space="preserve">Oxford </w:t>
            </w:r>
            <w:r w:rsidRPr="00C11909">
              <w:rPr>
                <w:i/>
                <w:iCs/>
              </w:rPr>
              <w:t>Handbook of Commercial Correspondence</w:t>
            </w:r>
            <w:r w:rsidRPr="00C11909">
              <w:t>.</w:t>
            </w:r>
            <w:r>
              <w:t xml:space="preserve"> Oxford: OUP, 2005.</w:t>
            </w:r>
            <w:r w:rsidRPr="002A27CB">
              <w:t xml:space="preserve"> 978-0194572132</w:t>
            </w:r>
            <w:r>
              <w:t>.</w:t>
            </w:r>
          </w:p>
          <w:p w14:paraId="1F9262FF" w14:textId="77777777" w:rsidR="00B97D2C" w:rsidRDefault="00B97D2C" w:rsidP="00B97D2C">
            <w:pPr>
              <w:jc w:val="both"/>
            </w:pPr>
            <w:r>
              <w:t xml:space="preserve">ASHLEY, A. </w:t>
            </w:r>
            <w:r w:rsidRPr="00D5105B">
              <w:rPr>
                <w:i/>
              </w:rPr>
              <w:t>Oxford Correspondence Workbook: Intermediate to Advanced.</w:t>
            </w:r>
            <w:r>
              <w:t xml:space="preserve"> </w:t>
            </w:r>
            <w:r w:rsidRPr="00D5105B">
              <w:t>Oxford: OUP, 2003. ISBN 978-3464119006.</w:t>
            </w:r>
          </w:p>
          <w:p w14:paraId="4DECA4C8" w14:textId="77777777" w:rsidR="00B97D2C" w:rsidRDefault="00B97D2C" w:rsidP="00B97D2C">
            <w:pPr>
              <w:jc w:val="both"/>
            </w:pPr>
            <w:r>
              <w:t xml:space="preserve">BEAN, C. B. </w:t>
            </w:r>
            <w:r w:rsidRPr="00FF796E">
              <w:rPr>
                <w:i/>
              </w:rPr>
              <w:t>Business Correspondence: Correspondence English, Business Letter Writing Customs, Files and Systems, Writing Effective Business Letters</w:t>
            </w:r>
            <w:r>
              <w:rPr>
                <w:i/>
              </w:rPr>
              <w:t>,</w:t>
            </w:r>
            <w:r>
              <w:t xml:space="preserve"> Forgotten Books, 2017. ISBN 978-1330292761</w:t>
            </w:r>
          </w:p>
          <w:p w14:paraId="0A7A65D3" w14:textId="77777777" w:rsidR="00B97D2C" w:rsidRDefault="00B97D2C" w:rsidP="00B97D2C">
            <w:pPr>
              <w:jc w:val="both"/>
            </w:pPr>
            <w:r>
              <w:t xml:space="preserve">WALLWORK, A. </w:t>
            </w:r>
            <w:r w:rsidRPr="002A27CB">
              <w:rPr>
                <w:i/>
              </w:rPr>
              <w:t>Email and Commercial Correspondence: A Guide to Professional</w:t>
            </w:r>
            <w:r>
              <w:t xml:space="preserve"> </w:t>
            </w:r>
            <w:r w:rsidRPr="002A27CB">
              <w:rPr>
                <w:i/>
              </w:rPr>
              <w:t>English</w:t>
            </w:r>
            <w:r>
              <w:t>. New York: Springer Science, 2014. ISBN 978-1493906345.</w:t>
            </w:r>
          </w:p>
          <w:p w14:paraId="14A108FA" w14:textId="77777777" w:rsidR="00B97D2C" w:rsidRPr="00C11909" w:rsidRDefault="00B97D2C" w:rsidP="00B97D2C">
            <w:pPr>
              <w:jc w:val="both"/>
            </w:pPr>
            <w:r w:rsidRPr="004A0BE6">
              <w:t xml:space="preserve">EMMERSON, P. </w:t>
            </w:r>
            <w:r w:rsidRPr="004A0BE6">
              <w:rPr>
                <w:i/>
              </w:rPr>
              <w:t>Business Builder, Modules 4,5,6</w:t>
            </w:r>
            <w:r>
              <w:t>. Macmillan Publishers Ltd., 2006. ISBN</w:t>
            </w:r>
            <w:r w:rsidRPr="004A0BE6">
              <w:t xml:space="preserve"> 978-3190026890.</w:t>
            </w:r>
          </w:p>
          <w:p w14:paraId="00E21094" w14:textId="77777777" w:rsidR="00B97D2C" w:rsidRPr="00D46552" w:rsidRDefault="00B97D2C" w:rsidP="00B97D2C">
            <w:pPr>
              <w:jc w:val="both"/>
            </w:pPr>
            <w:r w:rsidRPr="00D46552">
              <w:rPr>
                <w:caps/>
              </w:rPr>
              <w:t>Goldstein,</w:t>
            </w:r>
            <w:r w:rsidRPr="00D46552">
              <w:t xml:space="preserve"> A. </w:t>
            </w:r>
            <w:r w:rsidRPr="00D46552">
              <w:rPr>
                <w:i/>
                <w:iCs/>
              </w:rPr>
              <w:t>A Guide to Pitman Qualifications´ Examinations:EBC Level One</w:t>
            </w:r>
            <w:r w:rsidRPr="00D46552">
              <w:t>. Robert Gibson, 2000. ISBN 0</w:t>
            </w:r>
            <w:r>
              <w:t>-</w:t>
            </w:r>
            <w:r w:rsidRPr="00D46552">
              <w:t>7169</w:t>
            </w:r>
            <w:r>
              <w:t>-</w:t>
            </w:r>
            <w:r w:rsidRPr="00D46552">
              <w:t>2010</w:t>
            </w:r>
            <w:r>
              <w:t>-</w:t>
            </w:r>
            <w:r w:rsidRPr="00D46552">
              <w:t xml:space="preserve">7. </w:t>
            </w:r>
          </w:p>
          <w:p w14:paraId="7BA2A241" w14:textId="77777777" w:rsidR="00B97D2C" w:rsidRPr="00D46552" w:rsidRDefault="00B97D2C" w:rsidP="00B97D2C">
            <w:pPr>
              <w:jc w:val="both"/>
            </w:pPr>
            <w:r w:rsidRPr="00D46552">
              <w:rPr>
                <w:caps/>
              </w:rPr>
              <w:lastRenderedPageBreak/>
              <w:t>Goldstein,</w:t>
            </w:r>
            <w:r w:rsidRPr="00D46552">
              <w:t xml:space="preserve"> A. </w:t>
            </w:r>
            <w:r w:rsidRPr="00D46552">
              <w:rPr>
                <w:i/>
                <w:iCs/>
              </w:rPr>
              <w:t>A Guide to Pitman Qualifications´ Examinations:EBC Level Two</w:t>
            </w:r>
            <w:r>
              <w:t>. Robert Gibson, 2000. ISBN 0-</w:t>
            </w:r>
            <w:r w:rsidRPr="00D46552">
              <w:t>7169</w:t>
            </w:r>
            <w:r>
              <w:t>-</w:t>
            </w:r>
            <w:r w:rsidRPr="00D46552">
              <w:t>2011</w:t>
            </w:r>
            <w:r>
              <w:t>-</w:t>
            </w:r>
            <w:r w:rsidRPr="00D46552">
              <w:t xml:space="preserve">5. </w:t>
            </w:r>
          </w:p>
          <w:p w14:paraId="29378310" w14:textId="77777777" w:rsidR="00B97D2C" w:rsidRPr="00B97D2C" w:rsidRDefault="003C0F8B" w:rsidP="00B97D2C">
            <w:pPr>
              <w:jc w:val="both"/>
            </w:pPr>
            <w:hyperlink r:id="rId25" w:tgtFrame="_blank" w:history="1">
              <w:r w:rsidR="00B97D2C" w:rsidRPr="00B97D2C">
                <w:rPr>
                  <w:rStyle w:val="Hypertextovodkaz"/>
                  <w:caps/>
                  <w:color w:val="auto"/>
                  <w:u w:val="none"/>
                </w:rPr>
                <w:t xml:space="preserve">Mascull, </w:t>
              </w:r>
              <w:r w:rsidR="00B97D2C" w:rsidRPr="00B97D2C">
                <w:rPr>
                  <w:rStyle w:val="Hypertextovodkaz"/>
                  <w:color w:val="auto"/>
                  <w:u w:val="none"/>
                </w:rPr>
                <w:t xml:space="preserve">B. </w:t>
              </w:r>
              <w:r w:rsidR="00B97D2C" w:rsidRPr="00B97D2C">
                <w:rPr>
                  <w:rStyle w:val="Hypertextovodkaz"/>
                  <w:i/>
                  <w:iCs/>
                  <w:color w:val="auto"/>
                  <w:u w:val="none"/>
                </w:rPr>
                <w:t>Business vocabulary in use - intermediate</w:t>
              </w:r>
              <w:r w:rsidR="00B97D2C" w:rsidRPr="00B97D2C">
                <w:rPr>
                  <w:rStyle w:val="Hypertextovodkaz"/>
                  <w:color w:val="auto"/>
                  <w:u w:val="none"/>
                </w:rPr>
                <w:t xml:space="preserve">. 1ed. Cambridge: CUP, 2010. ISBN </w:t>
              </w:r>
            </w:hyperlink>
            <w:r w:rsidR="00B97D2C" w:rsidRPr="00B97D2C">
              <w:rPr>
                <w:rStyle w:val="Hypertextovodkaz"/>
                <w:color w:val="auto"/>
                <w:u w:val="none"/>
              </w:rPr>
              <w:t>978-0521748629.</w:t>
            </w:r>
            <w:hyperlink r:id="rId26" w:tgtFrame="_blank" w:history="1"/>
          </w:p>
        </w:tc>
      </w:tr>
      <w:tr w:rsidR="00F270F5" w:rsidRPr="00F270F5" w14:paraId="44EA65AE"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092557" w14:textId="77777777" w:rsidR="00F270F5" w:rsidRPr="00F270F5" w:rsidRDefault="00F270F5" w:rsidP="00F270F5">
            <w:pPr>
              <w:jc w:val="center"/>
              <w:rPr>
                <w:b/>
              </w:rPr>
            </w:pPr>
            <w:r w:rsidRPr="00F270F5">
              <w:rPr>
                <w:b/>
              </w:rPr>
              <w:lastRenderedPageBreak/>
              <w:t>Informace ke kombinované nebo distanční formě</w:t>
            </w:r>
          </w:p>
        </w:tc>
      </w:tr>
      <w:tr w:rsidR="00F270F5" w:rsidRPr="00F270F5" w14:paraId="17617C83" w14:textId="77777777" w:rsidTr="00B97D2C">
        <w:tc>
          <w:tcPr>
            <w:tcW w:w="4787" w:type="dxa"/>
            <w:gridSpan w:val="3"/>
            <w:tcBorders>
              <w:top w:val="single" w:sz="2" w:space="0" w:color="auto"/>
            </w:tcBorders>
            <w:shd w:val="clear" w:color="auto" w:fill="F7CAAC"/>
          </w:tcPr>
          <w:p w14:paraId="6F4B8D57" w14:textId="77777777" w:rsidR="00F270F5" w:rsidRPr="00F270F5" w:rsidRDefault="00F270F5" w:rsidP="00F270F5">
            <w:pPr>
              <w:jc w:val="both"/>
            </w:pPr>
            <w:r w:rsidRPr="00F270F5">
              <w:rPr>
                <w:b/>
              </w:rPr>
              <w:t>Rozsah konzultací (soustředění)</w:t>
            </w:r>
          </w:p>
        </w:tc>
        <w:tc>
          <w:tcPr>
            <w:tcW w:w="889" w:type="dxa"/>
            <w:tcBorders>
              <w:top w:val="single" w:sz="2" w:space="0" w:color="auto"/>
            </w:tcBorders>
          </w:tcPr>
          <w:p w14:paraId="407A273C" w14:textId="77777777" w:rsidR="00F270F5" w:rsidRPr="00F270F5" w:rsidRDefault="00F270F5" w:rsidP="00F270F5">
            <w:pPr>
              <w:jc w:val="both"/>
            </w:pPr>
            <w:r w:rsidRPr="00F270F5">
              <w:t>15</w:t>
            </w:r>
          </w:p>
        </w:tc>
        <w:tc>
          <w:tcPr>
            <w:tcW w:w="4179" w:type="dxa"/>
            <w:gridSpan w:val="4"/>
            <w:tcBorders>
              <w:top w:val="single" w:sz="2" w:space="0" w:color="auto"/>
            </w:tcBorders>
            <w:shd w:val="clear" w:color="auto" w:fill="F7CAAC"/>
          </w:tcPr>
          <w:p w14:paraId="2940008A" w14:textId="77777777" w:rsidR="00F270F5" w:rsidRPr="00F270F5" w:rsidRDefault="00F270F5" w:rsidP="00F270F5">
            <w:pPr>
              <w:jc w:val="both"/>
              <w:rPr>
                <w:b/>
              </w:rPr>
            </w:pPr>
            <w:r w:rsidRPr="00F270F5">
              <w:rPr>
                <w:b/>
              </w:rPr>
              <w:t xml:space="preserve">hodin </w:t>
            </w:r>
          </w:p>
        </w:tc>
      </w:tr>
      <w:tr w:rsidR="00F270F5" w:rsidRPr="00F270F5" w14:paraId="1A7CDB1C" w14:textId="77777777" w:rsidTr="00B97D2C">
        <w:tc>
          <w:tcPr>
            <w:tcW w:w="9855" w:type="dxa"/>
            <w:gridSpan w:val="8"/>
            <w:shd w:val="clear" w:color="auto" w:fill="F7CAAC"/>
          </w:tcPr>
          <w:p w14:paraId="11F260EB" w14:textId="77777777" w:rsidR="00F270F5" w:rsidRPr="00F270F5" w:rsidRDefault="00F270F5" w:rsidP="00F270F5">
            <w:pPr>
              <w:jc w:val="both"/>
              <w:rPr>
                <w:b/>
              </w:rPr>
            </w:pPr>
            <w:r w:rsidRPr="00F270F5">
              <w:rPr>
                <w:b/>
              </w:rPr>
              <w:t>Informace o způsobu kontaktu s vyučujícím</w:t>
            </w:r>
          </w:p>
        </w:tc>
      </w:tr>
      <w:tr w:rsidR="00F270F5" w:rsidRPr="00F270F5" w14:paraId="5228C887" w14:textId="77777777" w:rsidTr="00B97D2C">
        <w:trPr>
          <w:trHeight w:val="833"/>
        </w:trPr>
        <w:tc>
          <w:tcPr>
            <w:tcW w:w="9855" w:type="dxa"/>
            <w:gridSpan w:val="8"/>
          </w:tcPr>
          <w:p w14:paraId="42EE7C71" w14:textId="77777777" w:rsidR="00F270F5" w:rsidRPr="00F270F5" w:rsidRDefault="00F270F5" w:rsidP="00F270F5">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A1B5D8"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rsidRPr="00B97D2C" w14:paraId="5F07D299" w14:textId="77777777" w:rsidTr="00B97D2C">
        <w:tc>
          <w:tcPr>
            <w:tcW w:w="9855" w:type="dxa"/>
            <w:gridSpan w:val="8"/>
            <w:tcBorders>
              <w:bottom w:val="double" w:sz="4" w:space="0" w:color="auto"/>
            </w:tcBorders>
            <w:shd w:val="clear" w:color="auto" w:fill="BDD6EE"/>
          </w:tcPr>
          <w:p w14:paraId="33C9C7EE" w14:textId="77777777" w:rsidR="00B97D2C" w:rsidRPr="00B97D2C" w:rsidRDefault="00B97D2C" w:rsidP="00B97D2C">
            <w:pPr>
              <w:jc w:val="both"/>
              <w:rPr>
                <w:b/>
                <w:sz w:val="28"/>
              </w:rPr>
            </w:pPr>
            <w:r w:rsidRPr="00B97D2C">
              <w:lastRenderedPageBreak/>
              <w:br w:type="page"/>
            </w:r>
            <w:r w:rsidRPr="00B97D2C">
              <w:rPr>
                <w:b/>
                <w:sz w:val="28"/>
              </w:rPr>
              <w:t>B-III – Charakteristika studijního předmětu</w:t>
            </w:r>
          </w:p>
        </w:tc>
      </w:tr>
      <w:tr w:rsidR="00B97D2C" w:rsidRPr="00B97D2C" w14:paraId="7414474E" w14:textId="77777777" w:rsidTr="00B97D2C">
        <w:tc>
          <w:tcPr>
            <w:tcW w:w="3086" w:type="dxa"/>
            <w:tcBorders>
              <w:top w:val="double" w:sz="4" w:space="0" w:color="auto"/>
            </w:tcBorders>
            <w:shd w:val="clear" w:color="auto" w:fill="F7CAAC"/>
          </w:tcPr>
          <w:p w14:paraId="4A271475" w14:textId="77777777" w:rsidR="00B97D2C" w:rsidRPr="00B97D2C" w:rsidRDefault="00B97D2C" w:rsidP="00B97D2C">
            <w:pPr>
              <w:jc w:val="both"/>
              <w:rPr>
                <w:b/>
              </w:rPr>
            </w:pPr>
            <w:r w:rsidRPr="00B97D2C">
              <w:rPr>
                <w:b/>
              </w:rPr>
              <w:t>Název studijního předmětu</w:t>
            </w:r>
          </w:p>
        </w:tc>
        <w:tc>
          <w:tcPr>
            <w:tcW w:w="6769" w:type="dxa"/>
            <w:gridSpan w:val="7"/>
            <w:tcBorders>
              <w:top w:val="double" w:sz="4" w:space="0" w:color="auto"/>
            </w:tcBorders>
          </w:tcPr>
          <w:p w14:paraId="584898A1" w14:textId="77777777" w:rsidR="00B97D2C" w:rsidRPr="00B97D2C" w:rsidRDefault="00B97D2C" w:rsidP="00B97D2C">
            <w:pPr>
              <w:jc w:val="both"/>
              <w:rPr>
                <w:lang w:val="en-GB"/>
              </w:rPr>
            </w:pPr>
            <w:r w:rsidRPr="00B97D2C">
              <w:rPr>
                <w:lang w:val="en-GB"/>
              </w:rPr>
              <w:t>Managerial finance</w:t>
            </w:r>
          </w:p>
        </w:tc>
      </w:tr>
      <w:tr w:rsidR="00B97D2C" w:rsidRPr="00B97D2C" w14:paraId="688E0AFA" w14:textId="77777777" w:rsidTr="00B97D2C">
        <w:tc>
          <w:tcPr>
            <w:tcW w:w="3086" w:type="dxa"/>
            <w:shd w:val="clear" w:color="auto" w:fill="F7CAAC"/>
          </w:tcPr>
          <w:p w14:paraId="49006DFA" w14:textId="77777777" w:rsidR="00B97D2C" w:rsidRPr="00B97D2C" w:rsidRDefault="00B97D2C" w:rsidP="00B97D2C">
            <w:pPr>
              <w:jc w:val="both"/>
              <w:rPr>
                <w:b/>
              </w:rPr>
            </w:pPr>
            <w:r w:rsidRPr="00B97D2C">
              <w:rPr>
                <w:b/>
              </w:rPr>
              <w:t>Typ předmětu</w:t>
            </w:r>
          </w:p>
        </w:tc>
        <w:tc>
          <w:tcPr>
            <w:tcW w:w="3406" w:type="dxa"/>
            <w:gridSpan w:val="4"/>
          </w:tcPr>
          <w:p w14:paraId="3087E65D" w14:textId="77777777" w:rsidR="00B97D2C" w:rsidRPr="00B97D2C" w:rsidRDefault="00B97D2C" w:rsidP="00B97D2C">
            <w:pPr>
              <w:jc w:val="both"/>
            </w:pPr>
            <w:r>
              <w:t>povinně volitelný „PV“</w:t>
            </w:r>
          </w:p>
        </w:tc>
        <w:tc>
          <w:tcPr>
            <w:tcW w:w="2695" w:type="dxa"/>
            <w:gridSpan w:val="2"/>
            <w:shd w:val="clear" w:color="auto" w:fill="F7CAAC"/>
          </w:tcPr>
          <w:p w14:paraId="689D4FC1" w14:textId="77777777" w:rsidR="00B97D2C" w:rsidRPr="00B97D2C" w:rsidRDefault="00B97D2C" w:rsidP="00B97D2C">
            <w:pPr>
              <w:jc w:val="both"/>
            </w:pPr>
            <w:r w:rsidRPr="00B97D2C">
              <w:rPr>
                <w:b/>
              </w:rPr>
              <w:t>doporučený ročník / semestr</w:t>
            </w:r>
          </w:p>
        </w:tc>
        <w:tc>
          <w:tcPr>
            <w:tcW w:w="668" w:type="dxa"/>
          </w:tcPr>
          <w:p w14:paraId="76099460" w14:textId="77777777" w:rsidR="00B97D2C" w:rsidRPr="00B97D2C" w:rsidRDefault="00B97D2C" w:rsidP="00B97D2C">
            <w:pPr>
              <w:jc w:val="both"/>
            </w:pPr>
            <w:r>
              <w:t>1/L</w:t>
            </w:r>
          </w:p>
        </w:tc>
      </w:tr>
      <w:tr w:rsidR="00B97D2C" w:rsidRPr="00B97D2C" w14:paraId="15B23FE3" w14:textId="77777777" w:rsidTr="00B97D2C">
        <w:tc>
          <w:tcPr>
            <w:tcW w:w="3086" w:type="dxa"/>
            <w:shd w:val="clear" w:color="auto" w:fill="F7CAAC"/>
          </w:tcPr>
          <w:p w14:paraId="2C480C70" w14:textId="77777777" w:rsidR="00B97D2C" w:rsidRPr="00B97D2C" w:rsidRDefault="00B97D2C" w:rsidP="00B97D2C">
            <w:pPr>
              <w:jc w:val="both"/>
              <w:rPr>
                <w:b/>
              </w:rPr>
            </w:pPr>
            <w:r w:rsidRPr="00B97D2C">
              <w:rPr>
                <w:b/>
              </w:rPr>
              <w:t>Rozsah studijního předmětu</w:t>
            </w:r>
          </w:p>
        </w:tc>
        <w:tc>
          <w:tcPr>
            <w:tcW w:w="1701" w:type="dxa"/>
            <w:gridSpan w:val="2"/>
          </w:tcPr>
          <w:p w14:paraId="6311E294" w14:textId="77777777" w:rsidR="00B97D2C" w:rsidRPr="00B97D2C" w:rsidRDefault="00B97D2C" w:rsidP="00B97D2C">
            <w:pPr>
              <w:jc w:val="both"/>
            </w:pPr>
            <w:r>
              <w:t>15</w:t>
            </w:r>
            <w:r w:rsidRPr="00B97D2C">
              <w:t>p</w:t>
            </w:r>
          </w:p>
        </w:tc>
        <w:tc>
          <w:tcPr>
            <w:tcW w:w="889" w:type="dxa"/>
            <w:shd w:val="clear" w:color="auto" w:fill="F7CAAC"/>
          </w:tcPr>
          <w:p w14:paraId="402E22F4" w14:textId="77777777" w:rsidR="00B97D2C" w:rsidRPr="00B97D2C" w:rsidRDefault="00B97D2C" w:rsidP="00B97D2C">
            <w:pPr>
              <w:jc w:val="both"/>
              <w:rPr>
                <w:b/>
              </w:rPr>
            </w:pPr>
            <w:r w:rsidRPr="00B97D2C">
              <w:rPr>
                <w:b/>
              </w:rPr>
              <w:t xml:space="preserve">hod. </w:t>
            </w:r>
          </w:p>
        </w:tc>
        <w:tc>
          <w:tcPr>
            <w:tcW w:w="816" w:type="dxa"/>
          </w:tcPr>
          <w:p w14:paraId="44FFC6A7" w14:textId="77777777" w:rsidR="00B97D2C" w:rsidRPr="00B97D2C" w:rsidRDefault="00B97D2C" w:rsidP="00B97D2C">
            <w:pPr>
              <w:jc w:val="both"/>
            </w:pPr>
            <w:r>
              <w:t>15</w:t>
            </w:r>
          </w:p>
        </w:tc>
        <w:tc>
          <w:tcPr>
            <w:tcW w:w="2156" w:type="dxa"/>
            <w:shd w:val="clear" w:color="auto" w:fill="F7CAAC"/>
          </w:tcPr>
          <w:p w14:paraId="2374D09B" w14:textId="77777777" w:rsidR="00B97D2C" w:rsidRPr="00B97D2C" w:rsidRDefault="00B97D2C" w:rsidP="00B97D2C">
            <w:pPr>
              <w:jc w:val="both"/>
              <w:rPr>
                <w:b/>
              </w:rPr>
            </w:pPr>
            <w:r w:rsidRPr="00B97D2C">
              <w:rPr>
                <w:b/>
              </w:rPr>
              <w:t>kreditů</w:t>
            </w:r>
          </w:p>
        </w:tc>
        <w:tc>
          <w:tcPr>
            <w:tcW w:w="1207" w:type="dxa"/>
            <w:gridSpan w:val="2"/>
          </w:tcPr>
          <w:p w14:paraId="53739F47" w14:textId="77777777" w:rsidR="00B97D2C" w:rsidRPr="00B97D2C" w:rsidRDefault="00B97D2C" w:rsidP="00B97D2C">
            <w:pPr>
              <w:jc w:val="both"/>
            </w:pPr>
          </w:p>
        </w:tc>
      </w:tr>
      <w:tr w:rsidR="00B97D2C" w:rsidRPr="00B97D2C" w14:paraId="41B1ECD0" w14:textId="77777777" w:rsidTr="00B97D2C">
        <w:tc>
          <w:tcPr>
            <w:tcW w:w="3086" w:type="dxa"/>
            <w:shd w:val="clear" w:color="auto" w:fill="F7CAAC"/>
          </w:tcPr>
          <w:p w14:paraId="724999D0" w14:textId="77777777" w:rsidR="00B97D2C" w:rsidRPr="00B97D2C" w:rsidRDefault="00B97D2C" w:rsidP="00B97D2C">
            <w:pPr>
              <w:jc w:val="both"/>
              <w:rPr>
                <w:b/>
                <w:sz w:val="22"/>
              </w:rPr>
            </w:pPr>
            <w:r w:rsidRPr="00B97D2C">
              <w:rPr>
                <w:b/>
              </w:rPr>
              <w:t>Prerekvizity, korekvizity, ekvivalence</w:t>
            </w:r>
          </w:p>
        </w:tc>
        <w:tc>
          <w:tcPr>
            <w:tcW w:w="6769" w:type="dxa"/>
            <w:gridSpan w:val="7"/>
          </w:tcPr>
          <w:p w14:paraId="0C9EC32A" w14:textId="77777777" w:rsidR="00B97D2C" w:rsidRPr="00B97D2C" w:rsidRDefault="00B97D2C" w:rsidP="00B97D2C">
            <w:pPr>
              <w:jc w:val="both"/>
            </w:pPr>
          </w:p>
        </w:tc>
      </w:tr>
      <w:tr w:rsidR="00B97D2C" w:rsidRPr="00B97D2C" w14:paraId="64C5634F" w14:textId="77777777" w:rsidTr="00B97D2C">
        <w:tc>
          <w:tcPr>
            <w:tcW w:w="3086" w:type="dxa"/>
            <w:shd w:val="clear" w:color="auto" w:fill="F7CAAC"/>
          </w:tcPr>
          <w:p w14:paraId="61D6B722" w14:textId="77777777" w:rsidR="00B97D2C" w:rsidRPr="00B97D2C" w:rsidRDefault="00B97D2C" w:rsidP="00B97D2C">
            <w:pPr>
              <w:jc w:val="both"/>
              <w:rPr>
                <w:b/>
              </w:rPr>
            </w:pPr>
            <w:r w:rsidRPr="00B97D2C">
              <w:rPr>
                <w:b/>
              </w:rPr>
              <w:t>Způsob ověření studijních výsledků</w:t>
            </w:r>
          </w:p>
        </w:tc>
        <w:tc>
          <w:tcPr>
            <w:tcW w:w="3406" w:type="dxa"/>
            <w:gridSpan w:val="4"/>
          </w:tcPr>
          <w:p w14:paraId="053C8FD0" w14:textId="77777777" w:rsidR="00B97D2C" w:rsidRPr="00B97D2C" w:rsidRDefault="00B97D2C" w:rsidP="00B97D2C">
            <w:pPr>
              <w:jc w:val="both"/>
            </w:pPr>
            <w:r>
              <w:t>ú</w:t>
            </w:r>
            <w:r w:rsidRPr="00B97D2C">
              <w:t xml:space="preserve">stní zkouška </w:t>
            </w:r>
          </w:p>
        </w:tc>
        <w:tc>
          <w:tcPr>
            <w:tcW w:w="2156" w:type="dxa"/>
            <w:shd w:val="clear" w:color="auto" w:fill="F7CAAC"/>
          </w:tcPr>
          <w:p w14:paraId="7F65C6B8" w14:textId="77777777" w:rsidR="00B97D2C" w:rsidRPr="00B97D2C" w:rsidRDefault="00B97D2C" w:rsidP="00B97D2C">
            <w:pPr>
              <w:jc w:val="both"/>
              <w:rPr>
                <w:b/>
              </w:rPr>
            </w:pPr>
            <w:r w:rsidRPr="00B97D2C">
              <w:rPr>
                <w:b/>
              </w:rPr>
              <w:t>Forma výuky</w:t>
            </w:r>
          </w:p>
        </w:tc>
        <w:tc>
          <w:tcPr>
            <w:tcW w:w="1207" w:type="dxa"/>
            <w:gridSpan w:val="2"/>
          </w:tcPr>
          <w:p w14:paraId="7E858ED4" w14:textId="77777777" w:rsidR="00B97D2C" w:rsidRPr="00B97D2C" w:rsidRDefault="00B97D2C" w:rsidP="00B97D2C">
            <w:pPr>
              <w:jc w:val="both"/>
            </w:pPr>
            <w:r w:rsidRPr="00B97D2C">
              <w:t>přednáška</w:t>
            </w:r>
          </w:p>
        </w:tc>
      </w:tr>
      <w:tr w:rsidR="00B86AE9" w:rsidRPr="00B97D2C" w14:paraId="5F4E7B78" w14:textId="77777777" w:rsidTr="00B97D2C">
        <w:tc>
          <w:tcPr>
            <w:tcW w:w="3086" w:type="dxa"/>
            <w:shd w:val="clear" w:color="auto" w:fill="F7CAAC"/>
          </w:tcPr>
          <w:p w14:paraId="037FB721" w14:textId="77777777" w:rsidR="00B86AE9" w:rsidRPr="00B97D2C" w:rsidRDefault="00B86AE9" w:rsidP="00B86AE9">
            <w:pPr>
              <w:jc w:val="both"/>
              <w:rPr>
                <w:b/>
              </w:rPr>
            </w:pPr>
            <w:r w:rsidRPr="00B97D2C">
              <w:rPr>
                <w:b/>
              </w:rPr>
              <w:t>Forma způsobu ověření studijních výsledků a další požadavky na studenta</w:t>
            </w:r>
          </w:p>
        </w:tc>
        <w:tc>
          <w:tcPr>
            <w:tcW w:w="6769" w:type="dxa"/>
            <w:gridSpan w:val="7"/>
            <w:tcBorders>
              <w:bottom w:val="nil"/>
            </w:tcBorders>
          </w:tcPr>
          <w:p w14:paraId="55A10FE7" w14:textId="77777777" w:rsidR="00B86AE9" w:rsidRDefault="00B86AE9" w:rsidP="00B86AE9">
            <w:pPr>
              <w:jc w:val="both"/>
            </w:pPr>
            <w:r>
              <w:t>Způsob ukončení předmětu: zkouška</w:t>
            </w:r>
          </w:p>
          <w:p w14:paraId="1EEC037C" w14:textId="77777777" w:rsidR="00B86AE9" w:rsidRDefault="00B86AE9" w:rsidP="00B86AE9">
            <w:pPr>
              <w:jc w:val="both"/>
            </w:pPr>
            <w:r w:rsidRPr="0000723E">
              <w:t>Požadavky ke zkoušce: zkouška formou vědecké rozpravy na základě zpracované seminární práce.</w:t>
            </w:r>
          </w:p>
        </w:tc>
      </w:tr>
      <w:tr w:rsidR="00B86AE9" w:rsidRPr="00B97D2C" w14:paraId="1675C44E" w14:textId="77777777" w:rsidTr="00B97D2C">
        <w:trPr>
          <w:trHeight w:val="56"/>
        </w:trPr>
        <w:tc>
          <w:tcPr>
            <w:tcW w:w="9855" w:type="dxa"/>
            <w:gridSpan w:val="8"/>
            <w:tcBorders>
              <w:top w:val="nil"/>
            </w:tcBorders>
          </w:tcPr>
          <w:p w14:paraId="60E3991C" w14:textId="77777777" w:rsidR="00B86AE9" w:rsidRPr="00B97D2C" w:rsidRDefault="00B86AE9" w:rsidP="00B86AE9">
            <w:pPr>
              <w:jc w:val="both"/>
            </w:pPr>
          </w:p>
        </w:tc>
      </w:tr>
      <w:tr w:rsidR="00B86AE9" w:rsidRPr="00B97D2C" w14:paraId="1724482A" w14:textId="77777777" w:rsidTr="00B97D2C">
        <w:trPr>
          <w:trHeight w:val="197"/>
        </w:trPr>
        <w:tc>
          <w:tcPr>
            <w:tcW w:w="3086" w:type="dxa"/>
            <w:tcBorders>
              <w:top w:val="nil"/>
            </w:tcBorders>
            <w:shd w:val="clear" w:color="auto" w:fill="F7CAAC"/>
          </w:tcPr>
          <w:p w14:paraId="3EF8A4D9" w14:textId="77777777" w:rsidR="00B86AE9" w:rsidRPr="00B97D2C" w:rsidRDefault="00B86AE9" w:rsidP="00B86AE9">
            <w:pPr>
              <w:jc w:val="both"/>
              <w:rPr>
                <w:b/>
              </w:rPr>
            </w:pPr>
            <w:r w:rsidRPr="00B97D2C">
              <w:rPr>
                <w:b/>
              </w:rPr>
              <w:t>Garant předmětu</w:t>
            </w:r>
          </w:p>
        </w:tc>
        <w:tc>
          <w:tcPr>
            <w:tcW w:w="6769" w:type="dxa"/>
            <w:gridSpan w:val="7"/>
            <w:tcBorders>
              <w:top w:val="nil"/>
            </w:tcBorders>
          </w:tcPr>
          <w:p w14:paraId="63D901BB" w14:textId="77777777" w:rsidR="00B86AE9" w:rsidRDefault="00B86AE9" w:rsidP="00B86AE9">
            <w:pPr>
              <w:jc w:val="both"/>
            </w:pPr>
            <w:r>
              <w:t>prof. Dr. Ing. Drahomíra Pavelková</w:t>
            </w:r>
          </w:p>
        </w:tc>
      </w:tr>
      <w:tr w:rsidR="00B86AE9" w:rsidRPr="00B97D2C" w14:paraId="6DDEBA49" w14:textId="77777777" w:rsidTr="00B97D2C">
        <w:trPr>
          <w:trHeight w:val="243"/>
        </w:trPr>
        <w:tc>
          <w:tcPr>
            <w:tcW w:w="3086" w:type="dxa"/>
            <w:tcBorders>
              <w:top w:val="nil"/>
            </w:tcBorders>
            <w:shd w:val="clear" w:color="auto" w:fill="F7CAAC"/>
          </w:tcPr>
          <w:p w14:paraId="65F135F1" w14:textId="77777777" w:rsidR="00B86AE9" w:rsidRPr="00B97D2C" w:rsidRDefault="00B86AE9" w:rsidP="00B86AE9">
            <w:pPr>
              <w:jc w:val="both"/>
              <w:rPr>
                <w:b/>
              </w:rPr>
            </w:pPr>
            <w:r w:rsidRPr="00B97D2C">
              <w:rPr>
                <w:b/>
              </w:rPr>
              <w:t>Zapojení garanta do výuky předmětu</w:t>
            </w:r>
          </w:p>
        </w:tc>
        <w:tc>
          <w:tcPr>
            <w:tcW w:w="6769" w:type="dxa"/>
            <w:gridSpan w:val="7"/>
            <w:tcBorders>
              <w:top w:val="nil"/>
            </w:tcBorders>
          </w:tcPr>
          <w:p w14:paraId="71AF51B6" w14:textId="77777777" w:rsidR="00B86AE9" w:rsidRDefault="00B86AE9" w:rsidP="00B86AE9">
            <w:r w:rsidRPr="00E43BA0">
              <w:t>Garant se podílí na přednášení v rozsahu 70% a stanovuje koncepci přednášek.</w:t>
            </w:r>
          </w:p>
        </w:tc>
      </w:tr>
      <w:tr w:rsidR="00B86AE9" w:rsidRPr="00B97D2C" w14:paraId="4EF0CEEE" w14:textId="77777777" w:rsidTr="00B97D2C">
        <w:tc>
          <w:tcPr>
            <w:tcW w:w="3086" w:type="dxa"/>
            <w:shd w:val="clear" w:color="auto" w:fill="F7CAAC"/>
          </w:tcPr>
          <w:p w14:paraId="149D7670" w14:textId="77777777" w:rsidR="00B86AE9" w:rsidRPr="00B97D2C" w:rsidRDefault="00B86AE9" w:rsidP="00B86AE9">
            <w:pPr>
              <w:jc w:val="both"/>
              <w:rPr>
                <w:b/>
              </w:rPr>
            </w:pPr>
            <w:r w:rsidRPr="00B97D2C">
              <w:rPr>
                <w:b/>
              </w:rPr>
              <w:t>Vyučující</w:t>
            </w:r>
          </w:p>
        </w:tc>
        <w:tc>
          <w:tcPr>
            <w:tcW w:w="6769" w:type="dxa"/>
            <w:gridSpan w:val="7"/>
            <w:tcBorders>
              <w:bottom w:val="nil"/>
            </w:tcBorders>
          </w:tcPr>
          <w:p w14:paraId="77D55A29" w14:textId="77777777" w:rsidR="00B86AE9" w:rsidRDefault="00B86AE9" w:rsidP="00B86AE9">
            <w:pPr>
              <w:jc w:val="both"/>
            </w:pPr>
            <w:r>
              <w:t>prof. Dr. Ing. Drahomíra Pavelková – přednáška</w:t>
            </w:r>
            <w:r w:rsidRPr="00885A73">
              <w:t xml:space="preserve"> (70%)</w:t>
            </w:r>
            <w:r>
              <w:t xml:space="preserve">, </w:t>
            </w:r>
            <w:r w:rsidRPr="00885A73">
              <w:t xml:space="preserve">doc. </w:t>
            </w:r>
            <w:r>
              <w:t xml:space="preserve">Ing. Adriana </w:t>
            </w:r>
            <w:r w:rsidRPr="00885A73">
              <w:t>Knápková</w:t>
            </w:r>
            <w:r>
              <w:t>, Ph.D.  – přednáška</w:t>
            </w:r>
            <w:r w:rsidRPr="00885A73">
              <w:t xml:space="preserve"> (30%)</w:t>
            </w:r>
          </w:p>
        </w:tc>
      </w:tr>
      <w:tr w:rsidR="00B97D2C" w:rsidRPr="00B97D2C" w14:paraId="246C8E2A" w14:textId="77777777" w:rsidTr="00B97D2C">
        <w:trPr>
          <w:trHeight w:val="56"/>
        </w:trPr>
        <w:tc>
          <w:tcPr>
            <w:tcW w:w="9855" w:type="dxa"/>
            <w:gridSpan w:val="8"/>
            <w:tcBorders>
              <w:top w:val="nil"/>
            </w:tcBorders>
          </w:tcPr>
          <w:p w14:paraId="073F5A01" w14:textId="77777777" w:rsidR="00B97D2C" w:rsidRPr="00B97D2C" w:rsidRDefault="00B97D2C" w:rsidP="00B97D2C">
            <w:pPr>
              <w:jc w:val="both"/>
            </w:pPr>
          </w:p>
        </w:tc>
      </w:tr>
      <w:tr w:rsidR="00B97D2C" w:rsidRPr="00B97D2C" w14:paraId="15FEA517" w14:textId="77777777" w:rsidTr="00B97D2C">
        <w:tc>
          <w:tcPr>
            <w:tcW w:w="3086" w:type="dxa"/>
            <w:shd w:val="clear" w:color="auto" w:fill="F7CAAC"/>
          </w:tcPr>
          <w:p w14:paraId="7396A4C4" w14:textId="77777777" w:rsidR="00B97D2C" w:rsidRPr="00B97D2C" w:rsidRDefault="00B97D2C" w:rsidP="00B97D2C">
            <w:pPr>
              <w:jc w:val="both"/>
              <w:rPr>
                <w:b/>
              </w:rPr>
            </w:pPr>
            <w:r w:rsidRPr="00B97D2C">
              <w:rPr>
                <w:b/>
              </w:rPr>
              <w:t>Stručná anotace předmětu</w:t>
            </w:r>
          </w:p>
        </w:tc>
        <w:tc>
          <w:tcPr>
            <w:tcW w:w="6769" w:type="dxa"/>
            <w:gridSpan w:val="7"/>
            <w:tcBorders>
              <w:bottom w:val="nil"/>
            </w:tcBorders>
          </w:tcPr>
          <w:p w14:paraId="753BE64A" w14:textId="77777777" w:rsidR="00B97D2C" w:rsidRPr="00B97D2C" w:rsidRDefault="00B97D2C" w:rsidP="00B97D2C">
            <w:pPr>
              <w:jc w:val="both"/>
            </w:pPr>
          </w:p>
        </w:tc>
      </w:tr>
      <w:tr w:rsidR="00B97D2C" w:rsidRPr="00B97D2C" w14:paraId="49F9BAE9" w14:textId="77777777" w:rsidTr="00B97D2C">
        <w:trPr>
          <w:trHeight w:val="3466"/>
        </w:trPr>
        <w:tc>
          <w:tcPr>
            <w:tcW w:w="9855" w:type="dxa"/>
            <w:gridSpan w:val="8"/>
            <w:tcBorders>
              <w:top w:val="nil"/>
              <w:bottom w:val="single" w:sz="4" w:space="0" w:color="auto"/>
            </w:tcBorders>
          </w:tcPr>
          <w:p w14:paraId="65100EBD" w14:textId="77777777" w:rsidR="00B86AE9" w:rsidRPr="0000723E" w:rsidRDefault="00B86AE9" w:rsidP="00B86AE9">
            <w:pPr>
              <w:jc w:val="both"/>
            </w:pPr>
            <w:r w:rsidRPr="0000723E">
              <w:t xml:space="preserve">Předmět je věnován pokročilým přístupům a metodám finančního rozhodování a řízení hodnoty podniku jako syntetického kritéria řízení výkonnosti. Pozornost je věnována prohloubení znalostí v oblasti identifikace klíčových faktorů, které pozitivně působí na vytváření hodnoty a znalosti metod a nástrojů řízení podnikových financí, vedoucí k dosažení uvedeného cíle. Důraz je proto kladen na prohloubení poznatků z oblasti investičního rozhodování a řízení pracovního kapitálu, financování, teorie kapitálové struktury, nákladů na kapitál, včetně financování, nákladů a dostupnosti kapitálu globálních firem, risk managementu, oceňování podniku a podnikových restrukturalizací a využití pokročilé úrovně nástrojů finanční analýzy, finančního plánování a controllingu. </w:t>
            </w:r>
          </w:p>
          <w:p w14:paraId="34124905"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Hodnotové řízení, klíčové faktory ovlivňující hodnotu podniku.</w:t>
            </w:r>
          </w:p>
          <w:p w14:paraId="3C880EE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 xml:space="preserve">Riziko a výnos, teorie portfolia, CAPM. </w:t>
            </w:r>
          </w:p>
          <w:p w14:paraId="4AB13FDC"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Investiční strategie a investiční rozhodování.</w:t>
            </w:r>
          </w:p>
          <w:p w14:paraId="0CEBC9BF"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Řízení pracovního kapitálu.</w:t>
            </w:r>
          </w:p>
          <w:p w14:paraId="4CA74A4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Dlouhodobé a krátkodobé financování podniku, zdroje financování.</w:t>
            </w:r>
          </w:p>
          <w:p w14:paraId="48DA425D"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Teorie kapitálové struktury, optimalizace kapitálové struktury, náklady na kapitál.</w:t>
            </w:r>
          </w:p>
          <w:p w14:paraId="7830D42E"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Financování globálních firem, náklady a dostupnost kapitálu.</w:t>
            </w:r>
          </w:p>
          <w:p w14:paraId="0448E63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Risk management.</w:t>
            </w:r>
          </w:p>
          <w:p w14:paraId="7BB4AF68" w14:textId="77777777" w:rsidR="00B86AE9" w:rsidRPr="0000723E" w:rsidRDefault="00B86AE9" w:rsidP="00B86AE9">
            <w:pPr>
              <w:pStyle w:val="Odstavecseseznamem"/>
              <w:numPr>
                <w:ilvl w:val="0"/>
                <w:numId w:val="23"/>
              </w:numPr>
              <w:ind w:left="244" w:hanging="244"/>
              <w:rPr>
                <w:color w:val="000000"/>
                <w:shd w:val="clear" w:color="auto" w:fill="FFFFFF"/>
                <w:lang w:eastAsia="en-US"/>
              </w:rPr>
            </w:pPr>
            <w:r w:rsidRPr="0000723E">
              <w:rPr>
                <w:color w:val="000000"/>
                <w:shd w:val="clear" w:color="auto" w:fill="FFFFFF"/>
                <w:lang w:eastAsia="en-US"/>
              </w:rPr>
              <w:t>Využití nástrojů finanční analýzy, finančního plánování a controllingu pro řízení podniku a jeho výkonnosti.</w:t>
            </w:r>
          </w:p>
          <w:p w14:paraId="5DBA2A68" w14:textId="77777777" w:rsidR="00B97D2C" w:rsidRPr="00B97D2C" w:rsidRDefault="00B86AE9" w:rsidP="00B86AE9">
            <w:pPr>
              <w:numPr>
                <w:ilvl w:val="0"/>
                <w:numId w:val="23"/>
              </w:numPr>
              <w:ind w:left="243" w:hanging="243"/>
              <w:contextualSpacing/>
              <w:rPr>
                <w:color w:val="000000"/>
                <w:shd w:val="clear" w:color="auto" w:fill="FFFFFF"/>
                <w:lang w:eastAsia="en-US"/>
              </w:rPr>
            </w:pPr>
            <w:r w:rsidRPr="0000723E">
              <w:rPr>
                <w:color w:val="000000"/>
                <w:shd w:val="clear" w:color="auto" w:fill="FFFFFF"/>
                <w:lang w:eastAsia="en-US"/>
              </w:rPr>
              <w:t>Oceňování podniku, fúze a akvizice.</w:t>
            </w:r>
          </w:p>
        </w:tc>
      </w:tr>
      <w:tr w:rsidR="00B97D2C" w:rsidRPr="00B97D2C" w14:paraId="4DD5C4D9" w14:textId="77777777" w:rsidTr="00B97D2C">
        <w:trPr>
          <w:trHeight w:val="265"/>
        </w:trPr>
        <w:tc>
          <w:tcPr>
            <w:tcW w:w="3653" w:type="dxa"/>
            <w:gridSpan w:val="2"/>
            <w:tcBorders>
              <w:top w:val="single" w:sz="4" w:space="0" w:color="auto"/>
            </w:tcBorders>
            <w:shd w:val="clear" w:color="auto" w:fill="F7CAAC"/>
          </w:tcPr>
          <w:p w14:paraId="0C846267" w14:textId="77777777" w:rsidR="00B97D2C" w:rsidRPr="00B97D2C" w:rsidRDefault="00B97D2C" w:rsidP="00B97D2C">
            <w:pPr>
              <w:jc w:val="both"/>
            </w:pPr>
            <w:r w:rsidRPr="00B97D2C">
              <w:rPr>
                <w:b/>
              </w:rPr>
              <w:t>Studijní literatura a studijní pomůcky</w:t>
            </w:r>
          </w:p>
        </w:tc>
        <w:tc>
          <w:tcPr>
            <w:tcW w:w="6202" w:type="dxa"/>
            <w:gridSpan w:val="6"/>
            <w:tcBorders>
              <w:top w:val="single" w:sz="4" w:space="0" w:color="auto"/>
              <w:bottom w:val="nil"/>
            </w:tcBorders>
          </w:tcPr>
          <w:p w14:paraId="4DBFB028" w14:textId="77777777" w:rsidR="00B97D2C" w:rsidRPr="00B97D2C" w:rsidRDefault="00B97D2C" w:rsidP="00B97D2C">
            <w:pPr>
              <w:jc w:val="both"/>
            </w:pPr>
          </w:p>
        </w:tc>
      </w:tr>
      <w:tr w:rsidR="00B97D2C" w:rsidRPr="00B97D2C" w14:paraId="7000DC7F" w14:textId="77777777" w:rsidTr="00B97D2C">
        <w:trPr>
          <w:trHeight w:val="1497"/>
        </w:trPr>
        <w:tc>
          <w:tcPr>
            <w:tcW w:w="9855" w:type="dxa"/>
            <w:gridSpan w:val="8"/>
            <w:tcBorders>
              <w:top w:val="nil"/>
            </w:tcBorders>
          </w:tcPr>
          <w:p w14:paraId="1CED9C44" w14:textId="77777777" w:rsidR="00B97D2C" w:rsidRDefault="00B97D2C" w:rsidP="00B97D2C">
            <w:pPr>
              <w:jc w:val="both"/>
              <w:rPr>
                <w:b/>
              </w:rPr>
            </w:pPr>
            <w:r w:rsidRPr="00C11909">
              <w:rPr>
                <w:b/>
              </w:rPr>
              <w:t>Povinná literatura</w:t>
            </w:r>
          </w:p>
          <w:p w14:paraId="6290919A" w14:textId="77777777" w:rsidR="00B97D2C" w:rsidRPr="00B97D2C" w:rsidRDefault="00B97D2C" w:rsidP="00B97D2C">
            <w:pPr>
              <w:jc w:val="both"/>
              <w:rPr>
                <w:bCs/>
                <w:iCs/>
                <w:color w:val="000000"/>
              </w:rPr>
            </w:pPr>
            <w:r w:rsidRPr="00B97D2C">
              <w:rPr>
                <w:bCs/>
                <w:iCs/>
                <w:color w:val="000000"/>
              </w:rPr>
              <w:t xml:space="preserve">BREALEY, R. A., MYERS, S. C., ALLEN, F. </w:t>
            </w:r>
            <w:r w:rsidRPr="00B97D2C">
              <w:rPr>
                <w:bCs/>
                <w:i/>
                <w:iCs/>
                <w:color w:val="000000"/>
              </w:rPr>
              <w:t>Principles of Corporate Finance.</w:t>
            </w:r>
            <w:r w:rsidRPr="00B97D2C">
              <w:rPr>
                <w:bCs/>
                <w:iCs/>
              </w:rPr>
              <w:t xml:space="preserve"> McGraw-Hill/Education-Europe.</w:t>
            </w:r>
            <w:r w:rsidRPr="00B97D2C">
              <w:rPr>
                <w:bCs/>
                <w:iCs/>
                <w:color w:val="000000"/>
              </w:rPr>
              <w:t xml:space="preserve"> 2016, </w:t>
            </w:r>
            <w:r w:rsidRPr="00B97D2C">
              <w:rPr>
                <w:bCs/>
                <w:iCs/>
                <w:color w:val="000000"/>
                <w:lang w:val="en-GB"/>
              </w:rPr>
              <w:t>ISBN</w:t>
            </w:r>
            <w:r>
              <w:rPr>
                <w:bCs/>
                <w:iCs/>
                <w:color w:val="000000"/>
                <w:lang w:val="en-GB"/>
              </w:rPr>
              <w:t xml:space="preserve"> </w:t>
            </w:r>
            <w:r w:rsidRPr="00B97D2C">
              <w:rPr>
                <w:bCs/>
                <w:iCs/>
                <w:color w:val="000000"/>
              </w:rPr>
              <w:t>9781259253331.</w:t>
            </w:r>
          </w:p>
          <w:p w14:paraId="5F2EA3ED"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Applied Corporate Finance</w:t>
            </w:r>
            <w:r>
              <w:rPr>
                <w:color w:val="000000"/>
                <w:lang w:eastAsia="en-US"/>
              </w:rPr>
              <w:t>.</w:t>
            </w:r>
            <w:r w:rsidRPr="00B97D2C">
              <w:rPr>
                <w:color w:val="000000"/>
                <w:lang w:eastAsia="en-US"/>
              </w:rPr>
              <w:t xml:space="preserve"> 4. edn., Wiley. 2015, 656 s. </w:t>
            </w:r>
            <w:r>
              <w:rPr>
                <w:color w:val="000000"/>
                <w:lang w:eastAsia="en-US"/>
              </w:rPr>
              <w:t>ISBN</w:t>
            </w:r>
            <w:r w:rsidRPr="00B97D2C">
              <w:rPr>
                <w:color w:val="000000"/>
                <w:lang w:eastAsia="en-US"/>
              </w:rPr>
              <w:t xml:space="preserve"> 978-1-118-80893-1.</w:t>
            </w:r>
          </w:p>
          <w:p w14:paraId="1B5392EB" w14:textId="77777777" w:rsidR="00B97D2C" w:rsidRPr="00B97D2C" w:rsidRDefault="00B97D2C" w:rsidP="00B97D2C">
            <w:pPr>
              <w:jc w:val="both"/>
              <w:rPr>
                <w:color w:val="000000"/>
                <w:lang w:val="en-US" w:eastAsia="en-US"/>
              </w:rPr>
            </w:pPr>
            <w:r w:rsidRPr="00B97D2C">
              <w:rPr>
                <w:b/>
                <w:bCs/>
                <w:color w:val="000000"/>
                <w:lang w:val="en-US" w:eastAsia="en-US"/>
              </w:rPr>
              <w:t>Doporučená literatura</w:t>
            </w:r>
            <w:r w:rsidRPr="00B97D2C">
              <w:rPr>
                <w:color w:val="000000"/>
                <w:lang w:val="en-US" w:eastAsia="en-US"/>
              </w:rPr>
              <w:t> </w:t>
            </w:r>
          </w:p>
          <w:p w14:paraId="7037F059" w14:textId="77777777" w:rsidR="00B97D2C" w:rsidRPr="00B97D2C" w:rsidRDefault="00B97D2C" w:rsidP="00B97D2C">
            <w:pPr>
              <w:jc w:val="both"/>
              <w:rPr>
                <w:lang w:val="en-GB"/>
              </w:rPr>
            </w:pPr>
            <w:r w:rsidRPr="00B97D2C">
              <w:rPr>
                <w:bCs/>
                <w:iCs/>
                <w:color w:val="000000"/>
                <w:lang w:val="en-GB"/>
              </w:rPr>
              <w:t xml:space="preserve">BEKAERT, G.J., HODRICK, R.J. </w:t>
            </w:r>
            <w:r w:rsidRPr="00B97D2C">
              <w:rPr>
                <w:i/>
                <w:color w:val="000000"/>
                <w:lang w:val="en-GB"/>
              </w:rPr>
              <w:t>International Financial Management</w:t>
            </w:r>
            <w:r w:rsidRPr="00B97D2C">
              <w:rPr>
                <w:color w:val="000000"/>
                <w:lang w:val="en-GB"/>
              </w:rPr>
              <w:t xml:space="preserve">, Cambridge University Press. </w:t>
            </w:r>
            <w:r w:rsidRPr="00B97D2C">
              <w:rPr>
                <w:lang w:val="en-GB"/>
              </w:rPr>
              <w:t>2017. ISBN 9781107111820.</w:t>
            </w:r>
          </w:p>
          <w:p w14:paraId="2D0C8244" w14:textId="77777777" w:rsidR="00B97D2C" w:rsidRPr="00B97D2C" w:rsidRDefault="00B97D2C" w:rsidP="00B97D2C">
            <w:pPr>
              <w:jc w:val="both"/>
              <w:rPr>
                <w:color w:val="000000"/>
                <w:lang w:eastAsia="en-US"/>
              </w:rPr>
            </w:pPr>
            <w:r w:rsidRPr="00B97D2C">
              <w:rPr>
                <w:color w:val="000000"/>
                <w:lang w:eastAsia="en-US"/>
              </w:rPr>
              <w:t xml:space="preserve">DAMODARAN, A. </w:t>
            </w:r>
            <w:r w:rsidRPr="00B97D2C">
              <w:rPr>
                <w:i/>
                <w:color w:val="000000"/>
                <w:lang w:eastAsia="en-US"/>
              </w:rPr>
              <w:t>The Dark Side of Valuation: Valuing Young, Distressed, and Complex Business.</w:t>
            </w:r>
            <w:r w:rsidRPr="00B97D2C">
              <w:rPr>
                <w:color w:val="000000"/>
                <w:lang w:eastAsia="en-US"/>
              </w:rPr>
              <w:t xml:space="preserve"> Pearson FT Press. 2018, 604 s. ISBN 0137126891.</w:t>
            </w:r>
          </w:p>
          <w:p w14:paraId="53EE2EF6" w14:textId="77777777" w:rsidR="00B97D2C" w:rsidRPr="00B97D2C" w:rsidRDefault="00B97D2C" w:rsidP="00B97D2C">
            <w:pPr>
              <w:jc w:val="both"/>
              <w:outlineLvl w:val="0"/>
              <w:rPr>
                <w:b/>
                <w:color w:val="000000"/>
                <w:sz w:val="48"/>
                <w:szCs w:val="48"/>
                <w:lang w:eastAsia="en-US"/>
              </w:rPr>
            </w:pPr>
            <w:r w:rsidRPr="00B97D2C">
              <w:rPr>
                <w:color w:val="000000"/>
                <w:lang w:eastAsia="en-US"/>
              </w:rPr>
              <w:t xml:space="preserve">EITEMAN, D. K., STONEHILL, A. I., MOFFETT, M. H. </w:t>
            </w:r>
            <w:r w:rsidRPr="00B97D2C">
              <w:rPr>
                <w:i/>
                <w:color w:val="000000"/>
                <w:lang w:eastAsia="en-US"/>
              </w:rPr>
              <w:t>Multinational Business Finance</w:t>
            </w:r>
            <w:r w:rsidRPr="00B97D2C">
              <w:rPr>
                <w:color w:val="000000"/>
                <w:lang w:eastAsia="en-US"/>
              </w:rPr>
              <w:t>. Global Edition, 2016. ISBN</w:t>
            </w:r>
            <w:r w:rsidRPr="00B97D2C">
              <w:rPr>
                <w:b/>
                <w:color w:val="000000"/>
                <w:sz w:val="48"/>
                <w:szCs w:val="48"/>
                <w:lang w:eastAsia="en-US"/>
              </w:rPr>
              <w:t xml:space="preserve"> </w:t>
            </w:r>
            <w:r w:rsidRPr="00B97D2C">
              <w:rPr>
                <w:color w:val="000000"/>
                <w:lang w:eastAsia="en-US"/>
              </w:rPr>
              <w:t>9780133879872.</w:t>
            </w:r>
          </w:p>
          <w:p w14:paraId="738C7F69" w14:textId="77777777" w:rsidR="00B97D2C" w:rsidRPr="00B97D2C" w:rsidRDefault="00B97D2C" w:rsidP="00B97D2C">
            <w:pPr>
              <w:jc w:val="both"/>
              <w:rPr>
                <w:color w:val="000000"/>
                <w:lang w:eastAsia="en-US"/>
              </w:rPr>
            </w:pPr>
            <w:r w:rsidRPr="00B97D2C">
              <w:rPr>
                <w:color w:val="000000"/>
                <w:lang w:eastAsia="en-US"/>
              </w:rPr>
              <w:t xml:space="preserve">YOUNG, S. D., O´BYRNE, S. F. </w:t>
            </w:r>
            <w:r w:rsidRPr="00B97D2C">
              <w:rPr>
                <w:i/>
                <w:color w:val="000000"/>
                <w:lang w:eastAsia="en-US"/>
              </w:rPr>
              <w:t>EVA and Value-Based Management</w:t>
            </w:r>
            <w:r w:rsidRPr="00B97D2C">
              <w:rPr>
                <w:color w:val="000000"/>
                <w:lang w:eastAsia="en-US"/>
              </w:rPr>
              <w:t>. McGraw-Hill Education, 2001, 493 s. ISBN 0-07-136439-0.</w:t>
            </w:r>
          </w:p>
        </w:tc>
      </w:tr>
      <w:tr w:rsidR="00B97D2C" w:rsidRPr="00B97D2C" w14:paraId="6D5EC6D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17EFFE" w14:textId="77777777" w:rsidR="00B97D2C" w:rsidRPr="00B97D2C" w:rsidRDefault="00B97D2C" w:rsidP="00B97D2C">
            <w:pPr>
              <w:jc w:val="center"/>
              <w:rPr>
                <w:b/>
              </w:rPr>
            </w:pPr>
            <w:r w:rsidRPr="00B97D2C">
              <w:rPr>
                <w:b/>
              </w:rPr>
              <w:t>Informace ke kombinované nebo distanční formě</w:t>
            </w:r>
          </w:p>
        </w:tc>
      </w:tr>
      <w:tr w:rsidR="00B97D2C" w:rsidRPr="00B97D2C" w14:paraId="42237670" w14:textId="77777777" w:rsidTr="00B97D2C">
        <w:tc>
          <w:tcPr>
            <w:tcW w:w="4787" w:type="dxa"/>
            <w:gridSpan w:val="3"/>
            <w:tcBorders>
              <w:top w:val="single" w:sz="2" w:space="0" w:color="auto"/>
            </w:tcBorders>
            <w:shd w:val="clear" w:color="auto" w:fill="F7CAAC"/>
          </w:tcPr>
          <w:p w14:paraId="67FF8278" w14:textId="77777777" w:rsidR="00B97D2C" w:rsidRPr="00B97D2C" w:rsidRDefault="00B97D2C" w:rsidP="00B97D2C">
            <w:pPr>
              <w:jc w:val="both"/>
            </w:pPr>
            <w:r w:rsidRPr="00B97D2C">
              <w:rPr>
                <w:b/>
              </w:rPr>
              <w:t>Rozsah konzultací (soustředění)</w:t>
            </w:r>
          </w:p>
        </w:tc>
        <w:tc>
          <w:tcPr>
            <w:tcW w:w="889" w:type="dxa"/>
            <w:tcBorders>
              <w:top w:val="single" w:sz="2" w:space="0" w:color="auto"/>
            </w:tcBorders>
          </w:tcPr>
          <w:p w14:paraId="503D1760" w14:textId="77777777" w:rsidR="00B97D2C" w:rsidRPr="00B97D2C" w:rsidRDefault="00B97D2C" w:rsidP="00B97D2C">
            <w:pPr>
              <w:jc w:val="both"/>
            </w:pPr>
            <w:r>
              <w:t>15</w:t>
            </w:r>
          </w:p>
        </w:tc>
        <w:tc>
          <w:tcPr>
            <w:tcW w:w="4179" w:type="dxa"/>
            <w:gridSpan w:val="4"/>
            <w:tcBorders>
              <w:top w:val="single" w:sz="2" w:space="0" w:color="auto"/>
            </w:tcBorders>
            <w:shd w:val="clear" w:color="auto" w:fill="F7CAAC"/>
          </w:tcPr>
          <w:p w14:paraId="52B69949" w14:textId="77777777" w:rsidR="00B97D2C" w:rsidRPr="00B97D2C" w:rsidRDefault="00B97D2C" w:rsidP="00B97D2C">
            <w:pPr>
              <w:jc w:val="both"/>
              <w:rPr>
                <w:b/>
              </w:rPr>
            </w:pPr>
            <w:r w:rsidRPr="00B97D2C">
              <w:rPr>
                <w:b/>
              </w:rPr>
              <w:t xml:space="preserve">hodin </w:t>
            </w:r>
          </w:p>
        </w:tc>
      </w:tr>
      <w:tr w:rsidR="00B97D2C" w:rsidRPr="00B97D2C" w14:paraId="7F5CBE6E" w14:textId="77777777" w:rsidTr="00B97D2C">
        <w:tc>
          <w:tcPr>
            <w:tcW w:w="9855" w:type="dxa"/>
            <w:gridSpan w:val="8"/>
            <w:shd w:val="clear" w:color="auto" w:fill="F7CAAC"/>
          </w:tcPr>
          <w:p w14:paraId="65837642" w14:textId="77777777" w:rsidR="00B97D2C" w:rsidRPr="00B97D2C" w:rsidRDefault="00B97D2C" w:rsidP="00B97D2C">
            <w:pPr>
              <w:jc w:val="both"/>
              <w:rPr>
                <w:b/>
              </w:rPr>
            </w:pPr>
            <w:r w:rsidRPr="00B97D2C">
              <w:rPr>
                <w:b/>
              </w:rPr>
              <w:t>Informace o způsobu kontaktu s vyučujícím</w:t>
            </w:r>
          </w:p>
        </w:tc>
      </w:tr>
      <w:tr w:rsidR="00B97D2C" w:rsidRPr="00B97D2C" w14:paraId="0D964A76" w14:textId="77777777" w:rsidTr="00B97D2C">
        <w:trPr>
          <w:trHeight w:val="621"/>
        </w:trPr>
        <w:tc>
          <w:tcPr>
            <w:tcW w:w="9855" w:type="dxa"/>
            <w:gridSpan w:val="8"/>
          </w:tcPr>
          <w:p w14:paraId="240276DA" w14:textId="77777777" w:rsidR="00B97D2C" w:rsidRPr="00F270F5" w:rsidRDefault="00B97D2C" w:rsidP="00B97D2C">
            <w:pPr>
              <w:jc w:val="both"/>
            </w:pPr>
            <w:r w:rsidRPr="00F270F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B34C5C"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97D2C" w14:paraId="6A207044" w14:textId="77777777" w:rsidTr="00B97D2C">
        <w:tc>
          <w:tcPr>
            <w:tcW w:w="9855" w:type="dxa"/>
            <w:gridSpan w:val="8"/>
            <w:tcBorders>
              <w:bottom w:val="double" w:sz="4" w:space="0" w:color="auto"/>
            </w:tcBorders>
            <w:shd w:val="clear" w:color="auto" w:fill="BDD6EE"/>
          </w:tcPr>
          <w:p w14:paraId="4E8547CD" w14:textId="77777777" w:rsidR="00B97D2C" w:rsidRDefault="00B97D2C" w:rsidP="00B97D2C">
            <w:pPr>
              <w:jc w:val="both"/>
              <w:rPr>
                <w:b/>
                <w:sz w:val="28"/>
              </w:rPr>
            </w:pPr>
            <w:r>
              <w:lastRenderedPageBreak/>
              <w:br w:type="page"/>
            </w:r>
            <w:r>
              <w:rPr>
                <w:b/>
                <w:sz w:val="28"/>
              </w:rPr>
              <w:t>B-III – Charakteristika studijního předmětu</w:t>
            </w:r>
          </w:p>
        </w:tc>
      </w:tr>
      <w:tr w:rsidR="00B97D2C" w:rsidRPr="00F76BFF" w14:paraId="1D10D19D" w14:textId="77777777" w:rsidTr="00B97D2C">
        <w:tc>
          <w:tcPr>
            <w:tcW w:w="3086" w:type="dxa"/>
            <w:tcBorders>
              <w:top w:val="double" w:sz="4" w:space="0" w:color="auto"/>
            </w:tcBorders>
            <w:shd w:val="clear" w:color="auto" w:fill="F7CAAC"/>
          </w:tcPr>
          <w:p w14:paraId="797FD703" w14:textId="77777777" w:rsidR="00B97D2C" w:rsidRPr="00F76BFF" w:rsidRDefault="00B97D2C" w:rsidP="00B97D2C">
            <w:pPr>
              <w:jc w:val="both"/>
              <w:rPr>
                <w:b/>
              </w:rPr>
            </w:pPr>
            <w:r w:rsidRPr="00F76BFF">
              <w:rPr>
                <w:b/>
              </w:rPr>
              <w:t>Název studijního předmětu</w:t>
            </w:r>
          </w:p>
        </w:tc>
        <w:tc>
          <w:tcPr>
            <w:tcW w:w="6769" w:type="dxa"/>
            <w:gridSpan w:val="7"/>
            <w:tcBorders>
              <w:top w:val="double" w:sz="4" w:space="0" w:color="auto"/>
            </w:tcBorders>
          </w:tcPr>
          <w:p w14:paraId="38688706" w14:textId="77777777" w:rsidR="00B97D2C" w:rsidRPr="00F76BFF" w:rsidRDefault="00A11447" w:rsidP="00B97D2C">
            <w:pPr>
              <w:jc w:val="both"/>
            </w:pPr>
            <w:r w:rsidRPr="00A11447">
              <w:t>Marketing and Consumer Behavior</w:t>
            </w:r>
          </w:p>
        </w:tc>
      </w:tr>
      <w:tr w:rsidR="00B97D2C" w:rsidRPr="00005925" w14:paraId="408C9467" w14:textId="77777777" w:rsidTr="00B97D2C">
        <w:trPr>
          <w:trHeight w:val="249"/>
        </w:trPr>
        <w:tc>
          <w:tcPr>
            <w:tcW w:w="3086" w:type="dxa"/>
            <w:shd w:val="clear" w:color="auto" w:fill="F7CAAC"/>
          </w:tcPr>
          <w:p w14:paraId="2946451C" w14:textId="77777777" w:rsidR="00B97D2C" w:rsidRPr="00F76BFF" w:rsidRDefault="00B97D2C" w:rsidP="00B97D2C">
            <w:pPr>
              <w:jc w:val="both"/>
              <w:rPr>
                <w:b/>
              </w:rPr>
            </w:pPr>
            <w:r w:rsidRPr="00F76BFF">
              <w:rPr>
                <w:b/>
              </w:rPr>
              <w:t>Typ předmětu</w:t>
            </w:r>
          </w:p>
        </w:tc>
        <w:tc>
          <w:tcPr>
            <w:tcW w:w="3406" w:type="dxa"/>
            <w:gridSpan w:val="4"/>
          </w:tcPr>
          <w:p w14:paraId="07D60B2F" w14:textId="77777777" w:rsidR="00B97D2C" w:rsidRDefault="00B97D2C" w:rsidP="00B97D2C">
            <w:pPr>
              <w:jc w:val="both"/>
            </w:pPr>
            <w:r>
              <w:t>povinně volitelný „PV“</w:t>
            </w:r>
          </w:p>
        </w:tc>
        <w:tc>
          <w:tcPr>
            <w:tcW w:w="2695" w:type="dxa"/>
            <w:gridSpan w:val="2"/>
            <w:shd w:val="clear" w:color="auto" w:fill="F7CAAC"/>
          </w:tcPr>
          <w:p w14:paraId="3977AC8B" w14:textId="77777777" w:rsidR="00B97D2C" w:rsidRDefault="00B97D2C" w:rsidP="00B97D2C">
            <w:pPr>
              <w:jc w:val="both"/>
            </w:pPr>
            <w:r>
              <w:rPr>
                <w:b/>
              </w:rPr>
              <w:t>doporučený ročník / semestr</w:t>
            </w:r>
          </w:p>
        </w:tc>
        <w:tc>
          <w:tcPr>
            <w:tcW w:w="668" w:type="dxa"/>
          </w:tcPr>
          <w:p w14:paraId="3F231940" w14:textId="77777777" w:rsidR="00B97D2C" w:rsidRPr="00005925" w:rsidRDefault="00B97D2C" w:rsidP="00B97D2C">
            <w:pPr>
              <w:jc w:val="both"/>
              <w:rPr>
                <w:b/>
              </w:rPr>
            </w:pPr>
            <w:r w:rsidRPr="00005925">
              <w:rPr>
                <w:b/>
                <w:color w:val="FF0000"/>
              </w:rPr>
              <w:t>?</w:t>
            </w:r>
          </w:p>
        </w:tc>
      </w:tr>
      <w:tr w:rsidR="00B97D2C" w14:paraId="1A971E64" w14:textId="77777777" w:rsidTr="00B97D2C">
        <w:tc>
          <w:tcPr>
            <w:tcW w:w="3086" w:type="dxa"/>
            <w:shd w:val="clear" w:color="auto" w:fill="F7CAAC"/>
          </w:tcPr>
          <w:p w14:paraId="6C25F953" w14:textId="77777777" w:rsidR="00B97D2C" w:rsidRPr="00F76BFF" w:rsidRDefault="00B97D2C" w:rsidP="00B97D2C">
            <w:pPr>
              <w:jc w:val="both"/>
              <w:rPr>
                <w:b/>
              </w:rPr>
            </w:pPr>
            <w:r w:rsidRPr="00F76BFF">
              <w:rPr>
                <w:b/>
              </w:rPr>
              <w:t>Rozsah studijního předmětu</w:t>
            </w:r>
          </w:p>
        </w:tc>
        <w:tc>
          <w:tcPr>
            <w:tcW w:w="1701" w:type="dxa"/>
            <w:gridSpan w:val="2"/>
          </w:tcPr>
          <w:p w14:paraId="07DAD10E" w14:textId="77777777" w:rsidR="00B97D2C" w:rsidRPr="00745130" w:rsidRDefault="00B97D2C" w:rsidP="00B97D2C">
            <w:pPr>
              <w:jc w:val="both"/>
            </w:pPr>
            <w:r w:rsidRPr="00745130">
              <w:t>15p</w:t>
            </w:r>
          </w:p>
        </w:tc>
        <w:tc>
          <w:tcPr>
            <w:tcW w:w="889" w:type="dxa"/>
            <w:shd w:val="clear" w:color="auto" w:fill="F7CAAC"/>
          </w:tcPr>
          <w:p w14:paraId="7092A8C6" w14:textId="77777777" w:rsidR="00B97D2C" w:rsidRPr="00F76BFF" w:rsidRDefault="00B97D2C" w:rsidP="00B97D2C">
            <w:pPr>
              <w:jc w:val="both"/>
              <w:rPr>
                <w:b/>
              </w:rPr>
            </w:pPr>
            <w:r w:rsidRPr="00F76BFF">
              <w:rPr>
                <w:b/>
              </w:rPr>
              <w:t xml:space="preserve">hod. </w:t>
            </w:r>
          </w:p>
        </w:tc>
        <w:tc>
          <w:tcPr>
            <w:tcW w:w="816" w:type="dxa"/>
          </w:tcPr>
          <w:p w14:paraId="4561B7F4" w14:textId="77777777" w:rsidR="00B97D2C" w:rsidRPr="00745130" w:rsidRDefault="00B97D2C" w:rsidP="00B97D2C">
            <w:pPr>
              <w:jc w:val="both"/>
            </w:pPr>
            <w:r w:rsidRPr="00745130">
              <w:t>15</w:t>
            </w:r>
          </w:p>
        </w:tc>
        <w:tc>
          <w:tcPr>
            <w:tcW w:w="2156" w:type="dxa"/>
            <w:shd w:val="clear" w:color="auto" w:fill="F7CAAC"/>
          </w:tcPr>
          <w:p w14:paraId="50DAE794" w14:textId="77777777" w:rsidR="00B97D2C" w:rsidRDefault="00B97D2C" w:rsidP="00B97D2C">
            <w:pPr>
              <w:jc w:val="both"/>
              <w:rPr>
                <w:b/>
              </w:rPr>
            </w:pPr>
            <w:r>
              <w:rPr>
                <w:b/>
              </w:rPr>
              <w:t>kreditů</w:t>
            </w:r>
          </w:p>
        </w:tc>
        <w:tc>
          <w:tcPr>
            <w:tcW w:w="1207" w:type="dxa"/>
            <w:gridSpan w:val="2"/>
          </w:tcPr>
          <w:p w14:paraId="78F2EDBB" w14:textId="77777777" w:rsidR="00B97D2C" w:rsidRDefault="00B97D2C" w:rsidP="00B97D2C">
            <w:pPr>
              <w:jc w:val="both"/>
            </w:pPr>
          </w:p>
        </w:tc>
      </w:tr>
      <w:tr w:rsidR="00B97D2C" w:rsidRPr="00F76BFF" w14:paraId="06987727" w14:textId="77777777" w:rsidTr="00B97D2C">
        <w:tc>
          <w:tcPr>
            <w:tcW w:w="3086" w:type="dxa"/>
            <w:shd w:val="clear" w:color="auto" w:fill="F7CAAC"/>
          </w:tcPr>
          <w:p w14:paraId="327594C2" w14:textId="77777777" w:rsidR="00B97D2C" w:rsidRPr="00F76BFF" w:rsidRDefault="00B97D2C" w:rsidP="00B97D2C">
            <w:pPr>
              <w:jc w:val="both"/>
              <w:rPr>
                <w:b/>
              </w:rPr>
            </w:pPr>
            <w:r w:rsidRPr="00F76BFF">
              <w:rPr>
                <w:b/>
              </w:rPr>
              <w:t>Prerekvizity, korekvizity, ekvivalence</w:t>
            </w:r>
          </w:p>
        </w:tc>
        <w:tc>
          <w:tcPr>
            <w:tcW w:w="6769" w:type="dxa"/>
            <w:gridSpan w:val="7"/>
          </w:tcPr>
          <w:p w14:paraId="63D89351" w14:textId="77777777" w:rsidR="00B97D2C" w:rsidRPr="00F76BFF" w:rsidRDefault="00B97D2C" w:rsidP="00B97D2C">
            <w:pPr>
              <w:jc w:val="both"/>
            </w:pPr>
          </w:p>
        </w:tc>
      </w:tr>
      <w:tr w:rsidR="00B97D2C" w14:paraId="10F49462" w14:textId="77777777" w:rsidTr="00B97D2C">
        <w:tc>
          <w:tcPr>
            <w:tcW w:w="3086" w:type="dxa"/>
            <w:shd w:val="clear" w:color="auto" w:fill="F7CAAC"/>
          </w:tcPr>
          <w:p w14:paraId="221FB5C9" w14:textId="77777777" w:rsidR="00B97D2C" w:rsidRPr="00F76BFF" w:rsidRDefault="00B97D2C" w:rsidP="00B97D2C">
            <w:pPr>
              <w:jc w:val="both"/>
              <w:rPr>
                <w:b/>
              </w:rPr>
            </w:pPr>
            <w:r w:rsidRPr="00F76BFF">
              <w:rPr>
                <w:b/>
              </w:rPr>
              <w:t>Způsob ověření studijních výsledků</w:t>
            </w:r>
          </w:p>
        </w:tc>
        <w:tc>
          <w:tcPr>
            <w:tcW w:w="3406" w:type="dxa"/>
            <w:gridSpan w:val="4"/>
          </w:tcPr>
          <w:p w14:paraId="358DB6B6" w14:textId="77777777" w:rsidR="00B97D2C" w:rsidRPr="00F76BFF" w:rsidRDefault="00B97D2C" w:rsidP="00B97D2C">
            <w:r>
              <w:t>Ústní zkouška s obhajobou seminární práce</w:t>
            </w:r>
          </w:p>
        </w:tc>
        <w:tc>
          <w:tcPr>
            <w:tcW w:w="2156" w:type="dxa"/>
            <w:shd w:val="clear" w:color="auto" w:fill="F7CAAC"/>
          </w:tcPr>
          <w:p w14:paraId="18A74407" w14:textId="77777777" w:rsidR="00B97D2C" w:rsidRDefault="00B97D2C" w:rsidP="00B97D2C">
            <w:pPr>
              <w:jc w:val="both"/>
              <w:rPr>
                <w:b/>
              </w:rPr>
            </w:pPr>
            <w:r>
              <w:rPr>
                <w:b/>
              </w:rPr>
              <w:t>Forma výuky</w:t>
            </w:r>
          </w:p>
        </w:tc>
        <w:tc>
          <w:tcPr>
            <w:tcW w:w="1207" w:type="dxa"/>
            <w:gridSpan w:val="2"/>
          </w:tcPr>
          <w:p w14:paraId="63E98733" w14:textId="77777777" w:rsidR="00B97D2C" w:rsidRDefault="00B97D2C" w:rsidP="00B97D2C">
            <w:r w:rsidRPr="007829B9">
              <w:t>přednáška</w:t>
            </w:r>
          </w:p>
        </w:tc>
      </w:tr>
      <w:tr w:rsidR="00B97D2C" w:rsidRPr="004D290A" w14:paraId="5458F1AE" w14:textId="77777777" w:rsidTr="00B97D2C">
        <w:tc>
          <w:tcPr>
            <w:tcW w:w="3086" w:type="dxa"/>
            <w:shd w:val="clear" w:color="auto" w:fill="F7CAAC"/>
          </w:tcPr>
          <w:p w14:paraId="11ED39D0" w14:textId="77777777" w:rsidR="00B97D2C" w:rsidRPr="00F76BFF" w:rsidRDefault="00B97D2C" w:rsidP="00B97D2C">
            <w:pPr>
              <w:jc w:val="both"/>
              <w:rPr>
                <w:b/>
              </w:rPr>
            </w:pPr>
            <w:r w:rsidRPr="00F76BFF">
              <w:rPr>
                <w:b/>
              </w:rPr>
              <w:t>Forma způsobu ověření studijních výsledků a další požadavky na studenta</w:t>
            </w:r>
          </w:p>
        </w:tc>
        <w:tc>
          <w:tcPr>
            <w:tcW w:w="6769" w:type="dxa"/>
            <w:gridSpan w:val="7"/>
            <w:tcBorders>
              <w:bottom w:val="nil"/>
            </w:tcBorders>
          </w:tcPr>
          <w:p w14:paraId="54CF9B9B" w14:textId="77777777" w:rsidR="00B97D2C" w:rsidRPr="004D290A" w:rsidRDefault="00B97D2C" w:rsidP="00B97D2C">
            <w:pPr>
              <w:jc w:val="both"/>
              <w:rPr>
                <w:color w:val="000000"/>
              </w:rPr>
            </w:pPr>
            <w:r>
              <w:t>Způsob zakončení předmětu: zkouška</w:t>
            </w:r>
          </w:p>
          <w:p w14:paraId="3B91683E" w14:textId="77777777" w:rsidR="00B97D2C" w:rsidRPr="004D290A" w:rsidRDefault="00B97D2C" w:rsidP="00B97D2C">
            <w:pPr>
              <w:pStyle w:val="xmsonormal"/>
              <w:jc w:val="both"/>
              <w:rPr>
                <w:rFonts w:ascii="Times New Roman" w:hAnsi="Times New Roman"/>
                <w:color w:val="000000"/>
                <w:sz w:val="20"/>
                <w:szCs w:val="20"/>
              </w:rPr>
            </w:pPr>
            <w:r w:rsidRPr="00666068">
              <w:rPr>
                <w:rFonts w:ascii="Times New Roman" w:hAnsi="Times New Roman"/>
                <w:sz w:val="20"/>
                <w:szCs w:val="20"/>
              </w:rPr>
              <w:t xml:space="preserve">Požadavky ke zkoušce: Pro absolvování předmětu student zpracuje a úspěšně prezentuje seminární práci, která obsahuje: </w:t>
            </w:r>
            <w:r>
              <w:rPr>
                <w:rFonts w:ascii="Times New Roman" w:hAnsi="Times New Roman"/>
                <w:sz w:val="20"/>
                <w:szCs w:val="20"/>
              </w:rPr>
              <w:t xml:space="preserve">(a) </w:t>
            </w:r>
            <w:r w:rsidRPr="00666068">
              <w:rPr>
                <w:rFonts w:ascii="Times New Roman" w:hAnsi="Times New Roman"/>
                <w:sz w:val="20"/>
                <w:szCs w:val="20"/>
              </w:rPr>
              <w:t>kritickou rešerši vědecké literatury pro vybrané téma z obsahu marketingu a chování spotřebitele</w:t>
            </w:r>
            <w:r>
              <w:rPr>
                <w:rFonts w:ascii="Times New Roman" w:hAnsi="Times New Roman"/>
                <w:sz w:val="20"/>
                <w:szCs w:val="20"/>
              </w:rPr>
              <w:t xml:space="preserve">; (b) </w:t>
            </w:r>
            <w:r w:rsidR="00F86A33">
              <w:rPr>
                <w:rFonts w:ascii="Times New Roman" w:hAnsi="Times New Roman"/>
                <w:sz w:val="20"/>
                <w:szCs w:val="20"/>
              </w:rPr>
              <w:t xml:space="preserve">zdůvodnění </w:t>
            </w:r>
            <w:r w:rsidRPr="00666068">
              <w:rPr>
                <w:rFonts w:ascii="Times New Roman" w:hAnsi="Times New Roman"/>
                <w:sz w:val="20"/>
                <w:szCs w:val="20"/>
              </w:rPr>
              <w:t>výběru výzkumných metod vhodných pro zkoumání vybraného tématu</w:t>
            </w:r>
            <w:r>
              <w:rPr>
                <w:rFonts w:ascii="Times New Roman" w:hAnsi="Times New Roman"/>
                <w:sz w:val="20"/>
                <w:szCs w:val="20"/>
              </w:rPr>
              <w:t xml:space="preserve">; (c) kritické zhodnocení možných přínosů a rizik vybraného tématu pro podnikatelskou a společenskou praxi. </w:t>
            </w:r>
          </w:p>
        </w:tc>
      </w:tr>
      <w:tr w:rsidR="00B97D2C" w:rsidRPr="00F76BFF" w14:paraId="76112921" w14:textId="77777777" w:rsidTr="00B97D2C">
        <w:trPr>
          <w:trHeight w:val="154"/>
        </w:trPr>
        <w:tc>
          <w:tcPr>
            <w:tcW w:w="9855" w:type="dxa"/>
            <w:gridSpan w:val="8"/>
            <w:tcBorders>
              <w:top w:val="nil"/>
            </w:tcBorders>
          </w:tcPr>
          <w:p w14:paraId="733C9446" w14:textId="77777777" w:rsidR="00B97D2C" w:rsidRPr="00F76BFF" w:rsidRDefault="00B97D2C" w:rsidP="00B97D2C">
            <w:pPr>
              <w:jc w:val="both"/>
            </w:pPr>
          </w:p>
        </w:tc>
      </w:tr>
      <w:tr w:rsidR="00B97D2C" w:rsidRPr="00F76BFF" w14:paraId="19D88155" w14:textId="77777777" w:rsidTr="00B97D2C">
        <w:trPr>
          <w:trHeight w:val="197"/>
        </w:trPr>
        <w:tc>
          <w:tcPr>
            <w:tcW w:w="3086" w:type="dxa"/>
            <w:tcBorders>
              <w:top w:val="nil"/>
            </w:tcBorders>
            <w:shd w:val="clear" w:color="auto" w:fill="F7CAAC"/>
          </w:tcPr>
          <w:p w14:paraId="0B63BFD1" w14:textId="77777777" w:rsidR="00B97D2C" w:rsidRPr="00F76BFF" w:rsidRDefault="00B97D2C" w:rsidP="00B97D2C">
            <w:pPr>
              <w:jc w:val="both"/>
              <w:rPr>
                <w:b/>
              </w:rPr>
            </w:pPr>
            <w:r w:rsidRPr="00F76BFF">
              <w:rPr>
                <w:b/>
              </w:rPr>
              <w:t>Garant předmětu</w:t>
            </w:r>
          </w:p>
        </w:tc>
        <w:tc>
          <w:tcPr>
            <w:tcW w:w="6769" w:type="dxa"/>
            <w:gridSpan w:val="7"/>
            <w:tcBorders>
              <w:top w:val="nil"/>
            </w:tcBorders>
          </w:tcPr>
          <w:p w14:paraId="0CC26CE7" w14:textId="77777777" w:rsidR="00B97D2C" w:rsidRPr="00F76BFF" w:rsidRDefault="00B97D2C" w:rsidP="00B97D2C">
            <w:pPr>
              <w:jc w:val="both"/>
            </w:pPr>
            <w:r>
              <w:t>doc. Ing. Michal Pilík, Ph.D.</w:t>
            </w:r>
          </w:p>
        </w:tc>
      </w:tr>
      <w:tr w:rsidR="00B97D2C" w:rsidRPr="00F76BFF" w14:paraId="391F75EE" w14:textId="77777777" w:rsidTr="00B97D2C">
        <w:trPr>
          <w:trHeight w:val="243"/>
        </w:trPr>
        <w:tc>
          <w:tcPr>
            <w:tcW w:w="3086" w:type="dxa"/>
            <w:tcBorders>
              <w:top w:val="nil"/>
            </w:tcBorders>
            <w:shd w:val="clear" w:color="auto" w:fill="F7CAAC"/>
          </w:tcPr>
          <w:p w14:paraId="21E66230" w14:textId="77777777" w:rsidR="00B97D2C" w:rsidRPr="00F76BFF" w:rsidRDefault="00B97D2C" w:rsidP="00B97D2C">
            <w:pPr>
              <w:jc w:val="both"/>
              <w:rPr>
                <w:b/>
              </w:rPr>
            </w:pPr>
            <w:r w:rsidRPr="00F76BFF">
              <w:rPr>
                <w:b/>
              </w:rPr>
              <w:t>Zapojení garanta do výuky předmětu</w:t>
            </w:r>
          </w:p>
        </w:tc>
        <w:tc>
          <w:tcPr>
            <w:tcW w:w="6769" w:type="dxa"/>
            <w:gridSpan w:val="7"/>
            <w:tcBorders>
              <w:top w:val="nil"/>
            </w:tcBorders>
          </w:tcPr>
          <w:p w14:paraId="1E5189C8" w14:textId="77777777" w:rsidR="00B97D2C" w:rsidRPr="00F76BFF" w:rsidRDefault="00B97D2C" w:rsidP="00B97D2C">
            <w:pPr>
              <w:jc w:val="both"/>
            </w:pPr>
            <w:r>
              <w:t>Garant se podílí v rozsahu 5</w:t>
            </w:r>
            <w:r w:rsidRPr="009245CD">
              <w:t>0 %, stanovuje koncepci seminářů a dohlíží na jejich jednotné vedení.</w:t>
            </w:r>
            <w:r>
              <w:t xml:space="preserve"> </w:t>
            </w:r>
            <w:r w:rsidRPr="005C0CD0">
              <w:t xml:space="preserve">Garant předmětu se zapojuje do výuky v rámci přednášek zaměřených na oblast </w:t>
            </w:r>
            <w:r>
              <w:t xml:space="preserve">marketingu a chování spotřebitele. </w:t>
            </w:r>
          </w:p>
        </w:tc>
      </w:tr>
      <w:tr w:rsidR="00B97D2C" w:rsidRPr="00F76BFF" w14:paraId="2E470E3E" w14:textId="77777777" w:rsidTr="00B97D2C">
        <w:tc>
          <w:tcPr>
            <w:tcW w:w="3086" w:type="dxa"/>
            <w:shd w:val="clear" w:color="auto" w:fill="F7CAAC"/>
          </w:tcPr>
          <w:p w14:paraId="06FBEEC0" w14:textId="77777777" w:rsidR="00B97D2C" w:rsidRPr="00F76BFF" w:rsidRDefault="00B97D2C" w:rsidP="00B97D2C">
            <w:pPr>
              <w:jc w:val="both"/>
              <w:rPr>
                <w:b/>
              </w:rPr>
            </w:pPr>
            <w:r w:rsidRPr="00F76BFF">
              <w:rPr>
                <w:b/>
              </w:rPr>
              <w:t>Vyučující</w:t>
            </w:r>
          </w:p>
        </w:tc>
        <w:tc>
          <w:tcPr>
            <w:tcW w:w="6769" w:type="dxa"/>
            <w:gridSpan w:val="7"/>
            <w:tcBorders>
              <w:bottom w:val="nil"/>
            </w:tcBorders>
          </w:tcPr>
          <w:p w14:paraId="0A02F393" w14:textId="77777777" w:rsidR="00B97D2C" w:rsidRPr="00F76BFF" w:rsidRDefault="00B97D2C" w:rsidP="00B97D2C">
            <w:pPr>
              <w:jc w:val="both"/>
            </w:pPr>
            <w:r>
              <w:t>doc. Ing. Michal Pilík, Ph.</w:t>
            </w:r>
            <w:r w:rsidRPr="007829B9">
              <w:t>D. – přednáška (50 %)</w:t>
            </w:r>
            <w:r>
              <w:t xml:space="preserve">, </w:t>
            </w:r>
            <w:r w:rsidRPr="007829B9">
              <w:t>doc. Ing. Miloslava Chovancová, CSc. (50 %) – přednáška (50 %)</w:t>
            </w:r>
          </w:p>
        </w:tc>
      </w:tr>
      <w:tr w:rsidR="00B97D2C" w:rsidRPr="00F76BFF" w14:paraId="7739637E" w14:textId="77777777" w:rsidTr="00B97D2C">
        <w:trPr>
          <w:trHeight w:val="100"/>
        </w:trPr>
        <w:tc>
          <w:tcPr>
            <w:tcW w:w="9855" w:type="dxa"/>
            <w:gridSpan w:val="8"/>
            <w:tcBorders>
              <w:top w:val="nil"/>
            </w:tcBorders>
          </w:tcPr>
          <w:p w14:paraId="76FA3111" w14:textId="77777777" w:rsidR="00B97D2C" w:rsidRPr="00F76BFF" w:rsidRDefault="00B97D2C" w:rsidP="00B97D2C">
            <w:pPr>
              <w:jc w:val="both"/>
            </w:pPr>
          </w:p>
        </w:tc>
      </w:tr>
      <w:tr w:rsidR="00B97D2C" w:rsidRPr="00F76BFF" w14:paraId="48E0C198" w14:textId="77777777" w:rsidTr="00B97D2C">
        <w:tc>
          <w:tcPr>
            <w:tcW w:w="3086" w:type="dxa"/>
            <w:shd w:val="clear" w:color="auto" w:fill="F7CAAC"/>
          </w:tcPr>
          <w:p w14:paraId="6FAABE99" w14:textId="77777777" w:rsidR="00B97D2C" w:rsidRPr="00F76BFF" w:rsidRDefault="00B97D2C" w:rsidP="00B97D2C">
            <w:pPr>
              <w:jc w:val="both"/>
              <w:rPr>
                <w:b/>
              </w:rPr>
            </w:pPr>
            <w:r w:rsidRPr="00F76BFF">
              <w:rPr>
                <w:b/>
              </w:rPr>
              <w:t>Stručná anotace předmětu</w:t>
            </w:r>
          </w:p>
        </w:tc>
        <w:tc>
          <w:tcPr>
            <w:tcW w:w="6769" w:type="dxa"/>
            <w:gridSpan w:val="7"/>
            <w:tcBorders>
              <w:bottom w:val="nil"/>
            </w:tcBorders>
          </w:tcPr>
          <w:p w14:paraId="045EEE18" w14:textId="77777777" w:rsidR="00B97D2C" w:rsidRPr="00F76BFF" w:rsidRDefault="00B97D2C" w:rsidP="00B97D2C">
            <w:pPr>
              <w:jc w:val="both"/>
            </w:pPr>
          </w:p>
        </w:tc>
      </w:tr>
      <w:tr w:rsidR="00B97D2C" w:rsidRPr="004D290A" w14:paraId="7DE3602E" w14:textId="77777777" w:rsidTr="00B97D2C">
        <w:trPr>
          <w:trHeight w:val="2117"/>
        </w:trPr>
        <w:tc>
          <w:tcPr>
            <w:tcW w:w="9855" w:type="dxa"/>
            <w:gridSpan w:val="8"/>
            <w:tcBorders>
              <w:top w:val="nil"/>
              <w:bottom w:val="single" w:sz="12" w:space="0" w:color="auto"/>
            </w:tcBorders>
          </w:tcPr>
          <w:p w14:paraId="716FCADE" w14:textId="77777777" w:rsidR="00B97D2C" w:rsidRPr="00745130" w:rsidRDefault="00B97D2C" w:rsidP="00B97D2C">
            <w:pPr>
              <w:pStyle w:val="Normlnweb"/>
              <w:spacing w:before="0" w:beforeAutospacing="0" w:after="0" w:afterAutospacing="0"/>
              <w:jc w:val="both"/>
              <w:rPr>
                <w:color w:val="0070C0"/>
                <w:sz w:val="20"/>
                <w:szCs w:val="20"/>
              </w:rPr>
            </w:pPr>
            <w:r>
              <w:rPr>
                <w:sz w:val="20"/>
                <w:szCs w:val="20"/>
              </w:rPr>
              <w:t>Cílem předmětu je poskytnout vědeckou podporu studentům při získávání znalostí v tématech, která jsou obsahem oblasti marketingu a chování spotřebitele</w:t>
            </w:r>
            <w:r w:rsidRPr="000A64C8">
              <w:rPr>
                <w:sz w:val="20"/>
                <w:szCs w:val="20"/>
              </w:rPr>
              <w:t xml:space="preserve">. V rámci výuky se studenti </w:t>
            </w:r>
            <w:r>
              <w:rPr>
                <w:sz w:val="20"/>
                <w:szCs w:val="20"/>
              </w:rPr>
              <w:t xml:space="preserve">seznámí s vědeckou podstatou témat, </w:t>
            </w:r>
            <w:r w:rsidRPr="000A64C8">
              <w:rPr>
                <w:sz w:val="20"/>
                <w:szCs w:val="20"/>
              </w:rPr>
              <w:t>s</w:t>
            </w:r>
            <w:r>
              <w:rPr>
                <w:sz w:val="20"/>
                <w:szCs w:val="20"/>
              </w:rPr>
              <w:t xml:space="preserve"> teorií a </w:t>
            </w:r>
            <w:r w:rsidRPr="000A64C8">
              <w:rPr>
                <w:sz w:val="20"/>
                <w:szCs w:val="20"/>
              </w:rPr>
              <w:t>analytickými metodami</w:t>
            </w:r>
            <w:r>
              <w:rPr>
                <w:sz w:val="20"/>
                <w:szCs w:val="20"/>
              </w:rPr>
              <w:t>, platnými pro výzkum témat marketingu a chování spotřebitele, stejně jako s interpretací výsledků a možnostmi aplikací do praxe podniků. Studenti získají znalosti o vědeckých metodách, business modelech, perspektivách managementu marketingu, psychologii a chování spotřebitele, ovlivňující rozhodování, jak spotřebitele, tak firem, a mající dopad do všech oblastí marketingu.</w:t>
            </w:r>
            <w:r>
              <w:rPr>
                <w:color w:val="0070C0"/>
                <w:sz w:val="20"/>
                <w:szCs w:val="20"/>
              </w:rPr>
              <w:t xml:space="preserve"> </w:t>
            </w:r>
            <w:r w:rsidRPr="003B7155">
              <w:rPr>
                <w:sz w:val="20"/>
                <w:szCs w:val="20"/>
              </w:rPr>
              <w:t xml:space="preserve">Důraz je kladen na </w:t>
            </w:r>
            <w:r>
              <w:rPr>
                <w:sz w:val="20"/>
                <w:szCs w:val="20"/>
              </w:rPr>
              <w:t>interkulturní aspekty a dodržování etických principů ve všech aktivitách marketingu a brandingu.</w:t>
            </w:r>
          </w:p>
          <w:p w14:paraId="68C6A101" w14:textId="77777777" w:rsidR="00B97D2C" w:rsidRPr="00E95F13" w:rsidRDefault="00B97D2C" w:rsidP="007D1F4D">
            <w:pPr>
              <w:pStyle w:val="Odstavecseseznamem"/>
              <w:numPr>
                <w:ilvl w:val="0"/>
                <w:numId w:val="23"/>
              </w:numPr>
              <w:ind w:left="243" w:hanging="243"/>
              <w:contextualSpacing w:val="0"/>
              <w:rPr>
                <w:color w:val="000000"/>
              </w:rPr>
            </w:pPr>
            <w:r w:rsidRPr="00E95F13">
              <w:rPr>
                <w:color w:val="000000"/>
              </w:rPr>
              <w:t>Koncepce a teorie marketingu</w:t>
            </w:r>
          </w:p>
          <w:p w14:paraId="271B9508" w14:textId="77777777" w:rsidR="00B97D2C" w:rsidRPr="00E95F13" w:rsidRDefault="00B97D2C" w:rsidP="007D1F4D">
            <w:pPr>
              <w:pStyle w:val="Odstavecseseznamem"/>
              <w:numPr>
                <w:ilvl w:val="0"/>
                <w:numId w:val="23"/>
              </w:numPr>
              <w:ind w:left="243" w:hanging="243"/>
              <w:rPr>
                <w:color w:val="000000"/>
              </w:rPr>
            </w:pPr>
            <w:r w:rsidRPr="00E95F13">
              <w:rPr>
                <w:color w:val="000000"/>
              </w:rPr>
              <w:t>Business modely</w:t>
            </w:r>
          </w:p>
          <w:p w14:paraId="68311C6F"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Marketingové analýzy </w:t>
            </w:r>
          </w:p>
          <w:p w14:paraId="3F1CC7EF" w14:textId="77777777" w:rsidR="00B97D2C" w:rsidRPr="00E95F13" w:rsidRDefault="00B97D2C" w:rsidP="007D1F4D">
            <w:pPr>
              <w:pStyle w:val="Odstavecseseznamem"/>
              <w:numPr>
                <w:ilvl w:val="0"/>
                <w:numId w:val="23"/>
              </w:numPr>
              <w:ind w:left="243" w:hanging="243"/>
              <w:rPr>
                <w:color w:val="000000"/>
              </w:rPr>
            </w:pPr>
            <w:r w:rsidRPr="00E95F13">
              <w:rPr>
                <w:color w:val="000000"/>
              </w:rPr>
              <w:t>Digitální marketing</w:t>
            </w:r>
          </w:p>
          <w:p w14:paraId="4E2EEE18"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 služeb</w:t>
            </w:r>
          </w:p>
          <w:p w14:paraId="7970F97D"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Management marketingu </w:t>
            </w:r>
          </w:p>
          <w:p w14:paraId="7E202A64" w14:textId="77777777" w:rsidR="00B97D2C" w:rsidRPr="00E95F13" w:rsidRDefault="00B97D2C" w:rsidP="007D1F4D">
            <w:pPr>
              <w:pStyle w:val="Odstavecseseznamem"/>
              <w:numPr>
                <w:ilvl w:val="0"/>
                <w:numId w:val="23"/>
              </w:numPr>
              <w:ind w:left="243" w:hanging="243"/>
              <w:rPr>
                <w:color w:val="000000"/>
              </w:rPr>
            </w:pPr>
            <w:r w:rsidRPr="00E95F13">
              <w:rPr>
                <w:color w:val="000000"/>
              </w:rPr>
              <w:t>Relationship marketing</w:t>
            </w:r>
          </w:p>
          <w:p w14:paraId="33073371" w14:textId="77777777" w:rsidR="00B97D2C" w:rsidRPr="00E95F13" w:rsidRDefault="00B97D2C" w:rsidP="007D1F4D">
            <w:pPr>
              <w:pStyle w:val="Odstavecseseznamem"/>
              <w:numPr>
                <w:ilvl w:val="0"/>
                <w:numId w:val="23"/>
              </w:numPr>
              <w:ind w:left="243" w:hanging="243"/>
              <w:rPr>
                <w:color w:val="000000"/>
              </w:rPr>
            </w:pPr>
            <w:r w:rsidRPr="00E95F13">
              <w:rPr>
                <w:color w:val="000000"/>
              </w:rPr>
              <w:t>Direct marketing</w:t>
            </w:r>
          </w:p>
          <w:p w14:paraId="364D4C4B" w14:textId="77777777" w:rsidR="00B97D2C" w:rsidRPr="00E95F13" w:rsidRDefault="00B97D2C" w:rsidP="007D1F4D">
            <w:pPr>
              <w:pStyle w:val="Odstavecseseznamem"/>
              <w:numPr>
                <w:ilvl w:val="0"/>
                <w:numId w:val="23"/>
              </w:numPr>
              <w:ind w:left="243" w:hanging="243"/>
              <w:rPr>
                <w:color w:val="000000"/>
              </w:rPr>
            </w:pPr>
            <w:r w:rsidRPr="00E95F13">
              <w:rPr>
                <w:color w:val="000000"/>
              </w:rPr>
              <w:t>Online marketing</w:t>
            </w:r>
          </w:p>
          <w:p w14:paraId="4E74B5B5" w14:textId="77777777" w:rsidR="00B97D2C" w:rsidRPr="00E95F13" w:rsidRDefault="00B97D2C" w:rsidP="007D1F4D">
            <w:pPr>
              <w:pStyle w:val="Odstavecseseznamem"/>
              <w:numPr>
                <w:ilvl w:val="0"/>
                <w:numId w:val="23"/>
              </w:numPr>
              <w:ind w:left="243" w:hanging="243"/>
              <w:rPr>
                <w:color w:val="000000"/>
              </w:rPr>
            </w:pPr>
            <w:r w:rsidRPr="00E95F13">
              <w:rPr>
                <w:color w:val="000000"/>
              </w:rPr>
              <w:t>Sociální sítě a marketing</w:t>
            </w:r>
          </w:p>
          <w:p w14:paraId="6E6BC023" w14:textId="77777777" w:rsidR="00B97D2C" w:rsidRPr="00E95F13" w:rsidRDefault="00B97D2C" w:rsidP="007D1F4D">
            <w:pPr>
              <w:pStyle w:val="Odstavecseseznamem"/>
              <w:numPr>
                <w:ilvl w:val="0"/>
                <w:numId w:val="23"/>
              </w:numPr>
              <w:ind w:left="243" w:hanging="243"/>
              <w:rPr>
                <w:color w:val="000000"/>
              </w:rPr>
            </w:pPr>
            <w:r w:rsidRPr="00E95F13">
              <w:rPr>
                <w:color w:val="000000"/>
              </w:rPr>
              <w:t>Kultury a marketing</w:t>
            </w:r>
          </w:p>
          <w:p w14:paraId="36B6E152" w14:textId="77777777" w:rsidR="00B97D2C" w:rsidRPr="00E95F13" w:rsidRDefault="00B97D2C" w:rsidP="007D1F4D">
            <w:pPr>
              <w:pStyle w:val="Odstavecseseznamem"/>
              <w:numPr>
                <w:ilvl w:val="0"/>
                <w:numId w:val="23"/>
              </w:numPr>
              <w:ind w:left="243" w:hanging="243"/>
              <w:rPr>
                <w:color w:val="000000"/>
              </w:rPr>
            </w:pPr>
            <w:r w:rsidRPr="00E95F13">
              <w:rPr>
                <w:color w:val="000000"/>
              </w:rPr>
              <w:t>Brand management</w:t>
            </w:r>
          </w:p>
          <w:p w14:paraId="20EEE221" w14:textId="77777777" w:rsidR="00B97D2C" w:rsidRPr="00E95F13" w:rsidRDefault="00B97D2C" w:rsidP="007D1F4D">
            <w:pPr>
              <w:pStyle w:val="Odstavecseseznamem"/>
              <w:numPr>
                <w:ilvl w:val="0"/>
                <w:numId w:val="23"/>
              </w:numPr>
              <w:ind w:left="243" w:hanging="243"/>
              <w:rPr>
                <w:color w:val="000000"/>
              </w:rPr>
            </w:pPr>
            <w:r w:rsidRPr="00E95F13">
              <w:rPr>
                <w:color w:val="000000"/>
              </w:rPr>
              <w:t xml:space="preserve">Chování spotřebitele </w:t>
            </w:r>
          </w:p>
          <w:p w14:paraId="0765CF94" w14:textId="77777777" w:rsidR="00B97D2C" w:rsidRPr="00E95F13" w:rsidRDefault="00B97D2C" w:rsidP="007D1F4D">
            <w:pPr>
              <w:pStyle w:val="Odstavecseseznamem"/>
              <w:numPr>
                <w:ilvl w:val="0"/>
                <w:numId w:val="23"/>
              </w:numPr>
              <w:ind w:left="243" w:hanging="243"/>
              <w:rPr>
                <w:color w:val="000000"/>
              </w:rPr>
            </w:pPr>
            <w:r w:rsidRPr="00E95F13">
              <w:rPr>
                <w:color w:val="000000"/>
              </w:rPr>
              <w:t>Chování spotřebitele a branding</w:t>
            </w:r>
          </w:p>
          <w:p w14:paraId="67D90E18" w14:textId="77777777" w:rsidR="00B97D2C" w:rsidRPr="00E95F13" w:rsidRDefault="00B97D2C" w:rsidP="007D1F4D">
            <w:pPr>
              <w:pStyle w:val="Odstavecseseznamem"/>
              <w:numPr>
                <w:ilvl w:val="0"/>
                <w:numId w:val="23"/>
              </w:numPr>
              <w:ind w:left="243" w:hanging="243"/>
              <w:rPr>
                <w:color w:val="000000"/>
              </w:rPr>
            </w:pPr>
            <w:r w:rsidRPr="00E95F13">
              <w:rPr>
                <w:color w:val="000000"/>
              </w:rPr>
              <w:t>Psychologie spotřebitele a marketing</w:t>
            </w:r>
          </w:p>
          <w:p w14:paraId="0CFEAACE" w14:textId="77777777" w:rsidR="00B97D2C" w:rsidRPr="00E95F13" w:rsidRDefault="00B97D2C" w:rsidP="007D1F4D">
            <w:pPr>
              <w:pStyle w:val="Odstavecseseznamem"/>
              <w:numPr>
                <w:ilvl w:val="0"/>
                <w:numId w:val="23"/>
              </w:numPr>
              <w:ind w:left="243" w:hanging="243"/>
              <w:rPr>
                <w:color w:val="000000"/>
              </w:rPr>
            </w:pPr>
            <w:r w:rsidRPr="00E95F13">
              <w:rPr>
                <w:color w:val="000000"/>
              </w:rPr>
              <w:t>Marketingové chování firem</w:t>
            </w:r>
          </w:p>
          <w:p w14:paraId="20EB4C85" w14:textId="77777777" w:rsidR="00B97D2C" w:rsidRPr="004D290A" w:rsidRDefault="00B97D2C" w:rsidP="007D1F4D">
            <w:pPr>
              <w:pStyle w:val="Odstavecseseznamem"/>
              <w:numPr>
                <w:ilvl w:val="0"/>
                <w:numId w:val="23"/>
              </w:numPr>
              <w:ind w:left="243" w:hanging="243"/>
              <w:rPr>
                <w:rFonts w:ascii="Calibri" w:hAnsi="Calibri"/>
                <w:color w:val="000000"/>
              </w:rPr>
            </w:pPr>
            <w:r w:rsidRPr="00E95F13">
              <w:rPr>
                <w:color w:val="000000"/>
              </w:rPr>
              <w:t>Etika</w:t>
            </w:r>
            <w:r>
              <w:rPr>
                <w:color w:val="000000"/>
              </w:rPr>
              <w:t xml:space="preserve"> a společenská odpovědnost </w:t>
            </w:r>
            <w:r w:rsidRPr="00E95F13">
              <w:rPr>
                <w:color w:val="000000"/>
              </w:rPr>
              <w:t xml:space="preserve"> marketingu</w:t>
            </w:r>
          </w:p>
        </w:tc>
      </w:tr>
      <w:tr w:rsidR="00B97D2C" w:rsidRPr="00F76BFF" w14:paraId="300BB582" w14:textId="77777777" w:rsidTr="00B97D2C">
        <w:trPr>
          <w:trHeight w:val="265"/>
        </w:trPr>
        <w:tc>
          <w:tcPr>
            <w:tcW w:w="3653" w:type="dxa"/>
            <w:gridSpan w:val="2"/>
            <w:tcBorders>
              <w:top w:val="nil"/>
            </w:tcBorders>
            <w:shd w:val="clear" w:color="auto" w:fill="F7CAAC"/>
          </w:tcPr>
          <w:p w14:paraId="16EDCB0F" w14:textId="77777777" w:rsidR="00B97D2C" w:rsidRPr="004D290A" w:rsidRDefault="00B97D2C" w:rsidP="00B97D2C">
            <w:pPr>
              <w:jc w:val="both"/>
            </w:pPr>
            <w:r w:rsidRPr="004D290A">
              <w:rPr>
                <w:b/>
              </w:rPr>
              <w:t>Studijní literatura a studijní pomůcky</w:t>
            </w:r>
          </w:p>
        </w:tc>
        <w:tc>
          <w:tcPr>
            <w:tcW w:w="6202" w:type="dxa"/>
            <w:gridSpan w:val="6"/>
            <w:tcBorders>
              <w:top w:val="nil"/>
              <w:bottom w:val="nil"/>
            </w:tcBorders>
          </w:tcPr>
          <w:p w14:paraId="3B93CC27" w14:textId="77777777" w:rsidR="00B97D2C" w:rsidRPr="00F76BFF" w:rsidRDefault="00B97D2C" w:rsidP="00B97D2C">
            <w:pPr>
              <w:jc w:val="both"/>
            </w:pPr>
          </w:p>
        </w:tc>
      </w:tr>
      <w:tr w:rsidR="00B97D2C" w:rsidRPr="00F76BFF" w14:paraId="22657AC0" w14:textId="77777777" w:rsidTr="00B97D2C">
        <w:trPr>
          <w:trHeight w:val="992"/>
        </w:trPr>
        <w:tc>
          <w:tcPr>
            <w:tcW w:w="9855" w:type="dxa"/>
            <w:gridSpan w:val="8"/>
            <w:tcBorders>
              <w:top w:val="nil"/>
            </w:tcBorders>
          </w:tcPr>
          <w:p w14:paraId="4C3EFEB0" w14:textId="77777777" w:rsidR="00B97D2C" w:rsidRPr="00F76BFF" w:rsidRDefault="00B97D2C" w:rsidP="00B97D2C">
            <w:pPr>
              <w:ind w:left="339" w:hanging="339"/>
              <w:rPr>
                <w:b/>
              </w:rPr>
            </w:pPr>
            <w:r w:rsidRPr="00F76BFF">
              <w:rPr>
                <w:b/>
              </w:rPr>
              <w:t>Povinná literatura</w:t>
            </w:r>
          </w:p>
          <w:p w14:paraId="27BD8433" w14:textId="77777777" w:rsidR="00B97D2C" w:rsidRDefault="00B97D2C" w:rsidP="00B97D2C">
            <w:pPr>
              <w:jc w:val="both"/>
              <w:rPr>
                <w:lang w:val="en-US" w:eastAsia="en-US"/>
              </w:rPr>
            </w:pPr>
            <w:r w:rsidRPr="000507F9">
              <w:rPr>
                <w:lang w:val="en-US" w:eastAsia="en-US"/>
              </w:rPr>
              <w:t xml:space="preserve">BEVERLAND, M. </w:t>
            </w:r>
            <w:r w:rsidRPr="00B97D2C">
              <w:rPr>
                <w:i/>
                <w:lang w:val="en-US" w:eastAsia="en-US"/>
              </w:rPr>
              <w:t>Brand Management Co-creating Meaningful Brands</w:t>
            </w:r>
            <w:r>
              <w:rPr>
                <w:i/>
                <w:lang w:val="en-US" w:eastAsia="en-US"/>
              </w:rPr>
              <w:t>.</w:t>
            </w:r>
            <w:r w:rsidRPr="00B97D2C">
              <w:rPr>
                <w:i/>
                <w:lang w:val="en-US" w:eastAsia="en-US"/>
              </w:rPr>
              <w:t xml:space="preserve"> </w:t>
            </w:r>
            <w:r w:rsidRPr="000507F9">
              <w:rPr>
                <w:lang w:val="en-US" w:eastAsia="en-US"/>
              </w:rPr>
              <w:t xml:space="preserve">SAGE Publications Ltd. 2018, 416 p. </w:t>
            </w:r>
            <w:r w:rsidRPr="000507F9">
              <w:t xml:space="preserve">ISBN </w:t>
            </w:r>
            <w:r w:rsidRPr="000507F9">
              <w:rPr>
                <w:lang w:val="en-US" w:eastAsia="en-US"/>
              </w:rPr>
              <w:t>978-1473951983</w:t>
            </w:r>
            <w:r w:rsidR="00F86A33">
              <w:rPr>
                <w:lang w:val="en-US" w:eastAsia="en-US"/>
              </w:rPr>
              <w:t>.</w:t>
            </w:r>
          </w:p>
          <w:p w14:paraId="2C855F56" w14:textId="77777777" w:rsidR="00B97D2C" w:rsidRDefault="00B97D2C" w:rsidP="00B97D2C">
            <w:pPr>
              <w:jc w:val="both"/>
              <w:rPr>
                <w:lang w:val="en-US" w:eastAsia="en-US"/>
              </w:rPr>
            </w:pPr>
            <w:r>
              <w:rPr>
                <w:lang w:val="en-US" w:eastAsia="en-US"/>
              </w:rPr>
              <w:t>CHAFF</w:t>
            </w:r>
            <w:r w:rsidRPr="008535BB">
              <w:rPr>
                <w:lang w:val="en-US" w:eastAsia="en-US"/>
              </w:rPr>
              <w:t>E</w:t>
            </w:r>
            <w:r>
              <w:rPr>
                <w:lang w:val="en-US" w:eastAsia="en-US"/>
              </w:rPr>
              <w:t>Y, D.</w:t>
            </w:r>
            <w:r w:rsidR="00F86A33">
              <w:rPr>
                <w:lang w:val="en-US" w:eastAsia="en-US"/>
              </w:rPr>
              <w:t>,</w:t>
            </w:r>
            <w:r>
              <w:rPr>
                <w:lang w:val="en-US" w:eastAsia="en-US"/>
              </w:rPr>
              <w:t xml:space="preserve"> SMITH, P.R. </w:t>
            </w:r>
            <w:r w:rsidRPr="00FB419B">
              <w:rPr>
                <w:i/>
                <w:lang w:val="en-US" w:eastAsia="en-US"/>
              </w:rPr>
              <w:t>Emarketing Excellence: Planning and Optimizing your Digital Marketing</w:t>
            </w:r>
            <w:r>
              <w:rPr>
                <w:lang w:val="en-US" w:eastAsia="en-US"/>
              </w:rPr>
              <w:t>.</w:t>
            </w:r>
            <w:r w:rsidRPr="008535BB">
              <w:rPr>
                <w:lang w:val="en-US" w:eastAsia="en-US"/>
              </w:rPr>
              <w:t xml:space="preserve"> International Edition</w:t>
            </w:r>
            <w:r>
              <w:t xml:space="preserve"> </w:t>
            </w:r>
            <w:r w:rsidRPr="00611315">
              <w:rPr>
                <w:lang w:val="en-US" w:eastAsia="en-US"/>
              </w:rPr>
              <w:t>Routledge</w:t>
            </w:r>
            <w:r>
              <w:rPr>
                <w:lang w:val="en-US" w:eastAsia="en-US"/>
              </w:rPr>
              <w:t>, 2012, 640 p.</w:t>
            </w:r>
            <w:r w:rsidRPr="00681A27">
              <w:rPr>
                <w:lang w:val="en-US" w:eastAsia="en-US"/>
              </w:rPr>
              <w:t xml:space="preserve"> </w:t>
            </w:r>
            <w:r>
              <w:rPr>
                <w:lang w:val="en-US" w:eastAsia="en-US"/>
              </w:rPr>
              <w:t xml:space="preserve">ISBN </w:t>
            </w:r>
            <w:r w:rsidRPr="00681A27">
              <w:rPr>
                <w:lang w:val="en-US" w:eastAsia="en-US"/>
              </w:rPr>
              <w:t>9780415533379</w:t>
            </w:r>
            <w:r w:rsidR="00F86A33">
              <w:rPr>
                <w:lang w:val="en-US" w:eastAsia="en-US"/>
              </w:rPr>
              <w:t>.</w:t>
            </w:r>
          </w:p>
          <w:p w14:paraId="13A732AC" w14:textId="77777777" w:rsidR="00B97D2C" w:rsidRDefault="00B97D2C" w:rsidP="00B97D2C">
            <w:pPr>
              <w:jc w:val="both"/>
            </w:pPr>
            <w:r w:rsidRPr="007917DD">
              <w:rPr>
                <w:lang w:val="en-US" w:eastAsia="en-US"/>
              </w:rPr>
              <w:t>D'ARIENZO</w:t>
            </w:r>
            <w:r>
              <w:rPr>
                <w:lang w:val="en-US" w:eastAsia="en-US"/>
              </w:rPr>
              <w:t xml:space="preserve">, W. </w:t>
            </w:r>
            <w:r w:rsidRPr="007917DD">
              <w:rPr>
                <w:i/>
                <w:lang w:val="en-US" w:eastAsia="en-US"/>
              </w:rPr>
              <w:t>Brand Management Strategies: Luxury and Mass Markets.</w:t>
            </w:r>
            <w:r>
              <w:t xml:space="preserve"> </w:t>
            </w:r>
            <w:r w:rsidRPr="007917DD">
              <w:t>Fairchild Books</w:t>
            </w:r>
            <w:r>
              <w:t xml:space="preserve">, 2016, 384 p. ISBN </w:t>
            </w:r>
            <w:r w:rsidRPr="007917DD">
              <w:rPr>
                <w:lang w:val="en-US" w:eastAsia="en-US"/>
              </w:rPr>
              <w:t>978-1501306679</w:t>
            </w:r>
            <w:r w:rsidR="00F86A33">
              <w:t>.</w:t>
            </w:r>
          </w:p>
          <w:p w14:paraId="104FAE74" w14:textId="77777777" w:rsidR="00B97D2C" w:rsidRPr="000507F9" w:rsidRDefault="00B97D2C" w:rsidP="00B97D2C">
            <w:pPr>
              <w:jc w:val="both"/>
              <w:rPr>
                <w:lang w:val="en-US" w:eastAsia="en-US"/>
              </w:rPr>
            </w:pPr>
            <w:r w:rsidRPr="00FC14DA">
              <w:rPr>
                <w:lang w:val="en-US" w:eastAsia="en-US"/>
              </w:rPr>
              <w:t>DE MOOIJ</w:t>
            </w:r>
            <w:r>
              <w:rPr>
                <w:lang w:val="en-US" w:eastAsia="en-US"/>
              </w:rPr>
              <w:t>, M.</w:t>
            </w:r>
            <w:r w:rsidRPr="00FC14DA">
              <w:rPr>
                <w:lang w:val="en-US" w:eastAsia="en-US"/>
              </w:rPr>
              <w:t xml:space="preserve"> </w:t>
            </w:r>
            <w:r w:rsidRPr="002D74BB">
              <w:rPr>
                <w:i/>
                <w:lang w:val="en-US" w:eastAsia="en-US"/>
              </w:rPr>
              <w:t>Consumer Behavior and Culture: Consequences for Global Marketing and Advertising</w:t>
            </w:r>
            <w:r>
              <w:rPr>
                <w:lang w:val="en-US" w:eastAsia="en-US"/>
              </w:rPr>
              <w:t>. 3rd Ed.</w:t>
            </w:r>
            <w:r>
              <w:t xml:space="preserve"> </w:t>
            </w:r>
            <w:r w:rsidRPr="00FC14DA">
              <w:rPr>
                <w:lang w:val="en-US" w:eastAsia="en-US"/>
              </w:rPr>
              <w:t>SAGE Publications Ltd</w:t>
            </w:r>
            <w:r>
              <w:rPr>
                <w:lang w:val="en-US" w:eastAsia="en-US"/>
              </w:rPr>
              <w:t>.</w:t>
            </w:r>
            <w:r w:rsidR="00F86A33">
              <w:rPr>
                <w:lang w:val="en-US" w:eastAsia="en-US"/>
              </w:rPr>
              <w:t>,</w:t>
            </w:r>
            <w:r>
              <w:rPr>
                <w:lang w:val="en-US" w:eastAsia="en-US"/>
              </w:rPr>
              <w:t xml:space="preserve"> 2019, 528 p. ISBN </w:t>
            </w:r>
            <w:r w:rsidRPr="0005061A">
              <w:rPr>
                <w:lang w:val="en-US" w:eastAsia="en-US"/>
              </w:rPr>
              <w:t>978-1544318158</w:t>
            </w:r>
            <w:r w:rsidR="00F86A33">
              <w:rPr>
                <w:lang w:val="en-US" w:eastAsia="en-US"/>
              </w:rPr>
              <w:t>.</w:t>
            </w:r>
          </w:p>
          <w:p w14:paraId="5BE453EF" w14:textId="77777777" w:rsidR="00B97D2C" w:rsidRPr="008D1525" w:rsidRDefault="00B97D2C" w:rsidP="00B97D2C">
            <w:pPr>
              <w:jc w:val="both"/>
              <w:rPr>
                <w:lang w:val="en-US" w:eastAsia="en-US"/>
              </w:rPr>
            </w:pPr>
            <w:r w:rsidRPr="008D1525">
              <w:rPr>
                <w:lang w:val="en-US" w:eastAsia="en-US"/>
              </w:rPr>
              <w:lastRenderedPageBreak/>
              <w:t>KOTLER, P.</w:t>
            </w:r>
            <w:r w:rsidR="00F86A33">
              <w:rPr>
                <w:lang w:val="en-US" w:eastAsia="en-US"/>
              </w:rPr>
              <w:t>,</w:t>
            </w:r>
            <w:r w:rsidRPr="008D1525">
              <w:rPr>
                <w:lang w:val="en-US" w:eastAsia="en-US"/>
              </w:rPr>
              <w:t xml:space="preserve"> KARTAJAY, H., SETIAWAN, I. </w:t>
            </w:r>
            <w:r w:rsidRPr="008D1525">
              <w:rPr>
                <w:i/>
                <w:lang w:val="en-US" w:eastAsia="en-US"/>
              </w:rPr>
              <w:t>Marketing 4.0: Moving from Traditional to Digital</w:t>
            </w:r>
            <w:r w:rsidRPr="008D1525">
              <w:t xml:space="preserve">. </w:t>
            </w:r>
            <w:r w:rsidR="00F86A33">
              <w:rPr>
                <w:lang w:val="en-US" w:eastAsia="en-US"/>
              </w:rPr>
              <w:t xml:space="preserve">Wiley, 2016, </w:t>
            </w:r>
            <w:r w:rsidRPr="008D1525">
              <w:rPr>
                <w:lang w:val="en-US" w:eastAsia="en-US"/>
              </w:rPr>
              <w:t>208 p. ISBN 978-1119341208</w:t>
            </w:r>
            <w:r w:rsidR="00F86A33">
              <w:rPr>
                <w:lang w:val="en-US" w:eastAsia="en-US"/>
              </w:rPr>
              <w:t>.</w:t>
            </w:r>
          </w:p>
          <w:p w14:paraId="6174CFB7" w14:textId="77777777" w:rsidR="00B97D2C" w:rsidRDefault="00B97D2C" w:rsidP="00B97D2C">
            <w:pPr>
              <w:jc w:val="both"/>
              <w:rPr>
                <w:lang w:val="en-US" w:eastAsia="en-US"/>
              </w:rPr>
            </w:pPr>
            <w:r w:rsidRPr="004D565D">
              <w:rPr>
                <w:lang w:val="en-US" w:eastAsia="en-US"/>
              </w:rPr>
              <w:t>KUCHNER</w:t>
            </w:r>
            <w:r>
              <w:rPr>
                <w:lang w:val="en-US" w:eastAsia="en-US"/>
              </w:rPr>
              <w:t>, M. J</w:t>
            </w:r>
            <w:r w:rsidR="00F86A33">
              <w:rPr>
                <w:i/>
                <w:lang w:val="en-US" w:eastAsia="en-US"/>
              </w:rPr>
              <w:t xml:space="preserve">. </w:t>
            </w:r>
            <w:r>
              <w:rPr>
                <w:i/>
                <w:lang w:val="en-US" w:eastAsia="en-US"/>
              </w:rPr>
              <w:t>Marketing for Scientists</w:t>
            </w:r>
            <w:r w:rsidRPr="00A73887">
              <w:rPr>
                <w:i/>
                <w:lang w:val="en-US" w:eastAsia="en-US"/>
              </w:rPr>
              <w:t>: How to Shine in Tough Times.</w:t>
            </w:r>
            <w:r>
              <w:rPr>
                <w:lang w:val="en-US" w:eastAsia="en-US"/>
              </w:rPr>
              <w:t xml:space="preserve"> 3</w:t>
            </w:r>
            <w:r w:rsidRPr="004D565D">
              <w:rPr>
                <w:vertAlign w:val="superscript"/>
                <w:lang w:val="en-US" w:eastAsia="en-US"/>
              </w:rPr>
              <w:t>rd</w:t>
            </w:r>
            <w:r>
              <w:rPr>
                <w:lang w:val="en-US" w:eastAsia="en-US"/>
              </w:rPr>
              <w:t xml:space="preserve"> ed.</w:t>
            </w:r>
            <w:r>
              <w:t xml:space="preserve"> </w:t>
            </w:r>
            <w:r w:rsidRPr="004D565D">
              <w:rPr>
                <w:lang w:val="en-US" w:eastAsia="en-US"/>
              </w:rPr>
              <w:t>Washington,</w:t>
            </w:r>
            <w:r>
              <w:rPr>
                <w:lang w:val="en-US" w:eastAsia="en-US"/>
              </w:rPr>
              <w:t xml:space="preserve"> D.C., USA: Island Press. 2012, 248 p. ISBN </w:t>
            </w:r>
            <w:r w:rsidRPr="004D565D">
              <w:rPr>
                <w:lang w:val="en-US" w:eastAsia="en-US"/>
              </w:rPr>
              <w:t>9781597269940</w:t>
            </w:r>
            <w:r w:rsidR="00F86A33">
              <w:rPr>
                <w:lang w:val="en-US" w:eastAsia="en-US"/>
              </w:rPr>
              <w:t>.</w:t>
            </w:r>
          </w:p>
          <w:p w14:paraId="59517BCA" w14:textId="77777777" w:rsidR="00B97D2C" w:rsidRDefault="00B97D2C" w:rsidP="00B97D2C">
            <w:pPr>
              <w:jc w:val="both"/>
              <w:rPr>
                <w:lang w:val="en-US" w:eastAsia="en-US"/>
              </w:rPr>
            </w:pPr>
            <w:r w:rsidRPr="009A09AE">
              <w:rPr>
                <w:lang w:val="en-US" w:eastAsia="en-US"/>
              </w:rPr>
              <w:t>SCHIFFMAN</w:t>
            </w:r>
            <w:r>
              <w:rPr>
                <w:lang w:val="en-US" w:eastAsia="en-US"/>
              </w:rPr>
              <w:t>, L.</w:t>
            </w:r>
            <w:r w:rsidRPr="009A09AE">
              <w:rPr>
                <w:lang w:val="en-US" w:eastAsia="en-US"/>
              </w:rPr>
              <w:t xml:space="preserve"> G</w:t>
            </w:r>
            <w:r>
              <w:rPr>
                <w:lang w:val="en-US" w:eastAsia="en-US"/>
              </w:rPr>
              <w:t xml:space="preserve">., </w:t>
            </w:r>
            <w:r w:rsidRPr="009A09AE">
              <w:rPr>
                <w:lang w:val="en-US" w:eastAsia="en-US"/>
              </w:rPr>
              <w:t>WISENBLIT</w:t>
            </w:r>
            <w:r>
              <w:rPr>
                <w:lang w:val="en-US" w:eastAsia="en-US"/>
              </w:rPr>
              <w:t>,</w:t>
            </w:r>
            <w:r w:rsidRPr="009A09AE">
              <w:rPr>
                <w:lang w:val="en-US" w:eastAsia="en-US"/>
              </w:rPr>
              <w:t xml:space="preserve"> </w:t>
            </w:r>
            <w:r>
              <w:rPr>
                <w:lang w:val="en-US" w:eastAsia="en-US"/>
              </w:rPr>
              <w:t>J.</w:t>
            </w:r>
            <w:r w:rsidRPr="009A09AE">
              <w:rPr>
                <w:lang w:val="en-US" w:eastAsia="en-US"/>
              </w:rPr>
              <w:t xml:space="preserve"> L. </w:t>
            </w:r>
            <w:r w:rsidRPr="009A09AE">
              <w:rPr>
                <w:i/>
                <w:lang w:val="en-US" w:eastAsia="en-US"/>
              </w:rPr>
              <w:t>Consumer Behavior,</w:t>
            </w:r>
            <w:r>
              <w:rPr>
                <w:lang w:val="en-US" w:eastAsia="en-US"/>
              </w:rPr>
              <w:t xml:space="preserve"> 11th Ed.</w:t>
            </w:r>
            <w:r>
              <w:t xml:space="preserve"> </w:t>
            </w:r>
            <w:r w:rsidRPr="009A09AE">
              <w:t xml:space="preserve">Pearson </w:t>
            </w:r>
            <w:r w:rsidRPr="009A09AE">
              <w:rPr>
                <w:lang w:val="en-US" w:eastAsia="en-US"/>
              </w:rPr>
              <w:t>2015</w:t>
            </w:r>
            <w:r>
              <w:rPr>
                <w:lang w:val="en-US" w:eastAsia="en-US"/>
              </w:rPr>
              <w:t>, 690 p.</w:t>
            </w:r>
            <w:r>
              <w:t xml:space="preserve"> ISBN </w:t>
            </w:r>
            <w:r w:rsidRPr="009A09AE">
              <w:rPr>
                <w:lang w:val="en-US" w:eastAsia="en-US"/>
              </w:rPr>
              <w:t>9780132544450</w:t>
            </w:r>
            <w:r w:rsidR="00F86A33">
              <w:rPr>
                <w:lang w:val="en-US" w:eastAsia="en-US"/>
              </w:rPr>
              <w:t>.</w:t>
            </w:r>
          </w:p>
          <w:p w14:paraId="2606EC32" w14:textId="77777777" w:rsidR="00B97D2C" w:rsidRDefault="00B97D2C" w:rsidP="00B97D2C">
            <w:pPr>
              <w:jc w:val="both"/>
              <w:rPr>
                <w:lang w:val="en-US" w:eastAsia="en-US"/>
              </w:rPr>
            </w:pPr>
            <w:r w:rsidRPr="00EF3078">
              <w:rPr>
                <w:lang w:val="en-US" w:eastAsia="en-US"/>
              </w:rPr>
              <w:t>SOLOMON</w:t>
            </w:r>
            <w:r>
              <w:rPr>
                <w:lang w:val="en-US" w:eastAsia="en-US"/>
              </w:rPr>
              <w:t>,</w:t>
            </w:r>
            <w:r w:rsidRPr="00EF3078">
              <w:rPr>
                <w:lang w:val="en-US" w:eastAsia="en-US"/>
              </w:rPr>
              <w:t xml:space="preserve"> </w:t>
            </w:r>
            <w:r>
              <w:rPr>
                <w:lang w:val="en-US" w:eastAsia="en-US"/>
              </w:rPr>
              <w:t>M.</w:t>
            </w:r>
            <w:r w:rsidRPr="00EF3078">
              <w:rPr>
                <w:lang w:val="en-US" w:eastAsia="en-US"/>
              </w:rPr>
              <w:t xml:space="preserve"> R.</w:t>
            </w:r>
            <w:r>
              <w:rPr>
                <w:lang w:val="en-US" w:eastAsia="en-US"/>
              </w:rPr>
              <w:t>,</w:t>
            </w:r>
            <w:r>
              <w:t xml:space="preserve"> </w:t>
            </w:r>
            <w:r w:rsidRPr="00EF3078">
              <w:rPr>
                <w:lang w:val="en-US" w:eastAsia="en-US"/>
              </w:rPr>
              <w:t>BAMOSSY</w:t>
            </w:r>
            <w:r>
              <w:rPr>
                <w:lang w:val="en-US" w:eastAsia="en-US"/>
              </w:rPr>
              <w:t>,</w:t>
            </w:r>
            <w:r w:rsidRPr="00EF3078">
              <w:rPr>
                <w:lang w:val="en-US" w:eastAsia="en-US"/>
              </w:rPr>
              <w:t xml:space="preserve"> </w:t>
            </w:r>
            <w:r>
              <w:rPr>
                <w:lang w:val="en-US" w:eastAsia="en-US"/>
              </w:rPr>
              <w:t xml:space="preserve">G., </w:t>
            </w:r>
            <w:r w:rsidRPr="00EF3078">
              <w:rPr>
                <w:lang w:val="en-US" w:eastAsia="en-US"/>
              </w:rPr>
              <w:t>ASKEGAARD</w:t>
            </w:r>
            <w:r>
              <w:rPr>
                <w:lang w:val="en-US" w:eastAsia="en-US"/>
              </w:rPr>
              <w:t xml:space="preserve">, S., </w:t>
            </w:r>
            <w:r w:rsidRPr="00EF3078">
              <w:rPr>
                <w:lang w:val="en-US" w:eastAsia="en-US"/>
              </w:rPr>
              <w:t>HOGG</w:t>
            </w:r>
            <w:r>
              <w:rPr>
                <w:lang w:val="en-US" w:eastAsia="en-US"/>
              </w:rPr>
              <w:t>,</w:t>
            </w:r>
            <w:r w:rsidRPr="00EF3078">
              <w:rPr>
                <w:lang w:val="en-US" w:eastAsia="en-US"/>
              </w:rPr>
              <w:t xml:space="preserve"> </w:t>
            </w:r>
            <w:r>
              <w:rPr>
                <w:lang w:val="en-US" w:eastAsia="en-US"/>
              </w:rPr>
              <w:t>M. K. 6th Ed.</w:t>
            </w:r>
            <w:r w:rsidRPr="00016B5B">
              <w:rPr>
                <w:lang w:val="en-US" w:eastAsia="en-US"/>
              </w:rPr>
              <w:t xml:space="preserve"> </w:t>
            </w:r>
            <w:r w:rsidRPr="00016B5B">
              <w:rPr>
                <w:i/>
                <w:lang w:val="en-US" w:eastAsia="en-US"/>
              </w:rPr>
              <w:t>Consumer Behaviour: A European Perspective</w:t>
            </w:r>
            <w:r>
              <w:rPr>
                <w:i/>
                <w:lang w:val="en-US" w:eastAsia="en-US"/>
              </w:rPr>
              <w:t>.</w:t>
            </w:r>
            <w:r>
              <w:t xml:space="preserve"> </w:t>
            </w:r>
            <w:r w:rsidRPr="00016B5B">
              <w:rPr>
                <w:lang w:val="en-US" w:eastAsia="en-US"/>
              </w:rPr>
              <w:t>Pearson</w:t>
            </w:r>
            <w:r>
              <w:rPr>
                <w:lang w:val="en-US" w:eastAsia="en-US"/>
              </w:rPr>
              <w:t xml:space="preserve"> 2016, 736 p. ISBN </w:t>
            </w:r>
            <w:r w:rsidRPr="00016B5B">
              <w:rPr>
                <w:lang w:val="en-US" w:eastAsia="en-US"/>
              </w:rPr>
              <w:t>978-1292116723</w:t>
            </w:r>
            <w:r w:rsidR="00F86A33">
              <w:rPr>
                <w:lang w:val="en-US" w:eastAsia="en-US"/>
              </w:rPr>
              <w:t>.</w:t>
            </w:r>
          </w:p>
          <w:p w14:paraId="729FFEA5" w14:textId="77777777" w:rsidR="00B97D2C" w:rsidRDefault="00B97D2C" w:rsidP="00B97D2C">
            <w:pPr>
              <w:jc w:val="both"/>
              <w:rPr>
                <w:lang w:val="en-US" w:eastAsia="en-US"/>
              </w:rPr>
            </w:pPr>
            <w:r>
              <w:rPr>
                <w:lang w:val="en-US" w:eastAsia="en-US"/>
              </w:rPr>
              <w:t xml:space="preserve">WILCOX, D. L., CAMERON, G. T., REBER, B. H. </w:t>
            </w:r>
            <w:r w:rsidRPr="00032713">
              <w:rPr>
                <w:i/>
                <w:lang w:val="en-US" w:eastAsia="en-US"/>
              </w:rPr>
              <w:t>Public Relations: Strategies and Tactics</w:t>
            </w:r>
            <w:r w:rsidR="00F86A33">
              <w:rPr>
                <w:lang w:val="en-US" w:eastAsia="en-US"/>
              </w:rPr>
              <w:t xml:space="preserve">. 11th Ed. Pearson 2014, </w:t>
            </w:r>
            <w:r>
              <w:rPr>
                <w:lang w:val="en-US" w:eastAsia="en-US"/>
              </w:rPr>
              <w:t>624 p. ISBN</w:t>
            </w:r>
            <w:r>
              <w:t xml:space="preserve"> </w:t>
            </w:r>
            <w:r w:rsidRPr="00032713">
              <w:rPr>
                <w:lang w:val="en-US" w:eastAsia="en-US"/>
              </w:rPr>
              <w:t>978-0205960644</w:t>
            </w:r>
            <w:r w:rsidR="00F86A33">
              <w:rPr>
                <w:lang w:val="en-US" w:eastAsia="en-US"/>
              </w:rPr>
              <w:t>.</w:t>
            </w:r>
          </w:p>
          <w:p w14:paraId="7EF900E4" w14:textId="77777777" w:rsidR="00B97D2C" w:rsidRDefault="00B97D2C" w:rsidP="00B97D2C">
            <w:pPr>
              <w:ind w:left="339" w:hanging="339"/>
              <w:rPr>
                <w:b/>
              </w:rPr>
            </w:pPr>
            <w:r w:rsidRPr="00F76BFF">
              <w:rPr>
                <w:b/>
              </w:rPr>
              <w:t>Doporučená literatura</w:t>
            </w:r>
          </w:p>
          <w:p w14:paraId="31A41BE5" w14:textId="77777777" w:rsidR="00B97D2C" w:rsidRDefault="00B97D2C" w:rsidP="00B97D2C">
            <w:pPr>
              <w:jc w:val="both"/>
              <w:rPr>
                <w:lang w:eastAsia="en-US"/>
              </w:rPr>
            </w:pPr>
            <w:r w:rsidRPr="00C7367A">
              <w:rPr>
                <w:lang w:eastAsia="en-US"/>
              </w:rPr>
              <w:t xml:space="preserve">CARTWRIGHT, E. </w:t>
            </w:r>
            <w:r w:rsidRPr="00C7367A">
              <w:rPr>
                <w:i/>
                <w:iCs/>
                <w:lang w:eastAsia="en-US"/>
              </w:rPr>
              <w:t>Behavioral Economics</w:t>
            </w:r>
            <w:r w:rsidRPr="00C7367A">
              <w:rPr>
                <w:lang w:eastAsia="en-US"/>
              </w:rPr>
              <w:t>.</w:t>
            </w:r>
            <w:r w:rsidRPr="00696190">
              <w:rPr>
                <w:color w:val="0070C0"/>
                <w:lang w:eastAsia="en-US"/>
              </w:rPr>
              <w:t xml:space="preserve"> </w:t>
            </w:r>
            <w:r w:rsidRPr="00C7367A">
              <w:rPr>
                <w:lang w:eastAsia="en-US"/>
              </w:rPr>
              <w:t>2nd edition</w:t>
            </w:r>
            <w:r>
              <w:rPr>
                <w:lang w:eastAsia="en-US"/>
              </w:rPr>
              <w:t>.</w:t>
            </w:r>
            <w:r w:rsidRPr="00C7367A">
              <w:rPr>
                <w:lang w:eastAsia="en-US"/>
              </w:rPr>
              <w:t xml:space="preserve"> Routledge, 2011, 555 s. ISBN 978-0-415-73764-7.</w:t>
            </w:r>
          </w:p>
          <w:p w14:paraId="7FCEFDC6" w14:textId="77777777" w:rsidR="00B97D2C" w:rsidRPr="00B31399" w:rsidRDefault="00B97D2C" w:rsidP="00B97D2C">
            <w:pPr>
              <w:jc w:val="both"/>
              <w:rPr>
                <w:lang w:val="en-US" w:eastAsia="en-US"/>
              </w:rPr>
            </w:pPr>
            <w:r w:rsidRPr="00B31399">
              <w:rPr>
                <w:lang w:eastAsia="en-US"/>
              </w:rPr>
              <w:t xml:space="preserve">FOURNIER, S., BREAZEALE, M., FETSCHERIN, M. </w:t>
            </w:r>
            <w:r w:rsidRPr="00B31399">
              <w:rPr>
                <w:i/>
                <w:iCs/>
                <w:lang w:eastAsia="en-US"/>
              </w:rPr>
              <w:t>Consumer-Brand Relationship:Theory and Practice.</w:t>
            </w:r>
            <w:r>
              <w:rPr>
                <w:lang w:eastAsia="en-US"/>
              </w:rPr>
              <w:t xml:space="preserve"> Routledg</w:t>
            </w:r>
            <w:r w:rsidR="00F86A33">
              <w:rPr>
                <w:lang w:eastAsia="en-US"/>
              </w:rPr>
              <w:t xml:space="preserve">, </w:t>
            </w:r>
            <w:r w:rsidRPr="00B31399">
              <w:rPr>
                <w:lang w:eastAsia="en-US"/>
              </w:rPr>
              <w:t>2012</w:t>
            </w:r>
            <w:r w:rsidR="00F86A33">
              <w:rPr>
                <w:lang w:eastAsia="en-US"/>
              </w:rPr>
              <w:t>,</w:t>
            </w:r>
            <w:r w:rsidRPr="00B31399">
              <w:rPr>
                <w:lang w:eastAsia="en-US"/>
              </w:rPr>
              <w:t xml:space="preserve"> 417 s. ISBN 978-0-415-78313-2.</w:t>
            </w:r>
          </w:p>
          <w:p w14:paraId="42EA901D" w14:textId="77777777" w:rsidR="00B97D2C" w:rsidRDefault="00B97D2C" w:rsidP="00B97D2C">
            <w:pPr>
              <w:jc w:val="both"/>
              <w:rPr>
                <w:lang w:eastAsia="en-US"/>
              </w:rPr>
            </w:pPr>
            <w:r>
              <w:rPr>
                <w:lang w:eastAsia="en-US"/>
              </w:rPr>
              <w:t>MAUBORGNE, R.,</w:t>
            </w:r>
            <w:r w:rsidRPr="0068432C">
              <w:rPr>
                <w:lang w:eastAsia="en-US"/>
              </w:rPr>
              <w:t xml:space="preserve"> KIM</w:t>
            </w:r>
            <w:r>
              <w:rPr>
                <w:lang w:eastAsia="en-US"/>
              </w:rPr>
              <w:t>,</w:t>
            </w:r>
            <w:r w:rsidRPr="0068432C">
              <w:rPr>
                <w:lang w:eastAsia="en-US"/>
              </w:rPr>
              <w:t xml:space="preserve"> </w:t>
            </w:r>
            <w:r>
              <w:rPr>
                <w:lang w:eastAsia="en-US"/>
              </w:rPr>
              <w:t xml:space="preserve">Ch. </w:t>
            </w:r>
            <w:r w:rsidRPr="0068432C">
              <w:rPr>
                <w:lang w:eastAsia="en-US"/>
              </w:rPr>
              <w:t>W</w:t>
            </w:r>
            <w:r w:rsidRPr="00236D5C">
              <w:rPr>
                <w:i/>
                <w:lang w:eastAsia="en-US"/>
              </w:rPr>
              <w:t>. Blue Ocean Shift : Beyond Competing - Proven Steps to Inspire Confidence and Seize</w:t>
            </w:r>
            <w:r w:rsidRPr="0068432C">
              <w:rPr>
                <w:lang w:eastAsia="en-US"/>
              </w:rPr>
              <w:t xml:space="preserve"> </w:t>
            </w:r>
            <w:r w:rsidRPr="00236D5C">
              <w:rPr>
                <w:i/>
                <w:lang w:eastAsia="en-US"/>
              </w:rPr>
              <w:t>New Growth.</w:t>
            </w:r>
            <w:r w:rsidRPr="00236D5C">
              <w:rPr>
                <w:i/>
              </w:rPr>
              <w:t xml:space="preserve"> </w:t>
            </w:r>
            <w:r>
              <w:t xml:space="preserve">Pan </w:t>
            </w:r>
            <w:r>
              <w:rPr>
                <w:lang w:eastAsia="en-US"/>
              </w:rPr>
              <w:t>MacM</w:t>
            </w:r>
            <w:r w:rsidRPr="00236D5C">
              <w:rPr>
                <w:lang w:eastAsia="en-US"/>
              </w:rPr>
              <w:t>illan</w:t>
            </w:r>
            <w:r>
              <w:rPr>
                <w:lang w:eastAsia="en-US"/>
              </w:rPr>
              <w:t xml:space="preserve">, 2017, 336 p. ISBN </w:t>
            </w:r>
            <w:r w:rsidRPr="00236D5C">
              <w:rPr>
                <w:lang w:eastAsia="en-US"/>
              </w:rPr>
              <w:t>9781509832163</w:t>
            </w:r>
            <w:r w:rsidR="00F86A33">
              <w:rPr>
                <w:lang w:eastAsia="en-US"/>
              </w:rPr>
              <w:t>.</w:t>
            </w:r>
          </w:p>
          <w:p w14:paraId="3BA773B0" w14:textId="77777777" w:rsidR="00B97D2C" w:rsidRDefault="00B97D2C" w:rsidP="00B97D2C">
            <w:pPr>
              <w:jc w:val="both"/>
              <w:rPr>
                <w:lang w:eastAsia="en-US"/>
              </w:rPr>
            </w:pPr>
            <w:r w:rsidRPr="00CE5801">
              <w:rPr>
                <w:lang w:eastAsia="en-US"/>
              </w:rPr>
              <w:t>OSTERWALDER</w:t>
            </w:r>
            <w:r>
              <w:rPr>
                <w:lang w:eastAsia="en-US"/>
              </w:rPr>
              <w:t>,</w:t>
            </w:r>
            <w:r>
              <w:t xml:space="preserve"> </w:t>
            </w:r>
            <w:r>
              <w:rPr>
                <w:lang w:eastAsia="en-US"/>
              </w:rPr>
              <w:t xml:space="preserve">A., </w:t>
            </w:r>
            <w:r w:rsidRPr="00CE5801">
              <w:rPr>
                <w:lang w:eastAsia="en-US"/>
              </w:rPr>
              <w:t>PIGNEUR</w:t>
            </w:r>
            <w:r>
              <w:rPr>
                <w:lang w:eastAsia="en-US"/>
              </w:rPr>
              <w:t>, Y.</w:t>
            </w:r>
            <w:r w:rsidR="00F86A33">
              <w:rPr>
                <w:lang w:eastAsia="en-US"/>
              </w:rPr>
              <w:t>,</w:t>
            </w:r>
            <w:r>
              <w:rPr>
                <w:lang w:eastAsia="en-US"/>
              </w:rPr>
              <w:t xml:space="preserve"> </w:t>
            </w:r>
            <w:r w:rsidRPr="00E87305">
              <w:rPr>
                <w:i/>
                <w:lang w:eastAsia="en-US"/>
              </w:rPr>
              <w:t>Business Model Generation : A Handbook for Visionaries, Game Changers, and</w:t>
            </w:r>
            <w:r w:rsidRPr="00CE5801">
              <w:rPr>
                <w:lang w:eastAsia="en-US"/>
              </w:rPr>
              <w:t xml:space="preserve"> </w:t>
            </w:r>
            <w:r w:rsidRPr="00E87305">
              <w:rPr>
                <w:i/>
                <w:lang w:eastAsia="en-US"/>
              </w:rPr>
              <w:t>Challengers</w:t>
            </w:r>
            <w:r>
              <w:rPr>
                <w:lang w:eastAsia="en-US"/>
              </w:rPr>
              <w:t>.</w:t>
            </w:r>
            <w:r>
              <w:t xml:space="preserve"> </w:t>
            </w:r>
            <w:r w:rsidRPr="00155275">
              <w:rPr>
                <w:lang w:eastAsia="en-US"/>
              </w:rPr>
              <w:t>Chichester, United Kingdom</w:t>
            </w:r>
            <w:r>
              <w:rPr>
                <w:lang w:eastAsia="en-US"/>
              </w:rPr>
              <w:t>:</w:t>
            </w:r>
            <w:r>
              <w:t xml:space="preserve"> </w:t>
            </w:r>
            <w:r>
              <w:rPr>
                <w:lang w:eastAsia="en-US"/>
              </w:rPr>
              <w:t>John Wiley a</w:t>
            </w:r>
            <w:r w:rsidRPr="00155275">
              <w:rPr>
                <w:lang w:eastAsia="en-US"/>
              </w:rPr>
              <w:t>nd Sons Ltd</w:t>
            </w:r>
            <w:r>
              <w:rPr>
                <w:lang w:eastAsia="en-US"/>
              </w:rPr>
              <w:t>. 2010, 288 p.</w:t>
            </w:r>
            <w:r>
              <w:t xml:space="preserve"> ISBN </w:t>
            </w:r>
            <w:r w:rsidRPr="00310EBD">
              <w:rPr>
                <w:lang w:eastAsia="en-US"/>
              </w:rPr>
              <w:t>9780470876411</w:t>
            </w:r>
            <w:r w:rsidR="00F86A33">
              <w:rPr>
                <w:lang w:eastAsia="en-US"/>
              </w:rPr>
              <w:t>.</w:t>
            </w:r>
          </w:p>
          <w:p w14:paraId="220E07E6" w14:textId="77777777" w:rsidR="00B97D2C" w:rsidRPr="00B96AFB" w:rsidRDefault="00B97D2C" w:rsidP="00B97D2C">
            <w:pPr>
              <w:jc w:val="both"/>
              <w:rPr>
                <w:lang w:eastAsia="en-US"/>
              </w:rPr>
            </w:pPr>
            <w:r w:rsidRPr="00B96AFB">
              <w:rPr>
                <w:lang w:eastAsia="en-US"/>
              </w:rPr>
              <w:t>RUZZIER, M. R</w:t>
            </w:r>
            <w:r w:rsidR="00F86A33">
              <w:rPr>
                <w:lang w:eastAsia="en-US"/>
              </w:rPr>
              <w:t>.</w:t>
            </w:r>
            <w:r w:rsidRPr="00B96AFB">
              <w:rPr>
                <w:lang w:eastAsia="en-US"/>
              </w:rPr>
              <w:t>, RUZZIER</w:t>
            </w:r>
            <w:r w:rsidR="00F86A33">
              <w:rPr>
                <w:lang w:eastAsia="en-US"/>
              </w:rPr>
              <w:t>,</w:t>
            </w:r>
            <w:r w:rsidRPr="00B96AFB">
              <w:rPr>
                <w:lang w:eastAsia="en-US"/>
              </w:rPr>
              <w:t xml:space="preserve"> M.</w:t>
            </w:r>
            <w:r w:rsidR="00F86A33">
              <w:rPr>
                <w:lang w:eastAsia="en-US"/>
              </w:rPr>
              <w:t>,</w:t>
            </w:r>
            <w:r w:rsidRPr="00B96AFB">
              <w:rPr>
                <w:lang w:eastAsia="en-US"/>
              </w:rPr>
              <w:t xml:space="preserve"> HISRICH R. D. </w:t>
            </w:r>
            <w:r w:rsidRPr="00B96AFB">
              <w:rPr>
                <w:i/>
                <w:lang w:eastAsia="en-US"/>
              </w:rPr>
              <w:t>Marketing for Entrepreneurs and SMEs: A Global Perspective</w:t>
            </w:r>
            <w:r w:rsidRPr="00B96AFB">
              <w:rPr>
                <w:lang w:eastAsia="en-US"/>
              </w:rPr>
              <w:t>: Edward Elgar Publishing, Inc. 2013, 249 s. ISBN 978-1-78347-175-1.</w:t>
            </w:r>
          </w:p>
          <w:p w14:paraId="0F51B7AF" w14:textId="77777777" w:rsidR="00B97D2C" w:rsidRDefault="00B97D2C" w:rsidP="00B97D2C">
            <w:pPr>
              <w:jc w:val="both"/>
            </w:pPr>
            <w:r w:rsidRPr="009E5337">
              <w:rPr>
                <w:lang w:eastAsia="en-US"/>
              </w:rPr>
              <w:t xml:space="preserve">WANKE, M. </w:t>
            </w:r>
            <w:r w:rsidRPr="00EB02C9">
              <w:rPr>
                <w:i/>
                <w:lang w:eastAsia="en-US"/>
              </w:rPr>
              <w:t>Social Psychology of Consumer Behavior</w:t>
            </w:r>
            <w:r>
              <w:rPr>
                <w:lang w:eastAsia="en-US"/>
              </w:rPr>
              <w:t xml:space="preserve">. New York: </w:t>
            </w:r>
            <w:r w:rsidRPr="009E5337">
              <w:rPr>
                <w:lang w:eastAsia="en-US"/>
              </w:rPr>
              <w:t>Psychology Press</w:t>
            </w:r>
            <w:r>
              <w:rPr>
                <w:lang w:eastAsia="en-US"/>
              </w:rPr>
              <w:t>, 2015,</w:t>
            </w:r>
            <w:r>
              <w:t xml:space="preserve"> 406 p. ISBN </w:t>
            </w:r>
            <w:r w:rsidRPr="009E5337">
              <w:rPr>
                <w:lang w:eastAsia="en-US"/>
              </w:rPr>
              <w:t>978-1138882942</w:t>
            </w:r>
            <w:r>
              <w:t xml:space="preserve"> </w:t>
            </w:r>
          </w:p>
          <w:p w14:paraId="4D005FBC" w14:textId="77777777" w:rsidR="00B97D2C" w:rsidRPr="00F76BFF" w:rsidRDefault="00B97D2C" w:rsidP="00F86A33">
            <w:pPr>
              <w:jc w:val="both"/>
              <w:rPr>
                <w:lang w:eastAsia="en-US"/>
              </w:rPr>
            </w:pPr>
            <w:r w:rsidRPr="00BD6296">
              <w:rPr>
                <w:lang w:eastAsia="en-US"/>
              </w:rPr>
              <w:t xml:space="preserve">ZIMMERMAN, J., NG, </w:t>
            </w:r>
            <w:r w:rsidR="00F86A33">
              <w:rPr>
                <w:lang w:eastAsia="en-US"/>
              </w:rPr>
              <w:t xml:space="preserve">D. </w:t>
            </w:r>
            <w:r w:rsidRPr="00BD6296">
              <w:rPr>
                <w:i/>
                <w:lang w:eastAsia="en-US"/>
              </w:rPr>
              <w:t>Social Media Marketing All-in-One For Dummies</w:t>
            </w:r>
            <w:r w:rsidRPr="00BD6296">
              <w:rPr>
                <w:lang w:eastAsia="en-US"/>
              </w:rPr>
              <w:t>. 4th Ed.. For Dummies, 2017, 752 p. ISBN 978-1119330394</w:t>
            </w:r>
          </w:p>
        </w:tc>
      </w:tr>
      <w:tr w:rsidR="00B97D2C" w:rsidRPr="00F76BFF" w14:paraId="1919A55A" w14:textId="77777777" w:rsidTr="00B97D2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22EE38" w14:textId="77777777" w:rsidR="00B97D2C" w:rsidRPr="00F76BFF" w:rsidRDefault="00B97D2C" w:rsidP="00B97D2C">
            <w:pPr>
              <w:jc w:val="center"/>
              <w:rPr>
                <w:b/>
              </w:rPr>
            </w:pPr>
            <w:r w:rsidRPr="00F76BFF">
              <w:rPr>
                <w:b/>
              </w:rPr>
              <w:lastRenderedPageBreak/>
              <w:t>Informace ke kombinované nebo distanční formě</w:t>
            </w:r>
          </w:p>
        </w:tc>
      </w:tr>
      <w:tr w:rsidR="00B97D2C" w14:paraId="5AC8BF02" w14:textId="77777777" w:rsidTr="00B97D2C">
        <w:tc>
          <w:tcPr>
            <w:tcW w:w="4787" w:type="dxa"/>
            <w:gridSpan w:val="3"/>
            <w:tcBorders>
              <w:top w:val="single" w:sz="2" w:space="0" w:color="auto"/>
            </w:tcBorders>
            <w:shd w:val="clear" w:color="auto" w:fill="F7CAAC"/>
          </w:tcPr>
          <w:p w14:paraId="07E91A5B" w14:textId="77777777" w:rsidR="00B97D2C" w:rsidRPr="00F76BFF" w:rsidRDefault="00B97D2C" w:rsidP="00B97D2C">
            <w:pPr>
              <w:jc w:val="both"/>
            </w:pPr>
            <w:r w:rsidRPr="00F76BFF">
              <w:rPr>
                <w:b/>
              </w:rPr>
              <w:t>Rozsah konzultací (soustředění)</w:t>
            </w:r>
          </w:p>
        </w:tc>
        <w:tc>
          <w:tcPr>
            <w:tcW w:w="889" w:type="dxa"/>
            <w:tcBorders>
              <w:top w:val="single" w:sz="2" w:space="0" w:color="auto"/>
            </w:tcBorders>
          </w:tcPr>
          <w:p w14:paraId="14A4D26E" w14:textId="77777777" w:rsidR="00B97D2C" w:rsidRPr="00F76BFF" w:rsidRDefault="00B97D2C" w:rsidP="00B97D2C">
            <w:pPr>
              <w:jc w:val="both"/>
            </w:pPr>
          </w:p>
        </w:tc>
        <w:tc>
          <w:tcPr>
            <w:tcW w:w="4179" w:type="dxa"/>
            <w:gridSpan w:val="4"/>
            <w:tcBorders>
              <w:top w:val="single" w:sz="2" w:space="0" w:color="auto"/>
            </w:tcBorders>
            <w:shd w:val="clear" w:color="auto" w:fill="F7CAAC"/>
          </w:tcPr>
          <w:p w14:paraId="12297060" w14:textId="77777777" w:rsidR="00B97D2C" w:rsidRDefault="00B97D2C" w:rsidP="00B97D2C">
            <w:pPr>
              <w:jc w:val="both"/>
              <w:rPr>
                <w:b/>
              </w:rPr>
            </w:pPr>
            <w:r>
              <w:rPr>
                <w:b/>
              </w:rPr>
              <w:t xml:space="preserve">hodin </w:t>
            </w:r>
          </w:p>
        </w:tc>
      </w:tr>
      <w:tr w:rsidR="00B97D2C" w:rsidRPr="00F76BFF" w14:paraId="601A3240" w14:textId="77777777" w:rsidTr="00B97D2C">
        <w:tc>
          <w:tcPr>
            <w:tcW w:w="9855" w:type="dxa"/>
            <w:gridSpan w:val="8"/>
            <w:shd w:val="clear" w:color="auto" w:fill="F7CAAC"/>
          </w:tcPr>
          <w:p w14:paraId="6254890A" w14:textId="77777777" w:rsidR="00B97D2C" w:rsidRPr="00F76BFF" w:rsidRDefault="00B97D2C" w:rsidP="00B97D2C">
            <w:pPr>
              <w:jc w:val="both"/>
              <w:rPr>
                <w:b/>
              </w:rPr>
            </w:pPr>
            <w:r w:rsidRPr="00F76BFF">
              <w:rPr>
                <w:b/>
              </w:rPr>
              <w:t>Informace o způsobu kontaktu s vyučujícím</w:t>
            </w:r>
          </w:p>
        </w:tc>
      </w:tr>
      <w:tr w:rsidR="00B97D2C" w:rsidRPr="00F76BFF" w14:paraId="64BA0203" w14:textId="77777777" w:rsidTr="00B97D2C">
        <w:trPr>
          <w:trHeight w:val="817"/>
        </w:trPr>
        <w:tc>
          <w:tcPr>
            <w:tcW w:w="9855" w:type="dxa"/>
            <w:gridSpan w:val="8"/>
          </w:tcPr>
          <w:p w14:paraId="6806B77C" w14:textId="77777777" w:rsidR="00B97D2C" w:rsidRPr="00F76BFF" w:rsidRDefault="00B97D2C" w:rsidP="00B97D2C">
            <w:pPr>
              <w:jc w:val="both"/>
            </w:pPr>
            <w:r w:rsidRPr="00F76B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EC117E" w14:textId="77777777" w:rsidR="00F2780F" w:rsidRDefault="00F2780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6A33" w14:paraId="1C9E0654" w14:textId="77777777" w:rsidTr="00387122">
        <w:tc>
          <w:tcPr>
            <w:tcW w:w="9855" w:type="dxa"/>
            <w:gridSpan w:val="8"/>
            <w:tcBorders>
              <w:bottom w:val="double" w:sz="4" w:space="0" w:color="auto"/>
            </w:tcBorders>
            <w:shd w:val="clear" w:color="auto" w:fill="BDD6EE"/>
          </w:tcPr>
          <w:p w14:paraId="5167F7E6" w14:textId="77777777" w:rsidR="00F86A33" w:rsidRDefault="00F86A33" w:rsidP="00387122">
            <w:pPr>
              <w:jc w:val="both"/>
              <w:rPr>
                <w:b/>
                <w:sz w:val="28"/>
              </w:rPr>
            </w:pPr>
            <w:r>
              <w:lastRenderedPageBreak/>
              <w:br w:type="page"/>
            </w:r>
            <w:r>
              <w:rPr>
                <w:b/>
                <w:sz w:val="28"/>
              </w:rPr>
              <w:t>B-III – Charakteristika studijního předmětu</w:t>
            </w:r>
          </w:p>
        </w:tc>
      </w:tr>
      <w:tr w:rsidR="00F86A33" w14:paraId="470C0126" w14:textId="77777777" w:rsidTr="00387122">
        <w:tc>
          <w:tcPr>
            <w:tcW w:w="3086" w:type="dxa"/>
            <w:tcBorders>
              <w:top w:val="double" w:sz="4" w:space="0" w:color="auto"/>
            </w:tcBorders>
            <w:shd w:val="clear" w:color="auto" w:fill="F7CAAC"/>
          </w:tcPr>
          <w:p w14:paraId="75657AD6" w14:textId="77777777" w:rsidR="00F86A33" w:rsidRDefault="00F86A33" w:rsidP="00387122">
            <w:pPr>
              <w:jc w:val="both"/>
              <w:rPr>
                <w:b/>
              </w:rPr>
            </w:pPr>
            <w:r>
              <w:rPr>
                <w:b/>
              </w:rPr>
              <w:t>Název studijního předmětu</w:t>
            </w:r>
          </w:p>
        </w:tc>
        <w:tc>
          <w:tcPr>
            <w:tcW w:w="6769" w:type="dxa"/>
            <w:gridSpan w:val="7"/>
            <w:tcBorders>
              <w:top w:val="double" w:sz="4" w:space="0" w:color="auto"/>
            </w:tcBorders>
          </w:tcPr>
          <w:p w14:paraId="51265808" w14:textId="77777777" w:rsidR="00F86A33" w:rsidRDefault="00F86A33" w:rsidP="00387122">
            <w:pPr>
              <w:jc w:val="both"/>
            </w:pPr>
            <w:r w:rsidRPr="004A22EA">
              <w:t>Knowledge management</w:t>
            </w:r>
          </w:p>
        </w:tc>
      </w:tr>
      <w:tr w:rsidR="00F86A33" w14:paraId="1C9E1252" w14:textId="77777777" w:rsidTr="00387122">
        <w:tc>
          <w:tcPr>
            <w:tcW w:w="3086" w:type="dxa"/>
            <w:shd w:val="clear" w:color="auto" w:fill="F7CAAC"/>
          </w:tcPr>
          <w:p w14:paraId="3294EB44" w14:textId="77777777" w:rsidR="00F86A33" w:rsidRDefault="00F86A33" w:rsidP="00387122">
            <w:pPr>
              <w:jc w:val="both"/>
              <w:rPr>
                <w:b/>
              </w:rPr>
            </w:pPr>
            <w:r>
              <w:rPr>
                <w:b/>
              </w:rPr>
              <w:t>Typ předmětu</w:t>
            </w:r>
          </w:p>
        </w:tc>
        <w:tc>
          <w:tcPr>
            <w:tcW w:w="3406" w:type="dxa"/>
            <w:gridSpan w:val="4"/>
          </w:tcPr>
          <w:p w14:paraId="16126F17" w14:textId="77777777" w:rsidR="00F86A33" w:rsidRDefault="00F86A33" w:rsidP="00387122">
            <w:pPr>
              <w:jc w:val="both"/>
            </w:pPr>
            <w:r>
              <w:t>povinně volitelný „PV“</w:t>
            </w:r>
          </w:p>
        </w:tc>
        <w:tc>
          <w:tcPr>
            <w:tcW w:w="2695" w:type="dxa"/>
            <w:gridSpan w:val="2"/>
            <w:shd w:val="clear" w:color="auto" w:fill="F7CAAC"/>
          </w:tcPr>
          <w:p w14:paraId="5C3C8199" w14:textId="77777777" w:rsidR="00F86A33" w:rsidRDefault="00F86A33" w:rsidP="00387122">
            <w:pPr>
              <w:jc w:val="both"/>
            </w:pPr>
            <w:r>
              <w:rPr>
                <w:b/>
              </w:rPr>
              <w:t>doporučený ročník / semestr</w:t>
            </w:r>
          </w:p>
        </w:tc>
        <w:tc>
          <w:tcPr>
            <w:tcW w:w="668" w:type="dxa"/>
          </w:tcPr>
          <w:p w14:paraId="1844A5EC" w14:textId="77777777" w:rsidR="00F86A33" w:rsidRDefault="00F86A33" w:rsidP="00387122">
            <w:pPr>
              <w:jc w:val="both"/>
            </w:pPr>
            <w:r>
              <w:t>1/L</w:t>
            </w:r>
          </w:p>
        </w:tc>
      </w:tr>
      <w:tr w:rsidR="00F86A33" w14:paraId="1D4C1416" w14:textId="77777777" w:rsidTr="00387122">
        <w:tc>
          <w:tcPr>
            <w:tcW w:w="3086" w:type="dxa"/>
            <w:shd w:val="clear" w:color="auto" w:fill="F7CAAC"/>
          </w:tcPr>
          <w:p w14:paraId="7731A77B" w14:textId="77777777" w:rsidR="00F86A33" w:rsidRDefault="00F86A33" w:rsidP="00387122">
            <w:pPr>
              <w:jc w:val="both"/>
              <w:rPr>
                <w:b/>
              </w:rPr>
            </w:pPr>
            <w:r>
              <w:rPr>
                <w:b/>
              </w:rPr>
              <w:t>Rozsah studijního předmětu</w:t>
            </w:r>
          </w:p>
        </w:tc>
        <w:tc>
          <w:tcPr>
            <w:tcW w:w="1701" w:type="dxa"/>
            <w:gridSpan w:val="2"/>
          </w:tcPr>
          <w:p w14:paraId="46F315C4" w14:textId="77777777" w:rsidR="00F86A33" w:rsidRDefault="00F86A33" w:rsidP="00387122">
            <w:pPr>
              <w:jc w:val="both"/>
            </w:pPr>
            <w:r>
              <w:t>15p</w:t>
            </w:r>
          </w:p>
        </w:tc>
        <w:tc>
          <w:tcPr>
            <w:tcW w:w="889" w:type="dxa"/>
            <w:shd w:val="clear" w:color="auto" w:fill="F7CAAC"/>
          </w:tcPr>
          <w:p w14:paraId="7696D23F" w14:textId="77777777" w:rsidR="00F86A33" w:rsidRDefault="00F86A33" w:rsidP="00387122">
            <w:pPr>
              <w:jc w:val="both"/>
              <w:rPr>
                <w:b/>
              </w:rPr>
            </w:pPr>
            <w:r>
              <w:rPr>
                <w:b/>
              </w:rPr>
              <w:t xml:space="preserve">hod. </w:t>
            </w:r>
          </w:p>
        </w:tc>
        <w:tc>
          <w:tcPr>
            <w:tcW w:w="816" w:type="dxa"/>
          </w:tcPr>
          <w:p w14:paraId="130CB71F" w14:textId="77777777" w:rsidR="00F86A33" w:rsidRDefault="00F86A33" w:rsidP="00387122">
            <w:pPr>
              <w:jc w:val="both"/>
            </w:pPr>
            <w:r>
              <w:t>15</w:t>
            </w:r>
          </w:p>
        </w:tc>
        <w:tc>
          <w:tcPr>
            <w:tcW w:w="2156" w:type="dxa"/>
            <w:shd w:val="clear" w:color="auto" w:fill="F7CAAC"/>
          </w:tcPr>
          <w:p w14:paraId="69D9DA07" w14:textId="77777777" w:rsidR="00F86A33" w:rsidRDefault="00F86A33" w:rsidP="00387122">
            <w:pPr>
              <w:jc w:val="both"/>
              <w:rPr>
                <w:b/>
              </w:rPr>
            </w:pPr>
            <w:r>
              <w:rPr>
                <w:b/>
              </w:rPr>
              <w:t>kreditů</w:t>
            </w:r>
          </w:p>
        </w:tc>
        <w:tc>
          <w:tcPr>
            <w:tcW w:w="1207" w:type="dxa"/>
            <w:gridSpan w:val="2"/>
          </w:tcPr>
          <w:p w14:paraId="658E4077" w14:textId="77777777" w:rsidR="00F86A33" w:rsidRDefault="00F86A33" w:rsidP="00387122">
            <w:pPr>
              <w:jc w:val="both"/>
            </w:pPr>
            <w:r>
              <w:t>3</w:t>
            </w:r>
          </w:p>
        </w:tc>
      </w:tr>
      <w:tr w:rsidR="00F86A33" w14:paraId="7C87BB1D" w14:textId="77777777" w:rsidTr="00387122">
        <w:tc>
          <w:tcPr>
            <w:tcW w:w="3086" w:type="dxa"/>
            <w:shd w:val="clear" w:color="auto" w:fill="F7CAAC"/>
          </w:tcPr>
          <w:p w14:paraId="0AAB5754" w14:textId="77777777" w:rsidR="00F86A33" w:rsidRDefault="00F86A33" w:rsidP="00387122">
            <w:pPr>
              <w:rPr>
                <w:b/>
                <w:sz w:val="22"/>
              </w:rPr>
            </w:pPr>
            <w:r>
              <w:rPr>
                <w:b/>
              </w:rPr>
              <w:t>Prerekvizity, korekvizity, ekvivalence</w:t>
            </w:r>
          </w:p>
        </w:tc>
        <w:tc>
          <w:tcPr>
            <w:tcW w:w="6769" w:type="dxa"/>
            <w:gridSpan w:val="7"/>
          </w:tcPr>
          <w:p w14:paraId="6A41E1FE" w14:textId="77777777" w:rsidR="00F86A33" w:rsidRDefault="00F86A33" w:rsidP="00387122">
            <w:pPr>
              <w:jc w:val="both"/>
            </w:pPr>
          </w:p>
        </w:tc>
      </w:tr>
      <w:tr w:rsidR="00F86A33" w14:paraId="637C7AE3" w14:textId="77777777" w:rsidTr="00387122">
        <w:tc>
          <w:tcPr>
            <w:tcW w:w="3086" w:type="dxa"/>
            <w:shd w:val="clear" w:color="auto" w:fill="F7CAAC"/>
          </w:tcPr>
          <w:p w14:paraId="7E2252AC" w14:textId="77777777" w:rsidR="00F86A33" w:rsidRDefault="00F86A33" w:rsidP="00387122">
            <w:pPr>
              <w:rPr>
                <w:b/>
              </w:rPr>
            </w:pPr>
            <w:r>
              <w:rPr>
                <w:b/>
              </w:rPr>
              <w:t>Způsob ověření studijních výsledků</w:t>
            </w:r>
          </w:p>
        </w:tc>
        <w:tc>
          <w:tcPr>
            <w:tcW w:w="3406" w:type="dxa"/>
            <w:gridSpan w:val="4"/>
          </w:tcPr>
          <w:p w14:paraId="05CA9C87" w14:textId="77777777" w:rsidR="00F86A33" w:rsidRDefault="00F86A33" w:rsidP="00387122">
            <w:pPr>
              <w:jc w:val="both"/>
            </w:pPr>
            <w:r>
              <w:t>zkouška</w:t>
            </w:r>
          </w:p>
        </w:tc>
        <w:tc>
          <w:tcPr>
            <w:tcW w:w="2156" w:type="dxa"/>
            <w:shd w:val="clear" w:color="auto" w:fill="F7CAAC"/>
          </w:tcPr>
          <w:p w14:paraId="48E3AD40" w14:textId="77777777" w:rsidR="00F86A33" w:rsidRDefault="00F86A33" w:rsidP="00387122">
            <w:pPr>
              <w:jc w:val="both"/>
              <w:rPr>
                <w:b/>
              </w:rPr>
            </w:pPr>
            <w:r>
              <w:rPr>
                <w:b/>
              </w:rPr>
              <w:t>Forma výuky</w:t>
            </w:r>
          </w:p>
        </w:tc>
        <w:tc>
          <w:tcPr>
            <w:tcW w:w="1207" w:type="dxa"/>
            <w:gridSpan w:val="2"/>
          </w:tcPr>
          <w:p w14:paraId="617A51A8" w14:textId="77777777" w:rsidR="00F86A33" w:rsidRDefault="00F86A33" w:rsidP="00387122">
            <w:pPr>
              <w:jc w:val="both"/>
            </w:pPr>
            <w:r>
              <w:t>přednáška</w:t>
            </w:r>
          </w:p>
          <w:p w14:paraId="2C9B78F8" w14:textId="77777777" w:rsidR="00F86A33" w:rsidRDefault="00F86A33" w:rsidP="00387122">
            <w:pPr>
              <w:jc w:val="both"/>
            </w:pPr>
          </w:p>
        </w:tc>
      </w:tr>
      <w:tr w:rsidR="00F86A33" w14:paraId="6E19C42A" w14:textId="77777777" w:rsidTr="00387122">
        <w:tc>
          <w:tcPr>
            <w:tcW w:w="3086" w:type="dxa"/>
            <w:shd w:val="clear" w:color="auto" w:fill="F7CAAC"/>
          </w:tcPr>
          <w:p w14:paraId="39834A88" w14:textId="77777777" w:rsidR="00F86A33" w:rsidRDefault="00F86A33" w:rsidP="00387122">
            <w:pPr>
              <w:jc w:val="both"/>
              <w:rPr>
                <w:b/>
              </w:rPr>
            </w:pPr>
            <w:r>
              <w:rPr>
                <w:b/>
              </w:rPr>
              <w:t>Forma způsobu ověření studijních výsledků a další požadavky na studenta</w:t>
            </w:r>
          </w:p>
        </w:tc>
        <w:tc>
          <w:tcPr>
            <w:tcW w:w="6769" w:type="dxa"/>
            <w:gridSpan w:val="7"/>
            <w:tcBorders>
              <w:bottom w:val="nil"/>
            </w:tcBorders>
          </w:tcPr>
          <w:p w14:paraId="7CCF04BE" w14:textId="77777777" w:rsidR="00435236" w:rsidRDefault="00435236" w:rsidP="00435236">
            <w:pPr>
              <w:jc w:val="both"/>
            </w:pPr>
            <w:r>
              <w:t>Způsob ukončení předmětu: zkouška</w:t>
            </w:r>
          </w:p>
          <w:p w14:paraId="2CF5D5DA" w14:textId="77777777" w:rsidR="00F86A33" w:rsidRDefault="00435236" w:rsidP="00435236">
            <w:pPr>
              <w:jc w:val="both"/>
            </w:pPr>
            <w:r>
              <w:t>Požadavky ke zkoušce: vypracování seminární práce včetně případové studie s akcentem na znalostní služby či ekonomiku.</w:t>
            </w:r>
          </w:p>
        </w:tc>
      </w:tr>
      <w:tr w:rsidR="00F86A33" w14:paraId="0062D884" w14:textId="77777777" w:rsidTr="00387122">
        <w:trPr>
          <w:trHeight w:val="168"/>
        </w:trPr>
        <w:tc>
          <w:tcPr>
            <w:tcW w:w="9855" w:type="dxa"/>
            <w:gridSpan w:val="8"/>
            <w:tcBorders>
              <w:top w:val="nil"/>
            </w:tcBorders>
          </w:tcPr>
          <w:p w14:paraId="6D877365" w14:textId="77777777" w:rsidR="00F86A33" w:rsidRDefault="00F86A33" w:rsidP="00387122">
            <w:pPr>
              <w:jc w:val="both"/>
            </w:pPr>
          </w:p>
        </w:tc>
      </w:tr>
      <w:tr w:rsidR="00F86A33" w14:paraId="13B37E50" w14:textId="77777777" w:rsidTr="00387122">
        <w:trPr>
          <w:trHeight w:val="197"/>
        </w:trPr>
        <w:tc>
          <w:tcPr>
            <w:tcW w:w="3086" w:type="dxa"/>
            <w:tcBorders>
              <w:top w:val="nil"/>
            </w:tcBorders>
            <w:shd w:val="clear" w:color="auto" w:fill="F7CAAC"/>
          </w:tcPr>
          <w:p w14:paraId="6B18E5F1" w14:textId="77777777" w:rsidR="00F86A33" w:rsidRDefault="00F86A33" w:rsidP="00387122">
            <w:pPr>
              <w:jc w:val="both"/>
              <w:rPr>
                <w:b/>
              </w:rPr>
            </w:pPr>
            <w:r>
              <w:rPr>
                <w:b/>
              </w:rPr>
              <w:t>Garant předmětu</w:t>
            </w:r>
          </w:p>
        </w:tc>
        <w:tc>
          <w:tcPr>
            <w:tcW w:w="6769" w:type="dxa"/>
            <w:gridSpan w:val="7"/>
            <w:tcBorders>
              <w:top w:val="nil"/>
            </w:tcBorders>
          </w:tcPr>
          <w:p w14:paraId="353A2BEA" w14:textId="77777777" w:rsidR="00F86A33" w:rsidRDefault="00F86A33" w:rsidP="00387122">
            <w:pPr>
              <w:jc w:val="both"/>
            </w:pPr>
            <w:r>
              <w:t>doc. Ing. Zuzana Tučková, Ph.D.</w:t>
            </w:r>
          </w:p>
        </w:tc>
      </w:tr>
      <w:tr w:rsidR="00F86A33" w14:paraId="4A53359D" w14:textId="77777777" w:rsidTr="00387122">
        <w:trPr>
          <w:trHeight w:val="243"/>
        </w:trPr>
        <w:tc>
          <w:tcPr>
            <w:tcW w:w="3086" w:type="dxa"/>
            <w:tcBorders>
              <w:top w:val="nil"/>
            </w:tcBorders>
            <w:shd w:val="clear" w:color="auto" w:fill="F7CAAC"/>
          </w:tcPr>
          <w:p w14:paraId="68016F6B" w14:textId="77777777" w:rsidR="00F86A33" w:rsidRDefault="00F86A33" w:rsidP="00387122">
            <w:pPr>
              <w:jc w:val="both"/>
              <w:rPr>
                <w:b/>
              </w:rPr>
            </w:pPr>
            <w:r>
              <w:rPr>
                <w:b/>
              </w:rPr>
              <w:t>Zapojení garanta do výuky předmětu</w:t>
            </w:r>
          </w:p>
        </w:tc>
        <w:tc>
          <w:tcPr>
            <w:tcW w:w="6769" w:type="dxa"/>
            <w:gridSpan w:val="7"/>
            <w:tcBorders>
              <w:top w:val="nil"/>
            </w:tcBorders>
          </w:tcPr>
          <w:p w14:paraId="1A1C4A18" w14:textId="77777777" w:rsidR="00F86A33" w:rsidRDefault="00F86A33" w:rsidP="00387122">
            <w:pPr>
              <w:jc w:val="both"/>
            </w:pPr>
            <w:r>
              <w:t>Garant se podílí na přednášení v rozsahu 100%.</w:t>
            </w:r>
          </w:p>
        </w:tc>
      </w:tr>
      <w:tr w:rsidR="00F86A33" w14:paraId="779D36A6" w14:textId="77777777" w:rsidTr="00387122">
        <w:tc>
          <w:tcPr>
            <w:tcW w:w="3086" w:type="dxa"/>
            <w:shd w:val="clear" w:color="auto" w:fill="F7CAAC"/>
          </w:tcPr>
          <w:p w14:paraId="753C9908" w14:textId="77777777" w:rsidR="00F86A33" w:rsidRDefault="00F86A33" w:rsidP="00387122">
            <w:pPr>
              <w:jc w:val="both"/>
              <w:rPr>
                <w:b/>
              </w:rPr>
            </w:pPr>
            <w:r>
              <w:rPr>
                <w:b/>
              </w:rPr>
              <w:t>Vyučující</w:t>
            </w:r>
          </w:p>
        </w:tc>
        <w:tc>
          <w:tcPr>
            <w:tcW w:w="6769" w:type="dxa"/>
            <w:gridSpan w:val="7"/>
            <w:tcBorders>
              <w:bottom w:val="nil"/>
            </w:tcBorders>
          </w:tcPr>
          <w:p w14:paraId="30C7AF4F" w14:textId="77777777" w:rsidR="00F86A33" w:rsidRDefault="00F86A33" w:rsidP="00387122">
            <w:pPr>
              <w:jc w:val="both"/>
            </w:pPr>
            <w:r>
              <w:t>doc. Ing. Zuzana Tučková, Ph.D. – přednášky (100%)</w:t>
            </w:r>
          </w:p>
        </w:tc>
      </w:tr>
      <w:tr w:rsidR="00F86A33" w14:paraId="59D2512E" w14:textId="77777777" w:rsidTr="00387122">
        <w:trPr>
          <w:trHeight w:val="218"/>
        </w:trPr>
        <w:tc>
          <w:tcPr>
            <w:tcW w:w="9855" w:type="dxa"/>
            <w:gridSpan w:val="8"/>
            <w:tcBorders>
              <w:top w:val="nil"/>
            </w:tcBorders>
          </w:tcPr>
          <w:p w14:paraId="65466D0C" w14:textId="77777777" w:rsidR="00F86A33" w:rsidRDefault="00F86A33" w:rsidP="00387122">
            <w:pPr>
              <w:jc w:val="both"/>
            </w:pPr>
          </w:p>
        </w:tc>
      </w:tr>
      <w:tr w:rsidR="00F86A33" w14:paraId="6B3C8055" w14:textId="77777777" w:rsidTr="00387122">
        <w:tc>
          <w:tcPr>
            <w:tcW w:w="3086" w:type="dxa"/>
            <w:shd w:val="clear" w:color="auto" w:fill="F7CAAC"/>
          </w:tcPr>
          <w:p w14:paraId="74813A28" w14:textId="77777777" w:rsidR="00F86A33" w:rsidRDefault="00F86A33" w:rsidP="00387122">
            <w:pPr>
              <w:jc w:val="both"/>
              <w:rPr>
                <w:b/>
              </w:rPr>
            </w:pPr>
            <w:r>
              <w:rPr>
                <w:b/>
              </w:rPr>
              <w:t>Stručná anotace předmětu</w:t>
            </w:r>
          </w:p>
        </w:tc>
        <w:tc>
          <w:tcPr>
            <w:tcW w:w="6769" w:type="dxa"/>
            <w:gridSpan w:val="7"/>
            <w:tcBorders>
              <w:bottom w:val="nil"/>
            </w:tcBorders>
          </w:tcPr>
          <w:p w14:paraId="1CA118AE" w14:textId="77777777" w:rsidR="00F86A33" w:rsidRDefault="00F86A33" w:rsidP="00387122">
            <w:pPr>
              <w:jc w:val="both"/>
            </w:pPr>
          </w:p>
        </w:tc>
      </w:tr>
      <w:tr w:rsidR="00F86A33" w14:paraId="5D26B0D0" w14:textId="77777777" w:rsidTr="00387122">
        <w:trPr>
          <w:trHeight w:val="1534"/>
        </w:trPr>
        <w:tc>
          <w:tcPr>
            <w:tcW w:w="9855" w:type="dxa"/>
            <w:gridSpan w:val="8"/>
            <w:tcBorders>
              <w:top w:val="nil"/>
              <w:bottom w:val="single" w:sz="12" w:space="0" w:color="auto"/>
            </w:tcBorders>
          </w:tcPr>
          <w:p w14:paraId="0B1434C5" w14:textId="77777777" w:rsidR="00435236" w:rsidRDefault="00435236" w:rsidP="00435236">
            <w:pPr>
              <w:jc w:val="both"/>
            </w:pPr>
            <w:r>
              <w:t>V rámci přednášek daného předmětu si student osvojí následující informace o znalostním managementu:</w:t>
            </w:r>
          </w:p>
          <w:p w14:paraId="21390EA8" w14:textId="77777777" w:rsidR="00435236" w:rsidRDefault="00435236" w:rsidP="007D1F4D">
            <w:pPr>
              <w:pStyle w:val="Odstavecseseznamem"/>
              <w:numPr>
                <w:ilvl w:val="0"/>
                <w:numId w:val="39"/>
              </w:numPr>
              <w:ind w:left="254" w:hanging="254"/>
              <w:jc w:val="both"/>
            </w:pPr>
            <w:r>
              <w:t>Modely znalostního managementu</w:t>
            </w:r>
          </w:p>
          <w:p w14:paraId="24F41980" w14:textId="77777777" w:rsidR="00435236" w:rsidRDefault="00435236" w:rsidP="007D1F4D">
            <w:pPr>
              <w:pStyle w:val="Odstavecseseznamem"/>
              <w:numPr>
                <w:ilvl w:val="0"/>
                <w:numId w:val="39"/>
              </w:numPr>
              <w:ind w:left="254" w:hanging="254"/>
              <w:jc w:val="both"/>
            </w:pPr>
            <w:r>
              <w:t xml:space="preserve">Hodnota znalostního managementu ve společnosti </w:t>
            </w:r>
          </w:p>
          <w:p w14:paraId="43830E81" w14:textId="77777777" w:rsidR="00435236" w:rsidRDefault="00435236" w:rsidP="007D1F4D">
            <w:pPr>
              <w:pStyle w:val="Odstavecseseznamem"/>
              <w:numPr>
                <w:ilvl w:val="0"/>
                <w:numId w:val="39"/>
              </w:numPr>
              <w:ind w:left="254" w:hanging="254"/>
              <w:jc w:val="both"/>
            </w:pPr>
            <w:r>
              <w:t xml:space="preserve">Nástroje znalostního managementu </w:t>
            </w:r>
          </w:p>
          <w:p w14:paraId="15D03DE3" w14:textId="77777777" w:rsidR="00435236" w:rsidRDefault="00435236" w:rsidP="007D1F4D">
            <w:pPr>
              <w:pStyle w:val="Odstavecseseznamem"/>
              <w:numPr>
                <w:ilvl w:val="0"/>
                <w:numId w:val="39"/>
              </w:numPr>
              <w:ind w:left="254" w:hanging="254"/>
              <w:jc w:val="both"/>
            </w:pPr>
            <w:r>
              <w:t xml:space="preserve">Znalostní služby </w:t>
            </w:r>
          </w:p>
          <w:p w14:paraId="70E2EAD4" w14:textId="77777777" w:rsidR="00435236" w:rsidRDefault="00435236" w:rsidP="007D1F4D">
            <w:pPr>
              <w:pStyle w:val="Odstavecseseznamem"/>
              <w:numPr>
                <w:ilvl w:val="0"/>
                <w:numId w:val="39"/>
              </w:numPr>
              <w:ind w:left="254" w:hanging="254"/>
              <w:jc w:val="both"/>
            </w:pPr>
            <w:r>
              <w:t xml:space="preserve">Znalostní ekonomika </w:t>
            </w:r>
          </w:p>
          <w:p w14:paraId="4C57BE27" w14:textId="77777777" w:rsidR="00F86A33" w:rsidRDefault="00F86A33" w:rsidP="00435236">
            <w:pPr>
              <w:jc w:val="both"/>
            </w:pPr>
          </w:p>
        </w:tc>
      </w:tr>
      <w:tr w:rsidR="00F86A33" w14:paraId="6CB8502C" w14:textId="77777777" w:rsidTr="00387122">
        <w:trPr>
          <w:trHeight w:val="265"/>
        </w:trPr>
        <w:tc>
          <w:tcPr>
            <w:tcW w:w="3653" w:type="dxa"/>
            <w:gridSpan w:val="2"/>
            <w:tcBorders>
              <w:top w:val="nil"/>
            </w:tcBorders>
            <w:shd w:val="clear" w:color="auto" w:fill="F7CAAC"/>
          </w:tcPr>
          <w:p w14:paraId="305A02D1" w14:textId="77777777" w:rsidR="00F86A33" w:rsidRDefault="00F86A33" w:rsidP="00387122">
            <w:pPr>
              <w:jc w:val="both"/>
            </w:pPr>
            <w:r>
              <w:rPr>
                <w:b/>
              </w:rPr>
              <w:t>Studijní literatura a studijní pomůcky</w:t>
            </w:r>
          </w:p>
        </w:tc>
        <w:tc>
          <w:tcPr>
            <w:tcW w:w="6202" w:type="dxa"/>
            <w:gridSpan w:val="6"/>
            <w:tcBorders>
              <w:top w:val="nil"/>
              <w:bottom w:val="nil"/>
            </w:tcBorders>
          </w:tcPr>
          <w:p w14:paraId="082ACAF2" w14:textId="77777777" w:rsidR="00F86A33" w:rsidRDefault="00F86A33" w:rsidP="00387122">
            <w:pPr>
              <w:jc w:val="both"/>
            </w:pPr>
          </w:p>
        </w:tc>
      </w:tr>
      <w:tr w:rsidR="00F86A33" w14:paraId="478777FA" w14:textId="77777777" w:rsidTr="00435236">
        <w:trPr>
          <w:trHeight w:val="3618"/>
        </w:trPr>
        <w:tc>
          <w:tcPr>
            <w:tcW w:w="9855" w:type="dxa"/>
            <w:gridSpan w:val="8"/>
            <w:tcBorders>
              <w:top w:val="nil"/>
            </w:tcBorders>
          </w:tcPr>
          <w:p w14:paraId="75E892E7" w14:textId="77777777" w:rsidR="00435236" w:rsidRPr="00BE3707" w:rsidRDefault="00435236" w:rsidP="00435236">
            <w:pPr>
              <w:jc w:val="both"/>
              <w:rPr>
                <w:b/>
              </w:rPr>
            </w:pPr>
            <w:r w:rsidRPr="00BE3707">
              <w:rPr>
                <w:b/>
                <w:caps/>
              </w:rPr>
              <w:t>P</w:t>
            </w:r>
            <w:r w:rsidRPr="00BE3707">
              <w:rPr>
                <w:b/>
              </w:rPr>
              <w:t>ovinná literatura</w:t>
            </w:r>
          </w:p>
          <w:p w14:paraId="7658AFE9" w14:textId="77777777" w:rsidR="00435236" w:rsidRPr="00693A1B" w:rsidRDefault="00435236" w:rsidP="00435236">
            <w:pPr>
              <w:jc w:val="both"/>
            </w:pPr>
            <w:r w:rsidRPr="00693A1B">
              <w:t xml:space="preserve">DALKIR, K. </w:t>
            </w:r>
            <w:r w:rsidRPr="00693A1B">
              <w:rPr>
                <w:i/>
              </w:rPr>
              <w:t>Knowledge Management in Theory and Practice</w:t>
            </w:r>
            <w:r w:rsidRPr="00693A1B">
              <w:t xml:space="preserve">. </w:t>
            </w:r>
            <w:r>
              <w:t>T</w:t>
            </w:r>
            <w:r w:rsidRPr="00693A1B">
              <w:t xml:space="preserve">hird edition. The MIT Press, 2017, 552 p. ISBN </w:t>
            </w:r>
            <w:r w:rsidRPr="00693A1B">
              <w:rPr>
                <w:color w:val="333333"/>
                <w:shd w:val="clear" w:color="auto" w:fill="FFFFFF"/>
              </w:rPr>
              <w:t>978-0262036870</w:t>
            </w:r>
          </w:p>
          <w:p w14:paraId="4361718F" w14:textId="77777777" w:rsidR="00435236" w:rsidRPr="00693A1B" w:rsidRDefault="00435236" w:rsidP="00435236">
            <w:pPr>
              <w:jc w:val="both"/>
            </w:pPr>
            <w:r w:rsidRPr="00693A1B">
              <w:t xml:space="preserve">MILLS, P.K., SNYDER, K.M. </w:t>
            </w:r>
            <w:r w:rsidRPr="00693A1B">
              <w:rPr>
                <w:i/>
              </w:rPr>
              <w:t>Knowledge Services Management: Organizing Around Internal Markets</w:t>
            </w:r>
            <w:r w:rsidRPr="00693A1B">
              <w:t>. New York: Springer, 2009, 189 p. ISBN 978-0387095189.</w:t>
            </w:r>
          </w:p>
          <w:p w14:paraId="0C4E54CB" w14:textId="77777777" w:rsidR="00435236" w:rsidRPr="00693A1B" w:rsidRDefault="00435236" w:rsidP="00435236">
            <w:pPr>
              <w:jc w:val="both"/>
              <w:rPr>
                <w:color w:val="333333"/>
                <w:shd w:val="clear" w:color="auto" w:fill="FFFFFF"/>
              </w:rPr>
            </w:pPr>
            <w:r w:rsidRPr="00693A1B">
              <w:t xml:space="preserve">MILTON, N., LAMBE, P. </w:t>
            </w:r>
            <w:r w:rsidRPr="00693A1B">
              <w:rPr>
                <w:i/>
              </w:rPr>
              <w:t>The Knowledge Manager's Handbook: A Step-by-Step Guide to Embedding Effective Knowledge Management in your Organization</w:t>
            </w:r>
            <w:r w:rsidRPr="00693A1B">
              <w:t xml:space="preserve">. </w:t>
            </w:r>
            <w:r w:rsidRPr="00693A1B">
              <w:rPr>
                <w:color w:val="333333"/>
                <w:shd w:val="clear" w:color="auto" w:fill="FFFFFF"/>
              </w:rPr>
              <w:t>Kogan Page, 2016, 320 p. ISBN 978-0749475536.</w:t>
            </w:r>
          </w:p>
          <w:p w14:paraId="34179B0E" w14:textId="77777777" w:rsidR="00435236" w:rsidRPr="00BE3707" w:rsidRDefault="00435236" w:rsidP="00435236">
            <w:pPr>
              <w:jc w:val="both"/>
              <w:rPr>
                <w:b/>
              </w:rPr>
            </w:pPr>
            <w:r w:rsidRPr="00BE3707">
              <w:rPr>
                <w:b/>
              </w:rPr>
              <w:t>Doporučená literatura</w:t>
            </w:r>
          </w:p>
          <w:p w14:paraId="08A4417B" w14:textId="77777777" w:rsidR="00435236" w:rsidRPr="009E4732" w:rsidRDefault="00435236" w:rsidP="00435236">
            <w:pPr>
              <w:jc w:val="both"/>
              <w:rPr>
                <w:color w:val="333333"/>
                <w:shd w:val="clear" w:color="auto" w:fill="FFFFFF"/>
              </w:rPr>
            </w:pPr>
            <w:r w:rsidRPr="009E4732">
              <w:t xml:space="preserve">BARNES, S., MILTON, N. </w:t>
            </w:r>
            <w:r w:rsidRPr="009E4732">
              <w:rPr>
                <w:i/>
              </w:rPr>
              <w:t>Designing a Successful KM Strategy: A Guide for the Knowledge Management Professional</w:t>
            </w:r>
            <w:r w:rsidRPr="009E4732">
              <w:t xml:space="preserve">. </w:t>
            </w:r>
            <w:r w:rsidRPr="009E4732">
              <w:rPr>
                <w:color w:val="333333"/>
                <w:shd w:val="clear" w:color="auto" w:fill="FFFFFF"/>
              </w:rPr>
              <w:t>Information Today Inc., 2014, 224 p. ISBN 978-1573875103.</w:t>
            </w:r>
          </w:p>
          <w:p w14:paraId="2070B38C" w14:textId="77777777" w:rsidR="00435236" w:rsidRPr="009E4732" w:rsidRDefault="00435236" w:rsidP="00435236">
            <w:pPr>
              <w:jc w:val="both"/>
            </w:pPr>
            <w:r w:rsidRPr="009E4732">
              <w:t xml:space="preserve">DALKIR, K. </w:t>
            </w:r>
            <w:r w:rsidRPr="009E4732">
              <w:rPr>
                <w:i/>
              </w:rPr>
              <w:t>Knowledge management in theory and practice</w:t>
            </w:r>
            <w:r w:rsidRPr="009E4732">
              <w:t>. Cambridge, Mass.: MIT Press, 2011, 504 p. ISBN 978-0262015080.</w:t>
            </w:r>
          </w:p>
          <w:p w14:paraId="1EA4CD9D" w14:textId="77777777" w:rsidR="00435236" w:rsidRPr="009E4732" w:rsidRDefault="00435236" w:rsidP="00435236">
            <w:pPr>
              <w:jc w:val="both"/>
              <w:rPr>
                <w:color w:val="333333"/>
                <w:shd w:val="clear" w:color="auto" w:fill="FFFFFF"/>
              </w:rPr>
            </w:pPr>
            <w:r w:rsidRPr="009E4732">
              <w:t xml:space="preserve">HUNTER, B. N. </w:t>
            </w:r>
            <w:r w:rsidRPr="009E4732">
              <w:rPr>
                <w:i/>
              </w:rPr>
              <w:t>The Power of KM: Harnessing the Extraordinary Value of Knowledge Management</w:t>
            </w:r>
            <w:r w:rsidRPr="009E4732">
              <w:t xml:space="preserve">. </w:t>
            </w:r>
            <w:r w:rsidRPr="009E4732">
              <w:rPr>
                <w:color w:val="333333"/>
                <w:shd w:val="clear" w:color="auto" w:fill="FFFFFF"/>
              </w:rPr>
              <w:t>1 edition. Spirit Rising Productions, 2016, 254 p. ISBN 978-0997977714.</w:t>
            </w:r>
          </w:p>
          <w:p w14:paraId="3370CC03" w14:textId="77777777" w:rsidR="00F86A33" w:rsidRDefault="00435236" w:rsidP="00435236">
            <w:pPr>
              <w:jc w:val="both"/>
            </w:pPr>
            <w:r w:rsidRPr="009E4732">
              <w:t xml:space="preserve">RHEM, A. J. </w:t>
            </w:r>
            <w:r w:rsidRPr="009E4732">
              <w:rPr>
                <w:i/>
              </w:rPr>
              <w:t>Knowledge Management in Practice</w:t>
            </w:r>
            <w:r w:rsidRPr="009E4732">
              <w:t>.</w:t>
            </w:r>
            <w:r w:rsidRPr="009E4732">
              <w:rPr>
                <w:color w:val="333333"/>
                <w:shd w:val="clear" w:color="auto" w:fill="FFFFFF"/>
              </w:rPr>
              <w:t xml:space="preserve"> 1 edition. Auerbach Publications, 2016, 405 p. ISBN 978-1466562523</w:t>
            </w:r>
            <w:r>
              <w:t>.</w:t>
            </w:r>
          </w:p>
          <w:p w14:paraId="094F6FFA" w14:textId="77777777" w:rsidR="00F86A33" w:rsidRDefault="00F86A33" w:rsidP="00387122">
            <w:pPr>
              <w:jc w:val="both"/>
            </w:pPr>
          </w:p>
        </w:tc>
      </w:tr>
      <w:tr w:rsidR="00F86A33" w14:paraId="68E3AB4E" w14:textId="77777777" w:rsidTr="0038712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3128777" w14:textId="77777777" w:rsidR="00F86A33" w:rsidRDefault="00F86A33" w:rsidP="00387122">
            <w:pPr>
              <w:jc w:val="center"/>
              <w:rPr>
                <w:b/>
              </w:rPr>
            </w:pPr>
            <w:r>
              <w:rPr>
                <w:b/>
              </w:rPr>
              <w:t>Informace ke kombinované nebo distanční formě</w:t>
            </w:r>
          </w:p>
        </w:tc>
      </w:tr>
      <w:tr w:rsidR="00F86A33" w14:paraId="4396C534" w14:textId="77777777" w:rsidTr="00387122">
        <w:tc>
          <w:tcPr>
            <w:tcW w:w="4787" w:type="dxa"/>
            <w:gridSpan w:val="3"/>
            <w:tcBorders>
              <w:top w:val="single" w:sz="2" w:space="0" w:color="auto"/>
            </w:tcBorders>
            <w:shd w:val="clear" w:color="auto" w:fill="F7CAAC"/>
          </w:tcPr>
          <w:p w14:paraId="012FCFB1" w14:textId="77777777" w:rsidR="00F86A33" w:rsidRDefault="00F86A33" w:rsidP="00387122">
            <w:pPr>
              <w:jc w:val="both"/>
            </w:pPr>
            <w:r>
              <w:rPr>
                <w:b/>
              </w:rPr>
              <w:t>Rozsah konzultací (soustředění)</w:t>
            </w:r>
          </w:p>
        </w:tc>
        <w:tc>
          <w:tcPr>
            <w:tcW w:w="889" w:type="dxa"/>
            <w:tcBorders>
              <w:top w:val="single" w:sz="2" w:space="0" w:color="auto"/>
            </w:tcBorders>
          </w:tcPr>
          <w:p w14:paraId="223F728C" w14:textId="77777777" w:rsidR="00F86A33" w:rsidRDefault="00F86A33" w:rsidP="00387122">
            <w:pPr>
              <w:jc w:val="both"/>
            </w:pPr>
            <w:r>
              <w:t>15</w:t>
            </w:r>
          </w:p>
        </w:tc>
        <w:tc>
          <w:tcPr>
            <w:tcW w:w="4179" w:type="dxa"/>
            <w:gridSpan w:val="4"/>
            <w:tcBorders>
              <w:top w:val="single" w:sz="2" w:space="0" w:color="auto"/>
            </w:tcBorders>
            <w:shd w:val="clear" w:color="auto" w:fill="F7CAAC"/>
          </w:tcPr>
          <w:p w14:paraId="771A3601" w14:textId="77777777" w:rsidR="00F86A33" w:rsidRDefault="00F86A33" w:rsidP="00387122">
            <w:pPr>
              <w:jc w:val="both"/>
              <w:rPr>
                <w:b/>
              </w:rPr>
            </w:pPr>
            <w:r>
              <w:rPr>
                <w:b/>
              </w:rPr>
              <w:t xml:space="preserve">hodin </w:t>
            </w:r>
          </w:p>
        </w:tc>
      </w:tr>
      <w:tr w:rsidR="00F86A33" w14:paraId="5CDAE3BA" w14:textId="77777777" w:rsidTr="00387122">
        <w:tc>
          <w:tcPr>
            <w:tcW w:w="9855" w:type="dxa"/>
            <w:gridSpan w:val="8"/>
            <w:shd w:val="clear" w:color="auto" w:fill="F7CAAC"/>
          </w:tcPr>
          <w:p w14:paraId="0A182F4A" w14:textId="77777777" w:rsidR="00F86A33" w:rsidRDefault="00F86A33" w:rsidP="00387122">
            <w:pPr>
              <w:jc w:val="both"/>
              <w:rPr>
                <w:b/>
              </w:rPr>
            </w:pPr>
            <w:r>
              <w:rPr>
                <w:b/>
              </w:rPr>
              <w:t>Informace o způsobu kontaktu s vyučujícím</w:t>
            </w:r>
          </w:p>
        </w:tc>
      </w:tr>
      <w:tr w:rsidR="00F86A33" w14:paraId="641E6ED0" w14:textId="77777777" w:rsidTr="00387122">
        <w:trPr>
          <w:trHeight w:val="684"/>
        </w:trPr>
        <w:tc>
          <w:tcPr>
            <w:tcW w:w="9855" w:type="dxa"/>
            <w:gridSpan w:val="8"/>
          </w:tcPr>
          <w:p w14:paraId="545F391A" w14:textId="77777777" w:rsidR="00F86A33" w:rsidRDefault="00F86A33" w:rsidP="0038712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E8E0FA1" w14:textId="77777777" w:rsidR="00F86A33" w:rsidRDefault="00F86A33" w:rsidP="00043938"/>
    <w:p w14:paraId="2AFA8D2C" w14:textId="77777777" w:rsidR="00F86A33" w:rsidRDefault="00F86A33">
      <w:r>
        <w:br w:type="page"/>
      </w:r>
    </w:p>
    <w:p w14:paraId="6906AA39" w14:textId="77777777" w:rsidR="00F86A33" w:rsidRDefault="00F86A33" w:rsidP="00F86A33">
      <w:pPr>
        <w:spacing w:before="4000" w:after="3400"/>
        <w:jc w:val="center"/>
        <w:rPr>
          <w:rFonts w:asciiTheme="minorHAnsi" w:hAnsiTheme="minorHAnsi"/>
          <w:b/>
          <w:sz w:val="52"/>
          <w:szCs w:val="52"/>
        </w:rPr>
      </w:pPr>
    </w:p>
    <w:p w14:paraId="3FBD335C" w14:textId="77777777" w:rsidR="00F86A33" w:rsidRDefault="00F86A33" w:rsidP="00F86A33">
      <w:pPr>
        <w:spacing w:before="4000" w:after="3400"/>
        <w:jc w:val="center"/>
        <w:rPr>
          <w:rFonts w:asciiTheme="minorHAnsi" w:hAnsiTheme="minorHAnsi"/>
          <w:b/>
          <w:sz w:val="52"/>
          <w:szCs w:val="52"/>
        </w:rP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br/>
        <w:t>Economics and Management</w:t>
      </w:r>
    </w:p>
    <w:p w14:paraId="5868246A" w14:textId="77777777" w:rsidR="00F86A33" w:rsidRDefault="00F86A33">
      <w:r>
        <w:br w:type="page"/>
      </w:r>
    </w:p>
    <w:p w14:paraId="2E49E81A" w14:textId="77777777" w:rsidR="00B86AE9" w:rsidRPr="004B7A29" w:rsidRDefault="00B86AE9" w:rsidP="00B86AE9">
      <w:pPr>
        <w:rPr>
          <w:rFonts w:asciiTheme="minorHAnsi" w:hAnsiTheme="minorHAnsi"/>
          <w:b/>
          <w:sz w:val="22"/>
          <w:szCs w:val="22"/>
        </w:rPr>
      </w:pPr>
      <w:r w:rsidRPr="004B7A29">
        <w:rPr>
          <w:rFonts w:asciiTheme="minorHAnsi" w:hAnsiTheme="minorHAnsi"/>
          <w:b/>
          <w:sz w:val="22"/>
          <w:szCs w:val="22"/>
          <w:u w:val="single"/>
        </w:rPr>
        <w:lastRenderedPageBreak/>
        <w:t xml:space="preserve">Přednášející </w:t>
      </w:r>
      <w:r w:rsidRPr="004B7A29">
        <w:rPr>
          <w:rFonts w:asciiTheme="minorHAnsi" w:hAnsiTheme="minorHAnsi"/>
          <w:b/>
          <w:sz w:val="22"/>
          <w:szCs w:val="22"/>
        </w:rPr>
        <w:t xml:space="preserve">ve studijním programu </w:t>
      </w:r>
      <w:r w:rsidRPr="00B86AE9">
        <w:rPr>
          <w:rFonts w:asciiTheme="minorHAnsi" w:hAnsiTheme="minorHAnsi"/>
          <w:b/>
          <w:sz w:val="22"/>
          <w:szCs w:val="22"/>
        </w:rPr>
        <w:t>Economics and Management</w:t>
      </w:r>
      <w:r w:rsidRPr="004B7A29">
        <w:rPr>
          <w:rFonts w:asciiTheme="minorHAnsi" w:hAnsiTheme="minorHAnsi"/>
          <w:b/>
          <w:sz w:val="22"/>
          <w:szCs w:val="22"/>
        </w:rPr>
        <w:t>:</w:t>
      </w:r>
    </w:p>
    <w:p w14:paraId="6459EF01" w14:textId="77777777" w:rsidR="00B86AE9" w:rsidRPr="004B7A29" w:rsidRDefault="00B86AE9" w:rsidP="00B86AE9">
      <w:pPr>
        <w:jc w:val="center"/>
        <w:rPr>
          <w:rFonts w:asciiTheme="minorHAnsi" w:hAnsiTheme="minorHAnsi"/>
          <w:i/>
        </w:rPr>
      </w:pPr>
    </w:p>
    <w:tbl>
      <w:tblPr>
        <w:tblW w:w="7282" w:type="dxa"/>
        <w:jc w:val="center"/>
        <w:tblCellMar>
          <w:left w:w="70" w:type="dxa"/>
          <w:right w:w="70" w:type="dxa"/>
        </w:tblCellMar>
        <w:tblLook w:val="04A0" w:firstRow="1" w:lastRow="0" w:firstColumn="1" w:lastColumn="0" w:noHBand="0" w:noVBand="1"/>
      </w:tblPr>
      <w:tblGrid>
        <w:gridCol w:w="3560"/>
        <w:gridCol w:w="1108"/>
        <w:gridCol w:w="1214"/>
        <w:gridCol w:w="1400"/>
      </w:tblGrid>
      <w:tr w:rsidR="00B86AE9" w:rsidRPr="004B7A29" w14:paraId="3D3FA1E6" w14:textId="77777777" w:rsidTr="00B86AE9">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6932F717"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3E259D"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Rok narození</w:t>
            </w:r>
          </w:p>
        </w:tc>
        <w:tc>
          <w:tcPr>
            <w:tcW w:w="1214" w:type="dxa"/>
            <w:tcBorders>
              <w:top w:val="single" w:sz="12" w:space="0" w:color="auto"/>
              <w:left w:val="nil"/>
              <w:bottom w:val="single" w:sz="12" w:space="0" w:color="auto"/>
              <w:right w:val="single" w:sz="4" w:space="0" w:color="auto"/>
            </w:tcBorders>
            <w:shd w:val="clear" w:color="auto" w:fill="auto"/>
            <w:noWrap/>
            <w:vAlign w:val="center"/>
            <w:hideMark/>
          </w:tcPr>
          <w:p w14:paraId="6235E654"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48D20CBE" w14:textId="77777777" w:rsidR="00B86AE9" w:rsidRPr="004B7A29" w:rsidRDefault="00B86AE9" w:rsidP="00B86AE9">
            <w:pPr>
              <w:jc w:val="center"/>
              <w:rPr>
                <w:rFonts w:asciiTheme="minorHAnsi" w:hAnsiTheme="minorHAnsi" w:cstheme="minorHAnsi"/>
                <w:b/>
                <w:bCs/>
              </w:rPr>
            </w:pPr>
            <w:r w:rsidRPr="004B7A29">
              <w:rPr>
                <w:rFonts w:asciiTheme="minorHAnsi" w:hAnsiTheme="minorHAnsi" w:cstheme="minorHAnsi"/>
                <w:b/>
                <w:bCs/>
              </w:rPr>
              <w:t>Pracovní poměr</w:t>
            </w:r>
          </w:p>
        </w:tc>
      </w:tr>
      <w:tr w:rsidR="00B86AE9" w:rsidRPr="004B7A29" w14:paraId="333B724F"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32DC54" w14:textId="77777777" w:rsidR="00B86AE9" w:rsidRPr="004B7A29" w:rsidRDefault="00B86AE9" w:rsidP="00B86AE9">
            <w:pPr>
              <w:rPr>
                <w:rFonts w:asciiTheme="minorHAnsi" w:hAnsiTheme="minorHAnsi" w:cstheme="minorHAnsi"/>
                <w:b/>
                <w:bCs/>
              </w:rPr>
            </w:pPr>
            <w:r w:rsidRPr="004B7A29">
              <w:rPr>
                <w:rFonts w:asciiTheme="minorHAnsi" w:hAnsiTheme="minorHAnsi" w:cstheme="minorHAnsi"/>
                <w:b/>
                <w:bCs/>
              </w:rPr>
              <w:t>Profesoři</w:t>
            </w:r>
          </w:p>
        </w:tc>
      </w:tr>
      <w:tr w:rsidR="00B86AE9" w:rsidRPr="004B7A29" w14:paraId="2107DCD7" w14:textId="77777777" w:rsidTr="00B86AE9">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0A9D1AD7" w14:textId="77777777" w:rsidR="00B86AE9" w:rsidRPr="004B7A29" w:rsidRDefault="00B86AE9" w:rsidP="00B86AE9">
            <w:pPr>
              <w:rPr>
                <w:rFonts w:asciiTheme="minorHAnsi" w:hAnsiTheme="minorHAnsi" w:cstheme="minorHAnsi"/>
              </w:rPr>
            </w:pPr>
            <w:r w:rsidRPr="004B7A29">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81B714A"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nil"/>
              <w:right w:val="single" w:sz="4" w:space="0" w:color="auto"/>
            </w:tcBorders>
            <w:shd w:val="clear" w:color="auto" w:fill="auto"/>
            <w:noWrap/>
            <w:vAlign w:val="center"/>
          </w:tcPr>
          <w:p w14:paraId="5FD5ECC9"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2CE9D11C" w14:textId="77777777" w:rsidR="00B86AE9" w:rsidRPr="004B7A29" w:rsidRDefault="00B86AE9" w:rsidP="00B86AE9">
            <w:pPr>
              <w:jc w:val="center"/>
              <w:rPr>
                <w:rFonts w:asciiTheme="minorHAnsi" w:hAnsiTheme="minorHAnsi" w:cstheme="minorHAnsi"/>
              </w:rPr>
            </w:pPr>
            <w:r w:rsidRPr="004B7A29">
              <w:rPr>
                <w:rFonts w:asciiTheme="minorHAnsi" w:hAnsiTheme="minorHAnsi" w:cstheme="minorHAnsi"/>
              </w:rPr>
              <w:t>N</w:t>
            </w:r>
          </w:p>
        </w:tc>
      </w:tr>
      <w:tr w:rsidR="007A7947" w:rsidRPr="004B7A29" w14:paraId="0A389765" w14:textId="77777777" w:rsidTr="00B86AE9">
        <w:trPr>
          <w:trHeight w:val="315"/>
          <w:jc w:val="center"/>
          <w:ins w:id="110" w:author="Pavla Trefilová" w:date="2019-09-05T11:18: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B9A832E" w14:textId="55061543" w:rsidR="007A7947" w:rsidRPr="004B7A29" w:rsidRDefault="007A7947" w:rsidP="007A7947">
            <w:pPr>
              <w:rPr>
                <w:ins w:id="111" w:author="Pavla Trefilová" w:date="2019-09-05T11:18:00Z"/>
                <w:rFonts w:asciiTheme="minorHAnsi" w:hAnsiTheme="minorHAnsi" w:cstheme="minorHAnsi"/>
              </w:rPr>
            </w:pPr>
            <w:ins w:id="112" w:author="Pavla Trefilová" w:date="2019-09-05T11:18:00Z">
              <w:r>
                <w:rPr>
                  <w:rFonts w:asciiTheme="minorHAnsi" w:hAnsiTheme="minorHAnsi" w:cstheme="minorHAnsi"/>
                </w:rPr>
                <w:t>prof</w:t>
              </w:r>
              <w:r w:rsidRPr="004B7A29">
                <w:rPr>
                  <w:rFonts w:asciiTheme="minorHAnsi" w:hAnsiTheme="minorHAnsi" w:cstheme="minorHAnsi"/>
                </w:rPr>
                <w:t>. Ing. Boris Popesko,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1A740DE" w14:textId="7CA3CEB2" w:rsidR="007A7947" w:rsidRPr="004B7A29" w:rsidRDefault="007A7947" w:rsidP="007A7947">
            <w:pPr>
              <w:jc w:val="center"/>
              <w:rPr>
                <w:ins w:id="113" w:author="Pavla Trefilová" w:date="2019-09-05T11:18:00Z"/>
                <w:rFonts w:asciiTheme="minorHAnsi" w:hAnsiTheme="minorHAnsi" w:cstheme="minorHAnsi"/>
              </w:rPr>
            </w:pPr>
            <w:ins w:id="114" w:author="Pavla Trefilová" w:date="2019-09-05T11:18:00Z">
              <w:r w:rsidRPr="004B7A29">
                <w:rPr>
                  <w:rFonts w:asciiTheme="minorHAnsi" w:hAnsiTheme="minorHAnsi" w:cstheme="minorHAnsi"/>
                </w:rPr>
                <w:t>1978</w:t>
              </w:r>
            </w:ins>
          </w:p>
        </w:tc>
        <w:tc>
          <w:tcPr>
            <w:tcW w:w="1214" w:type="dxa"/>
            <w:tcBorders>
              <w:top w:val="single" w:sz="4" w:space="0" w:color="auto"/>
              <w:left w:val="nil"/>
              <w:bottom w:val="nil"/>
              <w:right w:val="single" w:sz="4" w:space="0" w:color="auto"/>
            </w:tcBorders>
            <w:shd w:val="clear" w:color="auto" w:fill="auto"/>
            <w:noWrap/>
            <w:vAlign w:val="center"/>
          </w:tcPr>
          <w:p w14:paraId="68707796" w14:textId="333D77B4" w:rsidR="007A7947" w:rsidRPr="004B7A29" w:rsidRDefault="007A7947" w:rsidP="007A7947">
            <w:pPr>
              <w:jc w:val="center"/>
              <w:rPr>
                <w:ins w:id="115" w:author="Pavla Trefilová" w:date="2019-09-05T11:18:00Z"/>
                <w:rFonts w:asciiTheme="minorHAnsi" w:hAnsiTheme="minorHAnsi" w:cstheme="minorHAnsi"/>
              </w:rPr>
            </w:pPr>
            <w:ins w:id="116" w:author="Pavla Trefilová" w:date="2019-09-05T11:18:00Z">
              <w:r w:rsidRPr="004B7A29">
                <w:rPr>
                  <w:rFonts w:asciiTheme="minorHAnsi" w:hAnsiTheme="minorHAnsi" w:cstheme="minorHAnsi"/>
                </w:rPr>
                <w:t>40</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3DA8A7C2" w14:textId="582603BD" w:rsidR="007A7947" w:rsidRPr="004B7A29" w:rsidRDefault="007A7947" w:rsidP="007A7947">
            <w:pPr>
              <w:jc w:val="center"/>
              <w:rPr>
                <w:ins w:id="117" w:author="Pavla Trefilová" w:date="2019-09-05T11:18:00Z"/>
                <w:rFonts w:asciiTheme="minorHAnsi" w:hAnsiTheme="minorHAnsi" w:cstheme="minorHAnsi"/>
              </w:rPr>
            </w:pPr>
            <w:ins w:id="118" w:author="Pavla Trefilová" w:date="2019-09-05T11:18:00Z">
              <w:r w:rsidRPr="004B7A29">
                <w:rPr>
                  <w:rFonts w:asciiTheme="minorHAnsi" w:hAnsiTheme="minorHAnsi" w:cstheme="minorHAnsi"/>
                </w:rPr>
                <w:t>N</w:t>
              </w:r>
            </w:ins>
          </w:p>
        </w:tc>
      </w:tr>
      <w:tr w:rsidR="007A7947" w:rsidRPr="004B7A29" w14:paraId="1E39F83A" w14:textId="77777777" w:rsidTr="00B86AE9">
        <w:trPr>
          <w:trHeight w:val="315"/>
          <w:jc w:val="center"/>
          <w:ins w:id="119" w:author="Pavla Trefilová" w:date="2019-09-05T11:18: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C4E705F" w14:textId="1CB54EB3" w:rsidR="007A7947" w:rsidRPr="004B7A29" w:rsidRDefault="007A7947" w:rsidP="007A7947">
            <w:pPr>
              <w:rPr>
                <w:ins w:id="120" w:author="Pavla Trefilová" w:date="2019-09-05T11:18:00Z"/>
                <w:rFonts w:asciiTheme="minorHAnsi" w:hAnsiTheme="minorHAnsi" w:cstheme="minorHAnsi"/>
              </w:rPr>
            </w:pPr>
            <w:ins w:id="121" w:author="Pavla Trefilová" w:date="2019-09-05T11:18:00Z">
              <w:r>
                <w:rPr>
                  <w:rFonts w:asciiTheme="minorHAnsi" w:hAnsiTheme="minorHAnsi" w:cstheme="minorHAnsi"/>
                </w:rPr>
                <w:t>prof</w:t>
              </w:r>
              <w:r w:rsidRPr="004B7A29">
                <w:rPr>
                  <w:rFonts w:asciiTheme="minorHAnsi" w:hAnsiTheme="minorHAnsi" w:cstheme="minorHAnsi"/>
                </w:rPr>
                <w:t>. Ing. Rastislav Rajnoha, PhD.</w:t>
              </w:r>
            </w:ins>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839A7A1" w14:textId="1ABA5F82" w:rsidR="007A7947" w:rsidRPr="004B7A29" w:rsidRDefault="007A7947" w:rsidP="007A7947">
            <w:pPr>
              <w:jc w:val="center"/>
              <w:rPr>
                <w:ins w:id="122" w:author="Pavla Trefilová" w:date="2019-09-05T11:18:00Z"/>
                <w:rFonts w:asciiTheme="minorHAnsi" w:hAnsiTheme="minorHAnsi" w:cstheme="minorHAnsi"/>
              </w:rPr>
            </w:pPr>
            <w:ins w:id="123" w:author="Pavla Trefilová" w:date="2019-09-05T11:18:00Z">
              <w:r w:rsidRPr="004B7A29">
                <w:rPr>
                  <w:rFonts w:asciiTheme="minorHAnsi" w:hAnsiTheme="minorHAnsi" w:cstheme="minorHAnsi"/>
                </w:rPr>
                <w:t>1971</w:t>
              </w:r>
            </w:ins>
          </w:p>
        </w:tc>
        <w:tc>
          <w:tcPr>
            <w:tcW w:w="1214" w:type="dxa"/>
            <w:tcBorders>
              <w:top w:val="single" w:sz="4" w:space="0" w:color="auto"/>
              <w:left w:val="nil"/>
              <w:bottom w:val="nil"/>
              <w:right w:val="single" w:sz="4" w:space="0" w:color="auto"/>
            </w:tcBorders>
            <w:shd w:val="clear" w:color="auto" w:fill="auto"/>
            <w:noWrap/>
            <w:vAlign w:val="center"/>
          </w:tcPr>
          <w:p w14:paraId="36E0B164" w14:textId="7AEEBE5D" w:rsidR="007A7947" w:rsidRPr="004B7A29" w:rsidRDefault="007A7947" w:rsidP="007A7947">
            <w:pPr>
              <w:jc w:val="center"/>
              <w:rPr>
                <w:ins w:id="124" w:author="Pavla Trefilová" w:date="2019-09-05T11:18:00Z"/>
                <w:rFonts w:asciiTheme="minorHAnsi" w:hAnsiTheme="minorHAnsi" w:cstheme="minorHAnsi"/>
              </w:rPr>
            </w:pPr>
            <w:ins w:id="125" w:author="Pavla Trefilová" w:date="2019-09-05T11:18:00Z">
              <w:r w:rsidRPr="004B7A29">
                <w:rPr>
                  <w:rFonts w:asciiTheme="minorHAnsi" w:hAnsiTheme="minorHAnsi" w:cstheme="minorHAnsi"/>
                </w:rPr>
                <w:t>28</w:t>
              </w:r>
            </w:ins>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6502245D" w14:textId="3409E235" w:rsidR="007A7947" w:rsidRPr="004B7A29" w:rsidRDefault="007A7947" w:rsidP="007A7947">
            <w:pPr>
              <w:jc w:val="center"/>
              <w:rPr>
                <w:ins w:id="126" w:author="Pavla Trefilová" w:date="2019-09-05T11:18:00Z"/>
                <w:rFonts w:asciiTheme="minorHAnsi" w:hAnsiTheme="minorHAnsi" w:cstheme="minorHAnsi"/>
              </w:rPr>
            </w:pPr>
            <w:ins w:id="127" w:author="Pavla Trefilová" w:date="2019-09-05T11:18:00Z">
              <w:r w:rsidRPr="004B7A29">
                <w:rPr>
                  <w:rFonts w:asciiTheme="minorHAnsi" w:hAnsiTheme="minorHAnsi" w:cstheme="minorHAnsi"/>
                </w:rPr>
                <w:t>N</w:t>
              </w:r>
            </w:ins>
          </w:p>
        </w:tc>
      </w:tr>
      <w:tr w:rsidR="007A7947" w:rsidRPr="004B7A29" w14:paraId="08BFC058" w14:textId="77777777" w:rsidTr="00B86AE9">
        <w:trPr>
          <w:trHeight w:val="330"/>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5AFEA63" w14:textId="77777777" w:rsidR="007A7947" w:rsidRPr="004B7A29" w:rsidRDefault="007A7947" w:rsidP="007A7947">
            <w:pPr>
              <w:rPr>
                <w:rFonts w:asciiTheme="minorHAnsi" w:hAnsiTheme="minorHAnsi" w:cstheme="minorHAnsi"/>
                <w:b/>
                <w:bCs/>
              </w:rPr>
            </w:pPr>
            <w:r w:rsidRPr="004B7A29">
              <w:rPr>
                <w:rFonts w:asciiTheme="minorHAnsi" w:hAnsiTheme="minorHAnsi" w:cstheme="minorHAnsi"/>
                <w:b/>
                <w:bCs/>
              </w:rPr>
              <w:t>Docenti</w:t>
            </w:r>
          </w:p>
        </w:tc>
      </w:tr>
      <w:tr w:rsidR="007A7947" w:rsidRPr="004B7A29" w14:paraId="42EF4C62" w14:textId="77777777" w:rsidTr="00B86AE9">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3F42A46B"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7AAA7C6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1966</w:t>
            </w:r>
          </w:p>
        </w:tc>
        <w:tc>
          <w:tcPr>
            <w:tcW w:w="1214" w:type="dxa"/>
            <w:tcBorders>
              <w:top w:val="single" w:sz="12" w:space="0" w:color="auto"/>
              <w:left w:val="nil"/>
              <w:bottom w:val="single" w:sz="4" w:space="0" w:color="auto"/>
              <w:right w:val="single" w:sz="4" w:space="0" w:color="auto"/>
            </w:tcBorders>
            <w:shd w:val="clear" w:color="auto" w:fill="auto"/>
            <w:noWrap/>
            <w:vAlign w:val="center"/>
            <w:hideMark/>
          </w:tcPr>
          <w:p w14:paraId="79736BF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5C018F9C"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1F1C4293"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5216FA"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86AA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1972</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76318AC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5A5A79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U-31.8.2020</w:t>
            </w:r>
          </w:p>
        </w:tc>
      </w:tr>
      <w:tr w:rsidR="007A7947" w:rsidRPr="004B7A29" w14:paraId="28E63D15"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A32C3A4"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8833E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1945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C3D2B0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1A743F1"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3D59832"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3C221E0"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99A60A5"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1952</w:t>
            </w:r>
          </w:p>
        </w:tc>
        <w:tc>
          <w:tcPr>
            <w:tcW w:w="1214" w:type="dxa"/>
            <w:tcBorders>
              <w:top w:val="single" w:sz="4" w:space="0" w:color="auto"/>
              <w:left w:val="nil"/>
              <w:bottom w:val="nil"/>
              <w:right w:val="single" w:sz="4" w:space="0" w:color="auto"/>
            </w:tcBorders>
            <w:shd w:val="clear" w:color="auto" w:fill="auto"/>
            <w:noWrap/>
            <w:vAlign w:val="center"/>
          </w:tcPr>
          <w:p w14:paraId="627A84B6"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1142341B"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678D0D6E"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hideMark/>
          </w:tcPr>
          <w:p w14:paraId="243C8C55"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center"/>
            <w:hideMark/>
          </w:tcPr>
          <w:p w14:paraId="41E06E5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nil"/>
              <w:right w:val="single" w:sz="4" w:space="0" w:color="auto"/>
            </w:tcBorders>
            <w:shd w:val="clear" w:color="auto" w:fill="auto"/>
            <w:noWrap/>
            <w:vAlign w:val="center"/>
            <w:hideMark/>
          </w:tcPr>
          <w:p w14:paraId="59F71604"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hideMark/>
          </w:tcPr>
          <w:p w14:paraId="771479A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6F2EA87A" w14:textId="77777777" w:rsidTr="00B86AE9">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94933AB"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84FE083"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1978</w:t>
            </w:r>
          </w:p>
        </w:tc>
        <w:tc>
          <w:tcPr>
            <w:tcW w:w="1214" w:type="dxa"/>
            <w:tcBorders>
              <w:top w:val="single" w:sz="4" w:space="0" w:color="auto"/>
              <w:left w:val="nil"/>
              <w:bottom w:val="nil"/>
              <w:right w:val="single" w:sz="4" w:space="0" w:color="auto"/>
            </w:tcBorders>
            <w:shd w:val="clear" w:color="auto" w:fill="auto"/>
            <w:noWrap/>
            <w:vAlign w:val="center"/>
          </w:tcPr>
          <w:p w14:paraId="2B65070A"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5DCBD17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rsidDel="007A7947" w14:paraId="7037BAEC" w14:textId="55598361" w:rsidTr="00B86AE9">
        <w:trPr>
          <w:trHeight w:val="330"/>
          <w:jc w:val="center"/>
          <w:del w:id="128" w:author="Pavla Trefilová" w:date="2019-09-05T11:18: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6C0234A6" w14:textId="5DC44306" w:rsidR="007A7947" w:rsidRPr="004B7A29" w:rsidDel="007A7947" w:rsidRDefault="007A7947" w:rsidP="007A7947">
            <w:pPr>
              <w:rPr>
                <w:del w:id="129" w:author="Pavla Trefilová" w:date="2019-09-05T11:18:00Z"/>
                <w:rFonts w:asciiTheme="minorHAnsi" w:hAnsiTheme="minorHAnsi" w:cstheme="minorHAnsi"/>
              </w:rPr>
            </w:pPr>
            <w:del w:id="130" w:author="Pavla Trefilová" w:date="2019-09-05T11:18:00Z">
              <w:r w:rsidRPr="004B7A29" w:rsidDel="007A7947">
                <w:rPr>
                  <w:rFonts w:asciiTheme="minorHAnsi" w:hAnsiTheme="minorHAnsi" w:cstheme="minorHAnsi"/>
                </w:rPr>
                <w:delText>doc. Ing. Boris Popesko, Ph.D.</w:delText>
              </w:r>
            </w:del>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2BAAA68A" w14:textId="4D4C2781" w:rsidR="007A7947" w:rsidRPr="004B7A29" w:rsidDel="007A7947" w:rsidRDefault="007A7947" w:rsidP="007A7947">
            <w:pPr>
              <w:jc w:val="center"/>
              <w:rPr>
                <w:del w:id="131" w:author="Pavla Trefilová" w:date="2019-09-05T11:18:00Z"/>
                <w:rFonts w:asciiTheme="minorHAnsi" w:hAnsiTheme="minorHAnsi" w:cstheme="minorHAnsi"/>
              </w:rPr>
            </w:pPr>
            <w:del w:id="132" w:author="Pavla Trefilová" w:date="2019-09-05T11:18:00Z">
              <w:r w:rsidRPr="004B7A29" w:rsidDel="007A7947">
                <w:rPr>
                  <w:rFonts w:asciiTheme="minorHAnsi" w:hAnsiTheme="minorHAnsi" w:cstheme="minorHAnsi"/>
                </w:rPr>
                <w:delText>1978</w:delText>
              </w:r>
            </w:del>
          </w:p>
        </w:tc>
        <w:tc>
          <w:tcPr>
            <w:tcW w:w="1214" w:type="dxa"/>
            <w:tcBorders>
              <w:top w:val="single" w:sz="4" w:space="0" w:color="auto"/>
              <w:left w:val="nil"/>
              <w:bottom w:val="nil"/>
              <w:right w:val="single" w:sz="4" w:space="0" w:color="auto"/>
            </w:tcBorders>
            <w:shd w:val="clear" w:color="auto" w:fill="auto"/>
            <w:noWrap/>
            <w:vAlign w:val="center"/>
          </w:tcPr>
          <w:p w14:paraId="4CC3B4B4" w14:textId="7D945008" w:rsidR="007A7947" w:rsidRPr="004B7A29" w:rsidDel="007A7947" w:rsidRDefault="007A7947" w:rsidP="007A7947">
            <w:pPr>
              <w:jc w:val="center"/>
              <w:rPr>
                <w:del w:id="133" w:author="Pavla Trefilová" w:date="2019-09-05T11:18:00Z"/>
                <w:rFonts w:asciiTheme="minorHAnsi" w:hAnsiTheme="minorHAnsi" w:cstheme="minorHAnsi"/>
              </w:rPr>
            </w:pPr>
            <w:del w:id="134" w:author="Pavla Trefilová" w:date="2019-09-05T11:18:00Z">
              <w:r w:rsidRPr="004B7A29" w:rsidDel="007A7947">
                <w:rPr>
                  <w:rFonts w:asciiTheme="minorHAnsi" w:hAnsiTheme="minorHAnsi" w:cstheme="minorHAnsi"/>
                </w:rPr>
                <w:delText>40</w:delText>
              </w:r>
            </w:del>
          </w:p>
        </w:tc>
        <w:tc>
          <w:tcPr>
            <w:tcW w:w="1400" w:type="dxa"/>
            <w:tcBorders>
              <w:top w:val="single" w:sz="4" w:space="0" w:color="auto"/>
              <w:left w:val="single" w:sz="4" w:space="0" w:color="auto"/>
              <w:bottom w:val="nil"/>
              <w:right w:val="single" w:sz="12" w:space="0" w:color="auto"/>
            </w:tcBorders>
            <w:shd w:val="clear" w:color="auto" w:fill="auto"/>
            <w:noWrap/>
            <w:vAlign w:val="center"/>
          </w:tcPr>
          <w:p w14:paraId="0AF83C8E" w14:textId="3DCF50BF" w:rsidR="007A7947" w:rsidRPr="004B7A29" w:rsidDel="007A7947" w:rsidRDefault="007A7947" w:rsidP="007A7947">
            <w:pPr>
              <w:jc w:val="center"/>
              <w:rPr>
                <w:del w:id="135" w:author="Pavla Trefilová" w:date="2019-09-05T11:18:00Z"/>
                <w:rFonts w:asciiTheme="minorHAnsi" w:hAnsiTheme="minorHAnsi" w:cstheme="minorHAnsi"/>
              </w:rPr>
            </w:pPr>
            <w:del w:id="136" w:author="Pavla Trefilová" w:date="2019-09-05T11:18:00Z">
              <w:r w:rsidRPr="004B7A29" w:rsidDel="007A7947">
                <w:rPr>
                  <w:rFonts w:asciiTheme="minorHAnsi" w:hAnsiTheme="minorHAnsi" w:cstheme="minorHAnsi"/>
                </w:rPr>
                <w:delText>N</w:delText>
              </w:r>
            </w:del>
          </w:p>
        </w:tc>
      </w:tr>
      <w:tr w:rsidR="007A7947" w:rsidRPr="004B7A29" w:rsidDel="007A7947" w14:paraId="4358A7F9" w14:textId="43E002DD" w:rsidTr="00B86AE9">
        <w:trPr>
          <w:trHeight w:val="330"/>
          <w:jc w:val="center"/>
          <w:del w:id="137" w:author="Pavla Trefilová" w:date="2019-09-05T11:18: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50AD770" w14:textId="5E42D9F1" w:rsidR="007A7947" w:rsidRPr="004B7A29" w:rsidDel="007A7947" w:rsidRDefault="007A7947" w:rsidP="007A7947">
            <w:pPr>
              <w:rPr>
                <w:del w:id="138" w:author="Pavla Trefilová" w:date="2019-09-05T11:18:00Z"/>
                <w:rFonts w:asciiTheme="minorHAnsi" w:hAnsiTheme="minorHAnsi" w:cstheme="minorHAnsi"/>
              </w:rPr>
            </w:pPr>
            <w:del w:id="139" w:author="Pavla Trefilová" w:date="2019-09-05T11:18:00Z">
              <w:r w:rsidRPr="004B7A29" w:rsidDel="007A7947">
                <w:rPr>
                  <w:rFonts w:asciiTheme="minorHAnsi" w:hAnsiTheme="minorHAnsi" w:cstheme="minorHAnsi"/>
                </w:rPr>
                <w:delText>doc. Ing. Rastislav Rajnoha, PhD.</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7A627" w14:textId="45AFC9EB" w:rsidR="007A7947" w:rsidRPr="004B7A29" w:rsidDel="007A7947" w:rsidRDefault="007A7947" w:rsidP="007A7947">
            <w:pPr>
              <w:jc w:val="center"/>
              <w:rPr>
                <w:del w:id="140" w:author="Pavla Trefilová" w:date="2019-09-05T11:18:00Z"/>
                <w:rFonts w:asciiTheme="minorHAnsi" w:hAnsiTheme="minorHAnsi" w:cstheme="minorHAnsi"/>
              </w:rPr>
            </w:pPr>
            <w:del w:id="141" w:author="Pavla Trefilová" w:date="2019-09-05T11:18:00Z">
              <w:r w:rsidRPr="004B7A29" w:rsidDel="007A7947">
                <w:rPr>
                  <w:rFonts w:asciiTheme="minorHAnsi" w:hAnsiTheme="minorHAnsi" w:cstheme="minorHAnsi"/>
                </w:rPr>
                <w:delText>1971</w:delText>
              </w:r>
            </w:del>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56ADDE10" w14:textId="03E20E46" w:rsidR="007A7947" w:rsidRPr="004B7A29" w:rsidDel="007A7947" w:rsidRDefault="007A7947" w:rsidP="007A7947">
            <w:pPr>
              <w:jc w:val="center"/>
              <w:rPr>
                <w:del w:id="142" w:author="Pavla Trefilová" w:date="2019-09-05T11:18:00Z"/>
                <w:rFonts w:asciiTheme="minorHAnsi" w:hAnsiTheme="minorHAnsi" w:cstheme="minorHAnsi"/>
              </w:rPr>
            </w:pPr>
            <w:del w:id="143" w:author="Pavla Trefilová" w:date="2019-09-05T11:18:00Z">
              <w:r w:rsidRPr="004B7A29" w:rsidDel="007A7947">
                <w:rPr>
                  <w:rFonts w:asciiTheme="minorHAnsi" w:hAnsiTheme="minorHAnsi" w:cstheme="minorHAnsi"/>
                </w:rPr>
                <w:delText>28</w:delText>
              </w:r>
            </w:del>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672CF8FB" w14:textId="124A3500" w:rsidR="007A7947" w:rsidRPr="004B7A29" w:rsidDel="007A7947" w:rsidRDefault="007A7947" w:rsidP="007A7947">
            <w:pPr>
              <w:jc w:val="center"/>
              <w:rPr>
                <w:del w:id="144" w:author="Pavla Trefilová" w:date="2019-09-05T11:18:00Z"/>
                <w:rFonts w:asciiTheme="minorHAnsi" w:hAnsiTheme="minorHAnsi" w:cstheme="minorHAnsi"/>
              </w:rPr>
            </w:pPr>
            <w:del w:id="145" w:author="Pavla Trefilová" w:date="2019-09-05T11:18:00Z">
              <w:r w:rsidRPr="004B7A29" w:rsidDel="007A7947">
                <w:rPr>
                  <w:rFonts w:asciiTheme="minorHAnsi" w:hAnsiTheme="minorHAnsi" w:cstheme="minorHAnsi"/>
                </w:rPr>
                <w:delText>N</w:delText>
              </w:r>
            </w:del>
          </w:p>
        </w:tc>
      </w:tr>
      <w:tr w:rsidR="007A7947" w:rsidRPr="004B7A29" w14:paraId="2879CD68"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B30DFC9"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06042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1963</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4ADB0A3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024A279"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F136D58" w14:textId="77777777" w:rsidTr="00B86AE9">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14:paraId="63C9D344"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David Tuček,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14:paraId="50BAB24A"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1975</w:t>
            </w:r>
          </w:p>
        </w:tc>
        <w:tc>
          <w:tcPr>
            <w:tcW w:w="1214" w:type="dxa"/>
            <w:tcBorders>
              <w:top w:val="nil"/>
              <w:left w:val="nil"/>
              <w:bottom w:val="single" w:sz="4" w:space="0" w:color="auto"/>
              <w:right w:val="single" w:sz="4" w:space="0" w:color="auto"/>
            </w:tcBorders>
            <w:shd w:val="clear" w:color="auto" w:fill="auto"/>
            <w:noWrap/>
            <w:vAlign w:val="center"/>
            <w:hideMark/>
          </w:tcPr>
          <w:p w14:paraId="2556B1E0"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center"/>
            <w:hideMark/>
          </w:tcPr>
          <w:p w14:paraId="09F2B4EC"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3B35BC7A" w14:textId="77777777" w:rsidTr="00B86AE9">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75697DE"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0D03C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1977</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E55D05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D27640B"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00E76A78" w14:textId="77777777" w:rsidTr="00B86AE9">
        <w:trPr>
          <w:trHeight w:val="34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78C6ABC" w14:textId="77777777" w:rsidR="007A7947" w:rsidRPr="004B7A29" w:rsidRDefault="007A7947" w:rsidP="007A7947">
            <w:pPr>
              <w:rPr>
                <w:rFonts w:asciiTheme="minorHAnsi" w:hAnsiTheme="minorHAnsi" w:cstheme="minorHAnsi"/>
                <w:b/>
                <w:bCs/>
              </w:rPr>
            </w:pPr>
            <w:r w:rsidRPr="004B7A29">
              <w:rPr>
                <w:rFonts w:asciiTheme="minorHAnsi" w:hAnsiTheme="minorHAnsi" w:cstheme="minorHAnsi"/>
                <w:b/>
                <w:bCs/>
              </w:rPr>
              <w:t>Odborní asistenti</w:t>
            </w:r>
          </w:p>
        </w:tc>
      </w:tr>
      <w:tr w:rsidR="007A7947" w:rsidRPr="004B7A29" w14:paraId="105E7BBB" w14:textId="77777777" w:rsidTr="00B86AE9">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48EC2B99"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27517AA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1979</w:t>
            </w:r>
          </w:p>
        </w:tc>
        <w:tc>
          <w:tcPr>
            <w:tcW w:w="1214" w:type="dxa"/>
            <w:tcBorders>
              <w:top w:val="single" w:sz="12" w:space="0" w:color="auto"/>
              <w:left w:val="nil"/>
              <w:bottom w:val="single" w:sz="4" w:space="0" w:color="auto"/>
              <w:right w:val="single" w:sz="4" w:space="0" w:color="auto"/>
            </w:tcBorders>
            <w:shd w:val="clear" w:color="auto" w:fill="auto"/>
            <w:noWrap/>
            <w:vAlign w:val="center"/>
          </w:tcPr>
          <w:p w14:paraId="7BDB3773"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center"/>
          </w:tcPr>
          <w:p w14:paraId="23EB2E5D"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148C0500" w14:textId="77777777" w:rsidTr="00B86AE9">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BD7586"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66525F2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1985</w:t>
            </w:r>
          </w:p>
        </w:tc>
        <w:tc>
          <w:tcPr>
            <w:tcW w:w="1214" w:type="dxa"/>
            <w:tcBorders>
              <w:top w:val="single" w:sz="4" w:space="0" w:color="auto"/>
              <w:left w:val="nil"/>
              <w:bottom w:val="single" w:sz="4" w:space="0" w:color="auto"/>
              <w:right w:val="single" w:sz="4" w:space="0" w:color="auto"/>
            </w:tcBorders>
            <w:shd w:val="clear" w:color="auto" w:fill="auto"/>
            <w:noWrap/>
            <w:vAlign w:val="center"/>
          </w:tcPr>
          <w:p w14:paraId="011A6F2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center"/>
          </w:tcPr>
          <w:p w14:paraId="6E28212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N</w:t>
            </w:r>
          </w:p>
        </w:tc>
      </w:tr>
      <w:tr w:rsidR="007A7947" w:rsidRPr="004B7A29" w14:paraId="0D9E919E" w14:textId="77777777" w:rsidTr="00B86AE9">
        <w:trPr>
          <w:trHeight w:val="315"/>
          <w:jc w:val="center"/>
        </w:trPr>
        <w:tc>
          <w:tcPr>
            <w:tcW w:w="72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5AA88260" w14:textId="77777777" w:rsidR="007A7947" w:rsidRPr="004B7A29" w:rsidRDefault="007A7947" w:rsidP="007A7947">
            <w:pPr>
              <w:rPr>
                <w:rFonts w:asciiTheme="minorHAnsi" w:hAnsiTheme="minorHAnsi" w:cstheme="minorHAnsi"/>
              </w:rPr>
            </w:pPr>
            <w:r w:rsidRPr="004B7A29">
              <w:rPr>
                <w:rFonts w:asciiTheme="minorHAnsi" w:hAnsiTheme="minorHAnsi" w:cstheme="minorHAnsi"/>
                <w:b/>
                <w:bCs/>
              </w:rPr>
              <w:t>Lektoři</w:t>
            </w:r>
          </w:p>
        </w:tc>
      </w:tr>
      <w:tr w:rsidR="007A7947" w:rsidRPr="004B7A29" w14:paraId="070813FD" w14:textId="77777777" w:rsidTr="00B86AE9">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7450DBA"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4F2C5C4E"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1971</w:t>
            </w:r>
          </w:p>
        </w:tc>
        <w:tc>
          <w:tcPr>
            <w:tcW w:w="1214"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73DDFDF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2664E09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U-31.8.2021</w:t>
            </w:r>
          </w:p>
        </w:tc>
      </w:tr>
      <w:tr w:rsidR="007A7947" w:rsidRPr="004B7A29" w14:paraId="34C807EA" w14:textId="77777777" w:rsidTr="00B86AE9">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BF3874F" w14:textId="14861A68" w:rsidR="007A7947" w:rsidRPr="004B7A29" w:rsidRDefault="007A7947" w:rsidP="007A7947">
            <w:pPr>
              <w:rPr>
                <w:rFonts w:asciiTheme="minorHAnsi" w:hAnsiTheme="minorHAnsi" w:cstheme="minorHAnsi"/>
              </w:rPr>
            </w:pPr>
            <w:r w:rsidRPr="004B7A29">
              <w:rPr>
                <w:rFonts w:asciiTheme="minorHAnsi" w:hAnsiTheme="minorHAnsi" w:cstheme="minorHAnsi"/>
              </w:rPr>
              <w:t>Mgr. Jana Orsavová</w:t>
            </w:r>
            <w:ins w:id="146" w:author="Pavla Trefilová" w:date="2019-09-05T11:18: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AB69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1982</w:t>
            </w:r>
          </w:p>
        </w:tc>
        <w:tc>
          <w:tcPr>
            <w:tcW w:w="12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5BB757"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3956172"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U-31.10.2021</w:t>
            </w:r>
          </w:p>
        </w:tc>
      </w:tr>
      <w:tr w:rsidR="007A7947" w:rsidRPr="004B7A29" w14:paraId="26A0C76E" w14:textId="77777777" w:rsidTr="00B86AE9">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78E46A01" w14:textId="77777777" w:rsidR="007A7947" w:rsidRPr="004B7A29" w:rsidRDefault="007A7947" w:rsidP="007A7947">
            <w:pPr>
              <w:rPr>
                <w:rFonts w:asciiTheme="minorHAnsi" w:hAnsiTheme="minorHAnsi" w:cstheme="minorHAnsi"/>
              </w:rPr>
            </w:pPr>
            <w:r w:rsidRPr="004B7A29">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6DC3ABEF"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1967</w:t>
            </w:r>
          </w:p>
        </w:tc>
        <w:tc>
          <w:tcPr>
            <w:tcW w:w="121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6A7EE88" w14:textId="77777777" w:rsidR="007A7947" w:rsidRPr="004B7A29" w:rsidRDefault="007A7947" w:rsidP="007A7947">
            <w:pPr>
              <w:jc w:val="center"/>
              <w:rPr>
                <w:rFonts w:asciiTheme="minorHAnsi" w:hAnsiTheme="minorHAnsi" w:cstheme="minorHAnsi"/>
              </w:rPr>
            </w:pPr>
            <w:r w:rsidRPr="004B7A29">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737690E0" w14:textId="77777777" w:rsidR="007A7947" w:rsidRPr="004B7A29" w:rsidRDefault="007A7947" w:rsidP="007A7947">
            <w:pPr>
              <w:jc w:val="center"/>
              <w:rPr>
                <w:rFonts w:asciiTheme="minorHAnsi" w:hAnsiTheme="minorHAnsi" w:cstheme="minorHAnsi"/>
                <w:b/>
              </w:rPr>
            </w:pPr>
            <w:r w:rsidRPr="004B7A29">
              <w:rPr>
                <w:rFonts w:asciiTheme="minorHAnsi" w:hAnsiTheme="minorHAnsi" w:cstheme="minorHAnsi"/>
              </w:rPr>
              <w:t>U-</w:t>
            </w:r>
            <w:r w:rsidRPr="004B7A29">
              <w:rPr>
                <w:rFonts w:asciiTheme="minorHAnsi" w:hAnsiTheme="minorHAnsi"/>
              </w:rPr>
              <w:t>31.1.2023</w:t>
            </w:r>
          </w:p>
        </w:tc>
      </w:tr>
    </w:tbl>
    <w:p w14:paraId="010F89BA" w14:textId="77777777" w:rsidR="00B86AE9" w:rsidRPr="004B7A29" w:rsidRDefault="00B86AE9" w:rsidP="00B86AE9">
      <w:pPr>
        <w:rPr>
          <w:rFonts w:asciiTheme="minorHAnsi" w:hAnsiTheme="minorHAnsi"/>
          <w:b/>
          <w:sz w:val="22"/>
        </w:rPr>
      </w:pPr>
    </w:p>
    <w:p w14:paraId="4C2351FA" w14:textId="77777777" w:rsidR="00B86AE9" w:rsidRPr="004B7A29" w:rsidRDefault="00B86AE9" w:rsidP="00B86AE9">
      <w:pPr>
        <w:rPr>
          <w:rFonts w:asciiTheme="minorHAnsi" w:hAnsiTheme="minorHAnsi"/>
          <w:b/>
          <w:sz w:val="22"/>
        </w:rPr>
      </w:pPr>
    </w:p>
    <w:p w14:paraId="020CC083" w14:textId="77777777" w:rsidR="00B86AE9" w:rsidRPr="004B7A29" w:rsidRDefault="00B86AE9" w:rsidP="00B86AE9">
      <w:pPr>
        <w:rPr>
          <w:rFonts w:asciiTheme="minorHAnsi" w:hAnsiTheme="minorHAnsi"/>
          <w:b/>
          <w:sz w:val="22"/>
        </w:rPr>
      </w:pPr>
      <w:r w:rsidRPr="004B7A29">
        <w:rPr>
          <w:rFonts w:asciiTheme="minorHAnsi" w:hAnsiTheme="minorHAnsi"/>
          <w:b/>
          <w:sz w:val="22"/>
        </w:rPr>
        <w:t xml:space="preserve">Návrh </w:t>
      </w:r>
      <w:r w:rsidRPr="004B7A29">
        <w:rPr>
          <w:rFonts w:asciiTheme="minorHAnsi" w:hAnsiTheme="minorHAnsi"/>
          <w:b/>
          <w:sz w:val="22"/>
          <w:u w:val="single"/>
        </w:rPr>
        <w:t>členů oborové rady</w:t>
      </w:r>
      <w:r w:rsidRPr="004B7A29">
        <w:rPr>
          <w:rFonts w:asciiTheme="minorHAnsi" w:hAnsiTheme="minorHAnsi"/>
          <w:b/>
          <w:sz w:val="22"/>
        </w:rPr>
        <w:t xml:space="preserve"> studijního programu </w:t>
      </w:r>
      <w:r w:rsidRPr="00B86AE9">
        <w:rPr>
          <w:rFonts w:asciiTheme="minorHAnsi" w:hAnsiTheme="minorHAnsi"/>
          <w:b/>
          <w:sz w:val="22"/>
          <w:szCs w:val="22"/>
        </w:rPr>
        <w:t>Economics and Management</w:t>
      </w:r>
      <w:r w:rsidRPr="004B7A29">
        <w:rPr>
          <w:rFonts w:asciiTheme="minorHAnsi" w:hAnsiTheme="minorHAnsi"/>
          <w:b/>
          <w:sz w:val="22"/>
        </w:rPr>
        <w:t>:</w:t>
      </w:r>
    </w:p>
    <w:p w14:paraId="3E42149E" w14:textId="77777777" w:rsidR="00B86AE9" w:rsidRPr="004B7A29" w:rsidRDefault="00B86AE9" w:rsidP="00B86AE9">
      <w:pPr>
        <w:rPr>
          <w:rFonts w:asciiTheme="minorHAnsi" w:hAnsiTheme="minorHAnsi"/>
          <w:sz w:val="22"/>
          <w:vertAlign w:val="superscript"/>
        </w:rPr>
      </w:pPr>
    </w:p>
    <w:p w14:paraId="081DBFA1" w14:textId="4A74FE42" w:rsidR="00B86AE9" w:rsidRPr="004B7A29" w:rsidRDefault="00B86AE9" w:rsidP="00B86AE9">
      <w:pPr>
        <w:ind w:left="3402" w:hanging="3402"/>
        <w:jc w:val="both"/>
        <w:rPr>
          <w:rFonts w:asciiTheme="minorHAnsi" w:hAnsiTheme="minorHAnsi"/>
          <w:sz w:val="22"/>
        </w:rPr>
      </w:pPr>
      <w:del w:id="147" w:author="Pavla Trefilová" w:date="2019-09-05T11:18:00Z">
        <w:r w:rsidRPr="004B7A29" w:rsidDel="007A7947">
          <w:rPr>
            <w:rFonts w:asciiTheme="minorHAnsi" w:hAnsiTheme="minorHAnsi"/>
            <w:sz w:val="22"/>
          </w:rPr>
          <w:delText>doc</w:delText>
        </w:r>
      </w:del>
      <w:ins w:id="148" w:author="Pavla Trefilová" w:date="2019-09-05T11:18:00Z">
        <w:r w:rsidR="007A7947">
          <w:rPr>
            <w:rFonts w:asciiTheme="minorHAnsi" w:hAnsiTheme="minorHAnsi"/>
            <w:sz w:val="22"/>
          </w:rPr>
          <w:t>prof</w:t>
        </w:r>
      </w:ins>
      <w:r w:rsidRPr="004B7A29">
        <w:rPr>
          <w:rFonts w:asciiTheme="minorHAnsi" w:hAnsiTheme="minorHAnsi"/>
          <w:sz w:val="22"/>
        </w:rPr>
        <w:t>. Ing. Boris Popesko, Ph.D.</w:t>
      </w:r>
      <w:r w:rsidRPr="004B7A29">
        <w:rPr>
          <w:rFonts w:asciiTheme="minorHAnsi" w:hAnsiTheme="minorHAnsi"/>
          <w:sz w:val="22"/>
        </w:rPr>
        <w:tab/>
        <w:t xml:space="preserve">předseda oborové rady, garant doktorského studijního programu </w:t>
      </w:r>
      <w:r w:rsidRPr="00B86AE9">
        <w:rPr>
          <w:rFonts w:asciiTheme="minorHAnsi" w:hAnsiTheme="minorHAnsi"/>
          <w:sz w:val="22"/>
        </w:rPr>
        <w:t>Economics and Management</w:t>
      </w:r>
      <w:r w:rsidRPr="004B7A29">
        <w:rPr>
          <w:rFonts w:asciiTheme="minorHAnsi" w:hAnsiTheme="minorHAnsi"/>
          <w:sz w:val="22"/>
        </w:rPr>
        <w:t>, Univerzita Tomáše Bati ve Zlíně, Fakulta managementu a ekonomiky, Ústav podnikové ekonomiky</w:t>
      </w:r>
    </w:p>
    <w:p w14:paraId="784D3FE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Jaroslav Belás, Ph.D.</w:t>
      </w:r>
      <w:r w:rsidRPr="004B7A29">
        <w:rPr>
          <w:rFonts w:asciiTheme="minorHAnsi" w:hAnsiTheme="minorHAnsi"/>
          <w:sz w:val="22"/>
        </w:rPr>
        <w:tab/>
        <w:t>člen oborové rady, Univerzita Tomáše Bati ve Zlíně, Fakulta managementu a ekonomiky, Ústav podnikové ekonomiky</w:t>
      </w:r>
    </w:p>
    <w:p w14:paraId="4698840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Roman Bobák, Ph.D.</w:t>
      </w:r>
      <w:r w:rsidRPr="004B7A29">
        <w:rPr>
          <w:rFonts w:asciiTheme="minorHAnsi" w:hAnsiTheme="minorHAnsi"/>
          <w:sz w:val="22"/>
        </w:rPr>
        <w:tab/>
        <w:t xml:space="preserve">člen oborové rady, Univerzita Tomáše Bati ve Zlíně, Fakulta managementu a ekonomiky, Ústav průmyslového inženýrství a informačních systémů </w:t>
      </w:r>
    </w:p>
    <w:p w14:paraId="640D48DF"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RNDr. Josef Hynek, MBA, Ph.D.</w:t>
      </w:r>
      <w:r w:rsidRPr="004B7A29">
        <w:rPr>
          <w:rFonts w:asciiTheme="minorHAnsi" w:hAnsiTheme="minorHAnsi"/>
          <w:sz w:val="22"/>
        </w:rPr>
        <w:tab/>
        <w:t>člen oborové rady, Univerzita Hradec Králové, Fakulta informatiky a managementu</w:t>
      </w:r>
    </w:p>
    <w:p w14:paraId="6CB16E6C"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Jiří Kraft, CSc.</w:t>
      </w:r>
      <w:r w:rsidRPr="004B7A29">
        <w:rPr>
          <w:rFonts w:asciiTheme="minorHAnsi" w:hAnsiTheme="minorHAnsi"/>
          <w:sz w:val="22"/>
        </w:rPr>
        <w:tab/>
        <w:t>člen oborové rady, Technická univerzita v Liberci, Ekonomická fakulta, Katedra ekonomie</w:t>
      </w:r>
    </w:p>
    <w:p w14:paraId="6DE61626"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lastRenderedPageBreak/>
        <w:t>doc. Ing. Petr Novák, Ph.D.</w:t>
      </w:r>
      <w:r w:rsidRPr="004B7A29">
        <w:rPr>
          <w:rFonts w:asciiTheme="minorHAnsi" w:hAnsiTheme="minorHAnsi"/>
          <w:sz w:val="22"/>
        </w:rPr>
        <w:tab/>
        <w:t>člen oborové rady, Univerzita Tomáše Bati ve Zlíně, Fakulta managementu a ekonomiky, Ústav podnikové ekonomiky</w:t>
      </w:r>
    </w:p>
    <w:p w14:paraId="2EECA5D1"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Dr. Ing. Drahomíra Pavelková</w:t>
      </w:r>
      <w:r w:rsidRPr="004B7A29">
        <w:rPr>
          <w:rFonts w:asciiTheme="minorHAnsi" w:hAnsiTheme="minorHAnsi"/>
          <w:sz w:val="22"/>
        </w:rPr>
        <w:tab/>
        <w:t>člen oborové rady, Univerzita Tomáše Bati ve Zlíně, Fakulta managementu a ekonomiky, Ústav financí a účetnictví</w:t>
      </w:r>
    </w:p>
    <w:p w14:paraId="47A22010" w14:textId="77777777" w:rsidR="00B86AE9" w:rsidRDefault="00B86AE9" w:rsidP="00B86AE9">
      <w:pPr>
        <w:ind w:left="3402" w:hanging="3402"/>
        <w:jc w:val="both"/>
        <w:rPr>
          <w:rFonts w:asciiTheme="minorHAnsi" w:hAnsiTheme="minorHAnsi"/>
          <w:sz w:val="22"/>
        </w:rPr>
      </w:pPr>
      <w:r w:rsidRPr="004B7A29">
        <w:rPr>
          <w:rFonts w:asciiTheme="minorHAnsi" w:hAnsiTheme="minorHAnsi"/>
          <w:sz w:val="22"/>
        </w:rPr>
        <w:t>doc. Pavla Staňková, Ph.D.</w:t>
      </w:r>
      <w:r w:rsidRPr="004B7A29">
        <w:rPr>
          <w:rFonts w:asciiTheme="minorHAnsi" w:hAnsiTheme="minorHAnsi"/>
          <w:sz w:val="22"/>
        </w:rPr>
        <w:tab/>
        <w:t>člen oborové rady, Univerzita Tomáše Bati ve Zlíně, Fakulta managementu a ekonomiky, Ústav managementu a marketingu</w:t>
      </w:r>
    </w:p>
    <w:p w14:paraId="31B4D730"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Michal Tvrdoň, Ph.D.</w:t>
      </w:r>
      <w:r w:rsidRPr="004B7A29">
        <w:rPr>
          <w:rFonts w:asciiTheme="minorHAnsi" w:hAnsiTheme="minorHAnsi"/>
          <w:sz w:val="22"/>
        </w:rPr>
        <w:tab/>
        <w:t>člen oborové rady, Slezská univerzita v Opavě, Obchodně podnikatelská fakulta v Karviné, Katedra ekonomie a veřejné správy</w:t>
      </w:r>
    </w:p>
    <w:p w14:paraId="01B009F5"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Zuzana Tučková, Ph.D.</w:t>
      </w:r>
      <w:r w:rsidRPr="004B7A29">
        <w:rPr>
          <w:rFonts w:asciiTheme="minorHAnsi" w:hAnsiTheme="minorHAnsi"/>
          <w:sz w:val="22"/>
        </w:rPr>
        <w:tab/>
        <w:t>člen oborové rady, Univerzita Tomáše Bati ve Zlíně, Fakulta logistiky a krizového řízení</w:t>
      </w:r>
    </w:p>
    <w:p w14:paraId="597AB459"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prof. Ing. Miroslav Žižka, Ph.D.</w:t>
      </w:r>
      <w:r w:rsidRPr="004B7A29">
        <w:rPr>
          <w:rFonts w:asciiTheme="minorHAnsi" w:hAnsiTheme="minorHAnsi"/>
          <w:sz w:val="22"/>
        </w:rPr>
        <w:tab/>
        <w:t>člen oborové rady, Technická univerzita v Liberci, Ekonomická fakulta, Katedra podnikové ekonomiky a managementu</w:t>
      </w:r>
    </w:p>
    <w:p w14:paraId="5365AAF3" w14:textId="77777777" w:rsidR="00B86AE9" w:rsidRPr="004B7A29" w:rsidRDefault="00B86AE9" w:rsidP="00B86AE9">
      <w:pPr>
        <w:ind w:left="3402" w:hanging="3402"/>
        <w:jc w:val="both"/>
        <w:rPr>
          <w:rFonts w:asciiTheme="minorHAnsi" w:hAnsiTheme="minorHAnsi"/>
          <w:sz w:val="22"/>
        </w:rPr>
      </w:pPr>
      <w:r w:rsidRPr="004B7A29">
        <w:rPr>
          <w:rFonts w:asciiTheme="minorHAnsi" w:hAnsiTheme="minorHAnsi"/>
          <w:sz w:val="22"/>
        </w:rPr>
        <w:t>doc. Ing. Pavel Žufan, Ph.D.</w:t>
      </w:r>
      <w:r w:rsidRPr="004B7A29">
        <w:rPr>
          <w:rFonts w:asciiTheme="minorHAnsi" w:hAnsiTheme="minorHAnsi"/>
          <w:sz w:val="22"/>
        </w:rPr>
        <w:tab/>
        <w:t>člen oborové rady, Mendelova univerzita v Brně, Provozně ekonomická fakulta, Ústav managementu</w:t>
      </w:r>
    </w:p>
    <w:p w14:paraId="7E5C1D57" w14:textId="77777777" w:rsidR="00B86AE9" w:rsidRPr="004B7A29" w:rsidRDefault="00B86AE9" w:rsidP="00B86AE9">
      <w:pPr>
        <w:rPr>
          <w:rFonts w:asciiTheme="minorHAnsi" w:hAnsiTheme="minorHAnsi"/>
          <w:sz w:val="22"/>
        </w:rPr>
      </w:pPr>
    </w:p>
    <w:p w14:paraId="2EDE967B" w14:textId="77777777" w:rsidR="00B86AE9" w:rsidRPr="004B7A29" w:rsidRDefault="00B86AE9" w:rsidP="00B86AE9">
      <w:pPr>
        <w:rPr>
          <w:rFonts w:asciiTheme="minorHAnsi" w:hAnsiTheme="minorHAnsi"/>
          <w:sz w:val="22"/>
        </w:rPr>
      </w:pPr>
    </w:p>
    <w:p w14:paraId="2C3FBA89" w14:textId="77777777" w:rsidR="00B86AE9" w:rsidRPr="004B7A29" w:rsidRDefault="00B86AE9" w:rsidP="00B86AE9">
      <w:pPr>
        <w:rPr>
          <w:rFonts w:asciiTheme="minorHAnsi" w:hAnsiTheme="minorHAnsi"/>
          <w:sz w:val="22"/>
        </w:rPr>
      </w:pPr>
      <w:r w:rsidRPr="004B7A29">
        <w:rPr>
          <w:rFonts w:asciiTheme="minorHAnsi" w:hAnsiTheme="minorHAnsi"/>
          <w:b/>
          <w:sz w:val="22"/>
        </w:rPr>
        <w:t xml:space="preserve">Návrh </w:t>
      </w:r>
      <w:r w:rsidRPr="004B7A29">
        <w:rPr>
          <w:rFonts w:asciiTheme="minorHAnsi" w:hAnsiTheme="minorHAnsi"/>
          <w:b/>
          <w:sz w:val="22"/>
          <w:u w:val="single"/>
        </w:rPr>
        <w:t>školitelů</w:t>
      </w:r>
      <w:r w:rsidRPr="004B7A29">
        <w:rPr>
          <w:rFonts w:asciiTheme="minorHAnsi" w:hAnsiTheme="minorHAnsi"/>
          <w:b/>
          <w:sz w:val="22"/>
        </w:rPr>
        <w:t xml:space="preserve"> studentů doktorského studia ve studijním programu </w:t>
      </w:r>
      <w:r w:rsidRPr="00B86AE9">
        <w:rPr>
          <w:rFonts w:asciiTheme="minorHAnsi" w:hAnsiTheme="minorHAnsi"/>
          <w:b/>
          <w:sz w:val="22"/>
          <w:szCs w:val="22"/>
        </w:rPr>
        <w:t>Economics and Management</w:t>
      </w:r>
      <w:r w:rsidRPr="004B7A29">
        <w:rPr>
          <w:rFonts w:asciiTheme="minorHAnsi" w:hAnsiTheme="minorHAnsi"/>
          <w:b/>
          <w:sz w:val="22"/>
        </w:rPr>
        <w:t>:</w:t>
      </w:r>
    </w:p>
    <w:p w14:paraId="23E3E9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prof. Ing. Jaroslav Belás, PhD. </w:t>
      </w:r>
    </w:p>
    <w:p w14:paraId="79702B93"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Miloslava Chovancová, CSc.</w:t>
      </w:r>
    </w:p>
    <w:p w14:paraId="5F44ABC6"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Adriana Knápková, Ph.D.</w:t>
      </w:r>
    </w:p>
    <w:p w14:paraId="687EB10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prof. Dr. Ing. Drahomíra Pavelková</w:t>
      </w:r>
    </w:p>
    <w:p w14:paraId="5F5B5607"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Michal Pilík, Ph.D.</w:t>
      </w:r>
    </w:p>
    <w:p w14:paraId="4E00329E" w14:textId="28B21EFA" w:rsidR="00B86AE9" w:rsidRPr="004B7A29" w:rsidRDefault="00B86AE9" w:rsidP="00B86AE9">
      <w:pPr>
        <w:spacing w:before="120" w:after="120"/>
        <w:jc w:val="both"/>
        <w:rPr>
          <w:rFonts w:asciiTheme="minorHAnsi" w:hAnsiTheme="minorHAnsi"/>
          <w:sz w:val="22"/>
        </w:rPr>
      </w:pPr>
      <w:del w:id="149" w:author="Pavla Trefilová" w:date="2019-09-05T11:19:00Z">
        <w:r w:rsidRPr="004B7A29" w:rsidDel="007A7947">
          <w:rPr>
            <w:rFonts w:asciiTheme="minorHAnsi" w:hAnsiTheme="minorHAnsi"/>
            <w:sz w:val="22"/>
          </w:rPr>
          <w:delText>doc</w:delText>
        </w:r>
      </w:del>
      <w:ins w:id="150" w:author="Pavla Trefilová" w:date="2019-09-05T11:19:00Z">
        <w:r w:rsidR="007A7947">
          <w:rPr>
            <w:rFonts w:asciiTheme="minorHAnsi" w:hAnsiTheme="minorHAnsi"/>
            <w:sz w:val="22"/>
          </w:rPr>
          <w:t>prof</w:t>
        </w:r>
      </w:ins>
      <w:r w:rsidRPr="004B7A29">
        <w:rPr>
          <w:rFonts w:asciiTheme="minorHAnsi" w:hAnsiTheme="minorHAnsi"/>
          <w:sz w:val="22"/>
        </w:rPr>
        <w:t>. Ing. Boris Popesko, Ph.D.</w:t>
      </w:r>
    </w:p>
    <w:p w14:paraId="78A2BCB3" w14:textId="336DAE5C" w:rsidR="00B86AE9" w:rsidRPr="004B7A29" w:rsidRDefault="00B86AE9" w:rsidP="00B86AE9">
      <w:pPr>
        <w:spacing w:before="120" w:after="120"/>
        <w:jc w:val="both"/>
        <w:rPr>
          <w:rFonts w:asciiTheme="minorHAnsi" w:hAnsiTheme="minorHAnsi"/>
          <w:sz w:val="22"/>
        </w:rPr>
      </w:pPr>
      <w:del w:id="151" w:author="Pavla Trefilová" w:date="2019-09-05T11:19:00Z">
        <w:r w:rsidRPr="004B7A29" w:rsidDel="007A7947">
          <w:rPr>
            <w:rFonts w:asciiTheme="minorHAnsi" w:hAnsiTheme="minorHAnsi"/>
            <w:sz w:val="22"/>
          </w:rPr>
          <w:delText>doc</w:delText>
        </w:r>
      </w:del>
      <w:ins w:id="152" w:author="Pavla Trefilová" w:date="2019-09-05T11:19:00Z">
        <w:r w:rsidR="007A7947">
          <w:rPr>
            <w:rFonts w:asciiTheme="minorHAnsi" w:hAnsiTheme="minorHAnsi"/>
            <w:sz w:val="22"/>
          </w:rPr>
          <w:t>prof</w:t>
        </w:r>
      </w:ins>
      <w:r w:rsidRPr="004B7A29">
        <w:rPr>
          <w:rFonts w:asciiTheme="minorHAnsi" w:hAnsiTheme="minorHAnsi"/>
          <w:sz w:val="22"/>
        </w:rPr>
        <w:t>. Ing. Rastislav Rajnoha, PhD.</w:t>
      </w:r>
    </w:p>
    <w:p w14:paraId="162E0F0C"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Pavla Staňková, Ph.D. </w:t>
      </w:r>
    </w:p>
    <w:p w14:paraId="0004081E"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 xml:space="preserve">doc. Ing. David Tuček, Ph.D. </w:t>
      </w:r>
    </w:p>
    <w:p w14:paraId="35B828B0" w14:textId="77777777" w:rsidR="00B86AE9" w:rsidRPr="004B7A29" w:rsidRDefault="00B86AE9" w:rsidP="00B86AE9">
      <w:pPr>
        <w:spacing w:before="120" w:after="120"/>
        <w:jc w:val="both"/>
        <w:rPr>
          <w:rFonts w:asciiTheme="minorHAnsi" w:hAnsiTheme="minorHAnsi"/>
          <w:sz w:val="22"/>
        </w:rPr>
      </w:pPr>
      <w:r w:rsidRPr="004B7A29">
        <w:rPr>
          <w:rFonts w:asciiTheme="minorHAnsi" w:hAnsiTheme="minorHAnsi"/>
          <w:sz w:val="22"/>
        </w:rPr>
        <w:t>doc. Ing. Zuzana Tučková, Ph.D.</w:t>
      </w:r>
    </w:p>
    <w:p w14:paraId="74FDADD8" w14:textId="77777777" w:rsidR="00F86A33" w:rsidRPr="00EA3338" w:rsidRDefault="00F86A33" w:rsidP="00F86A33">
      <w:pPr>
        <w:spacing w:before="120" w:after="120"/>
        <w:jc w:val="both"/>
        <w:rPr>
          <w:rFonts w:asciiTheme="minorHAnsi" w:hAnsiTheme="minorHAnsi"/>
          <w:sz w:val="22"/>
        </w:rPr>
      </w:pPr>
    </w:p>
    <w:p w14:paraId="4303313A" w14:textId="77777777" w:rsidR="00F86A33" w:rsidRPr="00EA3338" w:rsidRDefault="00F86A33" w:rsidP="00F86A33">
      <w:pPr>
        <w:jc w:val="center"/>
        <w:rPr>
          <w:rFonts w:asciiTheme="minorHAnsi" w:hAnsiTheme="minorHAnsi"/>
          <w:i/>
        </w:rPr>
      </w:pPr>
    </w:p>
    <w:p w14:paraId="6C845E5A" w14:textId="77777777" w:rsidR="00F86A33" w:rsidRPr="001A7A57" w:rsidRDefault="00F86A33" w:rsidP="00F86A33">
      <w:pPr>
        <w:rPr>
          <w:b/>
        </w:rPr>
      </w:pPr>
    </w:p>
    <w:p w14:paraId="2D248C32"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86A33" w14:paraId="561EEC96" w14:textId="77777777" w:rsidTr="00387122">
        <w:tc>
          <w:tcPr>
            <w:tcW w:w="9859" w:type="dxa"/>
            <w:gridSpan w:val="11"/>
            <w:tcBorders>
              <w:bottom w:val="double" w:sz="4" w:space="0" w:color="auto"/>
            </w:tcBorders>
            <w:shd w:val="clear" w:color="auto" w:fill="BDD6EE"/>
          </w:tcPr>
          <w:p w14:paraId="6E232A69" w14:textId="77777777" w:rsidR="00F86A33" w:rsidRDefault="00F86A33" w:rsidP="00387122">
            <w:pPr>
              <w:jc w:val="both"/>
              <w:rPr>
                <w:b/>
                <w:sz w:val="28"/>
              </w:rPr>
            </w:pPr>
            <w:r>
              <w:rPr>
                <w:b/>
                <w:sz w:val="28"/>
              </w:rPr>
              <w:lastRenderedPageBreak/>
              <w:t>C-I – Personální zabezpečení</w:t>
            </w:r>
          </w:p>
        </w:tc>
      </w:tr>
      <w:tr w:rsidR="00F86A33" w14:paraId="59BF4F36" w14:textId="77777777" w:rsidTr="00387122">
        <w:tc>
          <w:tcPr>
            <w:tcW w:w="2518" w:type="dxa"/>
            <w:tcBorders>
              <w:top w:val="double" w:sz="4" w:space="0" w:color="auto"/>
            </w:tcBorders>
            <w:shd w:val="clear" w:color="auto" w:fill="F7CAAC"/>
          </w:tcPr>
          <w:p w14:paraId="7B672CCD" w14:textId="77777777" w:rsidR="00F86A33" w:rsidRDefault="00F86A33" w:rsidP="00387122">
            <w:pPr>
              <w:jc w:val="both"/>
              <w:rPr>
                <w:b/>
              </w:rPr>
            </w:pPr>
            <w:r>
              <w:rPr>
                <w:b/>
              </w:rPr>
              <w:t>Vysoká škola</w:t>
            </w:r>
          </w:p>
        </w:tc>
        <w:tc>
          <w:tcPr>
            <w:tcW w:w="7341" w:type="dxa"/>
            <w:gridSpan w:val="10"/>
          </w:tcPr>
          <w:p w14:paraId="402EAD68" w14:textId="77777777" w:rsidR="00F86A33" w:rsidRDefault="00F86A33" w:rsidP="00387122">
            <w:pPr>
              <w:jc w:val="both"/>
            </w:pPr>
            <w:r>
              <w:t>Univerzita Tomáše Bati ve Zlíně</w:t>
            </w:r>
          </w:p>
        </w:tc>
      </w:tr>
      <w:tr w:rsidR="00F86A33" w14:paraId="78EE708C" w14:textId="77777777" w:rsidTr="00387122">
        <w:tc>
          <w:tcPr>
            <w:tcW w:w="2518" w:type="dxa"/>
            <w:shd w:val="clear" w:color="auto" w:fill="F7CAAC"/>
          </w:tcPr>
          <w:p w14:paraId="1B4EC20E" w14:textId="77777777" w:rsidR="00F86A33" w:rsidRDefault="00F86A33" w:rsidP="00387122">
            <w:pPr>
              <w:jc w:val="both"/>
              <w:rPr>
                <w:b/>
              </w:rPr>
            </w:pPr>
            <w:r>
              <w:rPr>
                <w:b/>
              </w:rPr>
              <w:t>Součást vysoké školy</w:t>
            </w:r>
          </w:p>
        </w:tc>
        <w:tc>
          <w:tcPr>
            <w:tcW w:w="7341" w:type="dxa"/>
            <w:gridSpan w:val="10"/>
          </w:tcPr>
          <w:p w14:paraId="37775B18" w14:textId="77777777" w:rsidR="00F86A33" w:rsidRDefault="00F86A33" w:rsidP="00387122">
            <w:pPr>
              <w:jc w:val="both"/>
            </w:pPr>
            <w:r>
              <w:t>Fakulta managementu a ekonomiky</w:t>
            </w:r>
          </w:p>
        </w:tc>
      </w:tr>
      <w:tr w:rsidR="00F86A33" w14:paraId="18423D50" w14:textId="77777777" w:rsidTr="00387122">
        <w:tc>
          <w:tcPr>
            <w:tcW w:w="2518" w:type="dxa"/>
            <w:shd w:val="clear" w:color="auto" w:fill="F7CAAC"/>
          </w:tcPr>
          <w:p w14:paraId="6E6099FA" w14:textId="77777777" w:rsidR="00F86A33" w:rsidRDefault="00F86A33" w:rsidP="00387122">
            <w:pPr>
              <w:jc w:val="both"/>
              <w:rPr>
                <w:b/>
              </w:rPr>
            </w:pPr>
            <w:r>
              <w:rPr>
                <w:b/>
              </w:rPr>
              <w:t>Název studijního programu</w:t>
            </w:r>
          </w:p>
        </w:tc>
        <w:tc>
          <w:tcPr>
            <w:tcW w:w="7341" w:type="dxa"/>
            <w:gridSpan w:val="10"/>
          </w:tcPr>
          <w:p w14:paraId="0AFFF40D" w14:textId="77777777" w:rsidR="00F86A33" w:rsidRDefault="005B2B09" w:rsidP="00387122">
            <w:pPr>
              <w:jc w:val="both"/>
            </w:pPr>
            <w:r w:rsidRPr="005B2B09">
              <w:t>Economics and Management</w:t>
            </w:r>
          </w:p>
        </w:tc>
      </w:tr>
      <w:tr w:rsidR="00F86A33" w14:paraId="3E2D2663" w14:textId="77777777" w:rsidTr="00387122">
        <w:tc>
          <w:tcPr>
            <w:tcW w:w="2518" w:type="dxa"/>
            <w:shd w:val="clear" w:color="auto" w:fill="F7CAAC"/>
          </w:tcPr>
          <w:p w14:paraId="4036EE72" w14:textId="77777777" w:rsidR="00F86A33" w:rsidRDefault="00F86A33" w:rsidP="00387122">
            <w:pPr>
              <w:jc w:val="both"/>
              <w:rPr>
                <w:b/>
              </w:rPr>
            </w:pPr>
            <w:r>
              <w:rPr>
                <w:b/>
              </w:rPr>
              <w:t>Jméno a příjmení</w:t>
            </w:r>
          </w:p>
        </w:tc>
        <w:tc>
          <w:tcPr>
            <w:tcW w:w="4536" w:type="dxa"/>
            <w:gridSpan w:val="5"/>
          </w:tcPr>
          <w:p w14:paraId="166650BA" w14:textId="77777777" w:rsidR="00F86A33" w:rsidRDefault="00F86A33" w:rsidP="00387122">
            <w:pPr>
              <w:jc w:val="both"/>
            </w:pPr>
            <w:r>
              <w:t>Hana ATCHESON</w:t>
            </w:r>
          </w:p>
        </w:tc>
        <w:tc>
          <w:tcPr>
            <w:tcW w:w="709" w:type="dxa"/>
            <w:shd w:val="clear" w:color="auto" w:fill="F7CAAC"/>
          </w:tcPr>
          <w:p w14:paraId="6E33A3B8" w14:textId="77777777" w:rsidR="00F86A33" w:rsidRDefault="00F86A33" w:rsidP="00387122">
            <w:pPr>
              <w:jc w:val="both"/>
              <w:rPr>
                <w:b/>
              </w:rPr>
            </w:pPr>
            <w:r>
              <w:rPr>
                <w:b/>
              </w:rPr>
              <w:t>Tituly</w:t>
            </w:r>
          </w:p>
        </w:tc>
        <w:tc>
          <w:tcPr>
            <w:tcW w:w="2096" w:type="dxa"/>
            <w:gridSpan w:val="4"/>
          </w:tcPr>
          <w:p w14:paraId="4E1CB3DE" w14:textId="77777777" w:rsidR="00F86A33" w:rsidRDefault="00F86A33" w:rsidP="00387122">
            <w:pPr>
              <w:jc w:val="both"/>
            </w:pPr>
            <w:r>
              <w:t>Mgr.</w:t>
            </w:r>
          </w:p>
        </w:tc>
      </w:tr>
      <w:tr w:rsidR="00F86A33" w14:paraId="54496CD9" w14:textId="77777777" w:rsidTr="00387122">
        <w:tc>
          <w:tcPr>
            <w:tcW w:w="2518" w:type="dxa"/>
            <w:shd w:val="clear" w:color="auto" w:fill="F7CAAC"/>
          </w:tcPr>
          <w:p w14:paraId="65267C87" w14:textId="77777777" w:rsidR="00F86A33" w:rsidRDefault="00F86A33" w:rsidP="00387122">
            <w:pPr>
              <w:jc w:val="both"/>
              <w:rPr>
                <w:b/>
              </w:rPr>
            </w:pPr>
            <w:r>
              <w:rPr>
                <w:b/>
              </w:rPr>
              <w:t>Rok narození</w:t>
            </w:r>
          </w:p>
        </w:tc>
        <w:tc>
          <w:tcPr>
            <w:tcW w:w="829" w:type="dxa"/>
          </w:tcPr>
          <w:p w14:paraId="10843BB6" w14:textId="77777777" w:rsidR="00F86A33" w:rsidRDefault="00F86A33" w:rsidP="00387122">
            <w:pPr>
              <w:jc w:val="both"/>
            </w:pPr>
            <w:r>
              <w:t>1971</w:t>
            </w:r>
          </w:p>
        </w:tc>
        <w:tc>
          <w:tcPr>
            <w:tcW w:w="1721" w:type="dxa"/>
            <w:shd w:val="clear" w:color="auto" w:fill="F7CAAC"/>
          </w:tcPr>
          <w:p w14:paraId="3BF3617A" w14:textId="77777777" w:rsidR="00F86A33" w:rsidRDefault="00F86A33" w:rsidP="00387122">
            <w:pPr>
              <w:jc w:val="both"/>
              <w:rPr>
                <w:b/>
              </w:rPr>
            </w:pPr>
            <w:r>
              <w:rPr>
                <w:b/>
              </w:rPr>
              <w:t>typ vztahu k VŠ</w:t>
            </w:r>
          </w:p>
        </w:tc>
        <w:tc>
          <w:tcPr>
            <w:tcW w:w="992" w:type="dxa"/>
            <w:gridSpan w:val="2"/>
          </w:tcPr>
          <w:p w14:paraId="02EF4D2E" w14:textId="77777777" w:rsidR="00F86A33" w:rsidRDefault="00F86A33" w:rsidP="00387122">
            <w:pPr>
              <w:jc w:val="both"/>
            </w:pPr>
            <w:r>
              <w:t>pp</w:t>
            </w:r>
          </w:p>
        </w:tc>
        <w:tc>
          <w:tcPr>
            <w:tcW w:w="994" w:type="dxa"/>
            <w:shd w:val="clear" w:color="auto" w:fill="F7CAAC"/>
          </w:tcPr>
          <w:p w14:paraId="3170989B" w14:textId="77777777" w:rsidR="00F86A33" w:rsidRDefault="00F86A33" w:rsidP="00387122">
            <w:pPr>
              <w:jc w:val="both"/>
              <w:rPr>
                <w:b/>
              </w:rPr>
            </w:pPr>
            <w:r>
              <w:rPr>
                <w:b/>
              </w:rPr>
              <w:t>rozsah</w:t>
            </w:r>
          </w:p>
        </w:tc>
        <w:tc>
          <w:tcPr>
            <w:tcW w:w="709" w:type="dxa"/>
          </w:tcPr>
          <w:p w14:paraId="479B434F" w14:textId="77777777" w:rsidR="00F86A33" w:rsidRDefault="00F86A33" w:rsidP="00387122">
            <w:pPr>
              <w:jc w:val="both"/>
            </w:pPr>
            <w:r>
              <w:t>40</w:t>
            </w:r>
          </w:p>
        </w:tc>
        <w:tc>
          <w:tcPr>
            <w:tcW w:w="709" w:type="dxa"/>
            <w:gridSpan w:val="2"/>
            <w:shd w:val="clear" w:color="auto" w:fill="F7CAAC"/>
          </w:tcPr>
          <w:p w14:paraId="2A7205BE" w14:textId="77777777" w:rsidR="00F86A33" w:rsidRPr="000C6467" w:rsidRDefault="00F86A33" w:rsidP="00387122">
            <w:pPr>
              <w:jc w:val="both"/>
              <w:rPr>
                <w:b/>
                <w:sz w:val="18"/>
              </w:rPr>
            </w:pPr>
            <w:r w:rsidRPr="000C6467">
              <w:rPr>
                <w:b/>
                <w:sz w:val="18"/>
              </w:rPr>
              <w:t>do kdy</w:t>
            </w:r>
          </w:p>
        </w:tc>
        <w:tc>
          <w:tcPr>
            <w:tcW w:w="1387" w:type="dxa"/>
            <w:gridSpan w:val="2"/>
          </w:tcPr>
          <w:p w14:paraId="73530DE8" w14:textId="77777777" w:rsidR="00F86A33" w:rsidRDefault="003C21B1" w:rsidP="003C21B1">
            <w:pPr>
              <w:jc w:val="both"/>
            </w:pPr>
            <w:r w:rsidRPr="003C21B1">
              <w:t>08/2021</w:t>
            </w:r>
          </w:p>
        </w:tc>
      </w:tr>
      <w:tr w:rsidR="00F86A33" w14:paraId="6F2D87CD" w14:textId="77777777" w:rsidTr="00387122">
        <w:tc>
          <w:tcPr>
            <w:tcW w:w="5068" w:type="dxa"/>
            <w:gridSpan w:val="3"/>
            <w:shd w:val="clear" w:color="auto" w:fill="F7CAAC"/>
          </w:tcPr>
          <w:p w14:paraId="1FE1AC82" w14:textId="77777777" w:rsidR="00F86A33" w:rsidRDefault="00F86A33" w:rsidP="00387122">
            <w:pPr>
              <w:jc w:val="both"/>
              <w:rPr>
                <w:b/>
              </w:rPr>
            </w:pPr>
            <w:r>
              <w:rPr>
                <w:b/>
              </w:rPr>
              <w:t>Typ</w:t>
            </w:r>
            <w:r w:rsidR="00D348B5">
              <w:rPr>
                <w:b/>
              </w:rPr>
              <w:t xml:space="preserve"> vztahu na součásti VŠ, která u</w:t>
            </w:r>
            <w:r>
              <w:rPr>
                <w:b/>
              </w:rPr>
              <w:t>kutečňuje st. program</w:t>
            </w:r>
          </w:p>
        </w:tc>
        <w:tc>
          <w:tcPr>
            <w:tcW w:w="992" w:type="dxa"/>
            <w:gridSpan w:val="2"/>
          </w:tcPr>
          <w:p w14:paraId="2FA3AB61" w14:textId="77777777" w:rsidR="00F86A33" w:rsidRDefault="00F86A33" w:rsidP="00387122">
            <w:pPr>
              <w:jc w:val="both"/>
            </w:pPr>
          </w:p>
        </w:tc>
        <w:tc>
          <w:tcPr>
            <w:tcW w:w="994" w:type="dxa"/>
            <w:shd w:val="clear" w:color="auto" w:fill="F7CAAC"/>
          </w:tcPr>
          <w:p w14:paraId="34F26BE6" w14:textId="77777777" w:rsidR="00F86A33" w:rsidRDefault="00F86A33" w:rsidP="00387122">
            <w:pPr>
              <w:jc w:val="both"/>
              <w:rPr>
                <w:b/>
              </w:rPr>
            </w:pPr>
            <w:r>
              <w:rPr>
                <w:b/>
              </w:rPr>
              <w:t>rozsah</w:t>
            </w:r>
          </w:p>
        </w:tc>
        <w:tc>
          <w:tcPr>
            <w:tcW w:w="709" w:type="dxa"/>
          </w:tcPr>
          <w:p w14:paraId="53223138" w14:textId="77777777" w:rsidR="00F86A33" w:rsidRDefault="00F86A33" w:rsidP="00387122">
            <w:pPr>
              <w:jc w:val="both"/>
            </w:pPr>
          </w:p>
        </w:tc>
        <w:tc>
          <w:tcPr>
            <w:tcW w:w="709" w:type="dxa"/>
            <w:gridSpan w:val="2"/>
            <w:shd w:val="clear" w:color="auto" w:fill="F7CAAC"/>
          </w:tcPr>
          <w:p w14:paraId="61C702F0" w14:textId="77777777" w:rsidR="00F86A33" w:rsidRPr="000C6467" w:rsidRDefault="00F86A33" w:rsidP="00387122">
            <w:pPr>
              <w:jc w:val="both"/>
              <w:rPr>
                <w:b/>
                <w:sz w:val="18"/>
              </w:rPr>
            </w:pPr>
            <w:r w:rsidRPr="000C6467">
              <w:rPr>
                <w:b/>
                <w:sz w:val="18"/>
              </w:rPr>
              <w:t>do kdy</w:t>
            </w:r>
          </w:p>
        </w:tc>
        <w:tc>
          <w:tcPr>
            <w:tcW w:w="1387" w:type="dxa"/>
            <w:gridSpan w:val="2"/>
          </w:tcPr>
          <w:p w14:paraId="2AC8A9F9" w14:textId="77777777" w:rsidR="00F86A33" w:rsidRDefault="00F86A33" w:rsidP="00387122">
            <w:pPr>
              <w:jc w:val="both"/>
            </w:pPr>
          </w:p>
        </w:tc>
      </w:tr>
      <w:tr w:rsidR="00F86A33" w14:paraId="2E6692A1" w14:textId="77777777" w:rsidTr="00387122">
        <w:tc>
          <w:tcPr>
            <w:tcW w:w="6060" w:type="dxa"/>
            <w:gridSpan w:val="5"/>
            <w:shd w:val="clear" w:color="auto" w:fill="F7CAAC"/>
          </w:tcPr>
          <w:p w14:paraId="40BFB537" w14:textId="77777777" w:rsidR="00F86A33" w:rsidRDefault="00F86A33" w:rsidP="00387122">
            <w:pPr>
              <w:jc w:val="both"/>
            </w:pPr>
            <w:r>
              <w:rPr>
                <w:b/>
              </w:rPr>
              <w:t>Další současná působení jako akademický pracovník na jiných VŠ</w:t>
            </w:r>
          </w:p>
        </w:tc>
        <w:tc>
          <w:tcPr>
            <w:tcW w:w="1703" w:type="dxa"/>
            <w:gridSpan w:val="2"/>
            <w:shd w:val="clear" w:color="auto" w:fill="F7CAAC"/>
          </w:tcPr>
          <w:p w14:paraId="1597CEA2" w14:textId="77777777" w:rsidR="00F86A33" w:rsidRDefault="00F86A33" w:rsidP="00387122">
            <w:pPr>
              <w:jc w:val="both"/>
              <w:rPr>
                <w:b/>
              </w:rPr>
            </w:pPr>
            <w:r>
              <w:rPr>
                <w:b/>
              </w:rPr>
              <w:t>typ prac. vztahu</w:t>
            </w:r>
          </w:p>
        </w:tc>
        <w:tc>
          <w:tcPr>
            <w:tcW w:w="2096" w:type="dxa"/>
            <w:gridSpan w:val="4"/>
            <w:shd w:val="clear" w:color="auto" w:fill="F7CAAC"/>
          </w:tcPr>
          <w:p w14:paraId="7BDED38C" w14:textId="77777777" w:rsidR="00F86A33" w:rsidRDefault="00F86A33" w:rsidP="00387122">
            <w:pPr>
              <w:jc w:val="both"/>
              <w:rPr>
                <w:b/>
              </w:rPr>
            </w:pPr>
            <w:r>
              <w:rPr>
                <w:b/>
              </w:rPr>
              <w:t>rozsah</w:t>
            </w:r>
          </w:p>
        </w:tc>
      </w:tr>
      <w:tr w:rsidR="00F86A33" w14:paraId="45320FF3" w14:textId="77777777" w:rsidTr="00387122">
        <w:tc>
          <w:tcPr>
            <w:tcW w:w="6060" w:type="dxa"/>
            <w:gridSpan w:val="5"/>
          </w:tcPr>
          <w:p w14:paraId="3013EC34" w14:textId="77777777" w:rsidR="00F86A33" w:rsidRDefault="00F86A33" w:rsidP="00387122">
            <w:pPr>
              <w:jc w:val="both"/>
            </w:pPr>
          </w:p>
        </w:tc>
        <w:tc>
          <w:tcPr>
            <w:tcW w:w="1703" w:type="dxa"/>
            <w:gridSpan w:val="2"/>
          </w:tcPr>
          <w:p w14:paraId="075945D6" w14:textId="77777777" w:rsidR="00F86A33" w:rsidRDefault="00F86A33" w:rsidP="00387122">
            <w:pPr>
              <w:jc w:val="both"/>
            </w:pPr>
          </w:p>
        </w:tc>
        <w:tc>
          <w:tcPr>
            <w:tcW w:w="2096" w:type="dxa"/>
            <w:gridSpan w:val="4"/>
          </w:tcPr>
          <w:p w14:paraId="06D8C60A" w14:textId="77777777" w:rsidR="00F86A33" w:rsidRDefault="00F86A33" w:rsidP="00387122">
            <w:pPr>
              <w:jc w:val="both"/>
            </w:pPr>
          </w:p>
        </w:tc>
      </w:tr>
      <w:tr w:rsidR="00F86A33" w14:paraId="47897EE5" w14:textId="77777777" w:rsidTr="00387122">
        <w:tc>
          <w:tcPr>
            <w:tcW w:w="9859" w:type="dxa"/>
            <w:gridSpan w:val="11"/>
            <w:shd w:val="clear" w:color="auto" w:fill="F7CAAC"/>
          </w:tcPr>
          <w:p w14:paraId="2C9ABE76" w14:textId="77777777" w:rsidR="00F86A33" w:rsidRDefault="00F86A33" w:rsidP="00387122">
            <w:pPr>
              <w:jc w:val="both"/>
            </w:pPr>
            <w:r>
              <w:rPr>
                <w:b/>
              </w:rPr>
              <w:t>Předměty příslušného studijního programu a způsob zapojení do jejich výuky, příp. další zapojení do uskutečňování studijního programu</w:t>
            </w:r>
          </w:p>
        </w:tc>
      </w:tr>
      <w:tr w:rsidR="00F86A33" w14:paraId="65F81575" w14:textId="77777777" w:rsidTr="00387122">
        <w:trPr>
          <w:trHeight w:val="182"/>
        </w:trPr>
        <w:tc>
          <w:tcPr>
            <w:tcW w:w="9859" w:type="dxa"/>
            <w:gridSpan w:val="11"/>
            <w:tcBorders>
              <w:top w:val="nil"/>
            </w:tcBorders>
          </w:tcPr>
          <w:p w14:paraId="00D602B8" w14:textId="77777777" w:rsidR="00F86A33" w:rsidRDefault="000B222A" w:rsidP="00387122">
            <w:pPr>
              <w:jc w:val="both"/>
            </w:pPr>
            <w:r w:rsidRPr="000B222A">
              <w:t xml:space="preserve">Expert Communication in English </w:t>
            </w:r>
            <w:r>
              <w:t>(</w:t>
            </w:r>
            <w:r w:rsidR="00635A69">
              <w:t>English</w:t>
            </w:r>
            <w:r>
              <w:t>)</w:t>
            </w:r>
            <w:r w:rsidR="00F86A33" w:rsidRPr="00804B6E">
              <w:t xml:space="preserve"> </w:t>
            </w:r>
            <w:r w:rsidR="00F86A33">
              <w:t>– garant, vedení seminářů (100%)</w:t>
            </w:r>
          </w:p>
          <w:p w14:paraId="2D32F30F" w14:textId="77777777" w:rsidR="00F86A33" w:rsidRDefault="000B222A" w:rsidP="00387122">
            <w:pPr>
              <w:jc w:val="both"/>
            </w:pPr>
            <w:r w:rsidRPr="00277224">
              <w:t>Expert Communication in English</w:t>
            </w:r>
            <w:r w:rsidR="00635A69">
              <w:t xml:space="preserve"> </w:t>
            </w:r>
            <w:r w:rsidR="00F86A33">
              <w:t>(</w:t>
            </w:r>
            <w:r w:rsidR="00635A69" w:rsidRPr="00635A69">
              <w:t>Academic Presentations</w:t>
            </w:r>
            <w:r w:rsidR="00F86A33">
              <w:t>)- garant, vedení seminářů (100%)</w:t>
            </w:r>
          </w:p>
          <w:p w14:paraId="16A3525B" w14:textId="77777777" w:rsidR="00F86A33" w:rsidRDefault="000B222A" w:rsidP="00387122">
            <w:pPr>
              <w:jc w:val="both"/>
            </w:pPr>
            <w:r w:rsidRPr="00277224">
              <w:t>Expert Communication in English</w:t>
            </w:r>
            <w:r w:rsidR="00635A69">
              <w:t xml:space="preserve"> </w:t>
            </w:r>
            <w:r w:rsidR="00F86A33">
              <w:t>(</w:t>
            </w:r>
            <w:r w:rsidR="00635A69" w:rsidRPr="00635A69">
              <w:t>Academic writing</w:t>
            </w:r>
            <w:r w:rsidR="00F86A33">
              <w:t>) - garant, vedení seminářů (60%)</w:t>
            </w:r>
          </w:p>
          <w:p w14:paraId="129B2C1D" w14:textId="77777777" w:rsidR="00F86A33" w:rsidRDefault="000B222A" w:rsidP="000B222A">
            <w:pPr>
              <w:jc w:val="both"/>
            </w:pPr>
            <w:r w:rsidRPr="00277224">
              <w:t>Expert Communication in English</w:t>
            </w:r>
            <w:r>
              <w:t xml:space="preserve"> </w:t>
            </w:r>
            <w:r w:rsidR="00F86A33">
              <w:t>(</w:t>
            </w:r>
            <w:r w:rsidR="00F86A33" w:rsidRPr="00F86A33">
              <w:t>Business Correspondence in English</w:t>
            </w:r>
            <w:r w:rsidR="00F86A33">
              <w:t>) – garant</w:t>
            </w:r>
          </w:p>
        </w:tc>
      </w:tr>
      <w:tr w:rsidR="00F86A33" w14:paraId="5F194D90" w14:textId="77777777" w:rsidTr="00387122">
        <w:tc>
          <w:tcPr>
            <w:tcW w:w="9859" w:type="dxa"/>
            <w:gridSpan w:val="11"/>
            <w:shd w:val="clear" w:color="auto" w:fill="F7CAAC"/>
          </w:tcPr>
          <w:p w14:paraId="795C258B" w14:textId="77777777" w:rsidR="00F86A33" w:rsidRDefault="00F86A33" w:rsidP="00387122">
            <w:pPr>
              <w:jc w:val="both"/>
            </w:pPr>
            <w:r>
              <w:rPr>
                <w:b/>
              </w:rPr>
              <w:t xml:space="preserve">Údaje o vzdělání na VŠ </w:t>
            </w:r>
          </w:p>
        </w:tc>
      </w:tr>
      <w:tr w:rsidR="00F86A33" w:rsidRPr="00A818FA" w14:paraId="638FDBEF" w14:textId="77777777" w:rsidTr="00387122">
        <w:trPr>
          <w:trHeight w:val="306"/>
        </w:trPr>
        <w:tc>
          <w:tcPr>
            <w:tcW w:w="9859" w:type="dxa"/>
            <w:gridSpan w:val="11"/>
          </w:tcPr>
          <w:p w14:paraId="68C1881E" w14:textId="77777777" w:rsidR="00F86A33" w:rsidRPr="00A818FA" w:rsidRDefault="00F86A33" w:rsidP="00387122">
            <w:pPr>
              <w:jc w:val="both"/>
            </w:pPr>
            <w:r w:rsidRPr="00A06F71">
              <w:rPr>
                <w:b/>
              </w:rPr>
              <w:t>1990−1995</w:t>
            </w:r>
            <w:r>
              <w:t xml:space="preserve">   </w:t>
            </w:r>
            <w:r w:rsidRPr="00A818FA">
              <w:t xml:space="preserve"> Pedagogická fakulta, Ka</w:t>
            </w:r>
            <w:r>
              <w:t>rlova univerzita v Praze, studijní program: výuka anglického jazyka pro SŠ (</w:t>
            </w:r>
            <w:r w:rsidRPr="00A06F71">
              <w:rPr>
                <w:b/>
              </w:rPr>
              <w:t>Mgr.</w:t>
            </w:r>
            <w:r>
              <w:t>)</w:t>
            </w:r>
          </w:p>
        </w:tc>
      </w:tr>
      <w:tr w:rsidR="00F86A33" w14:paraId="7ED99093" w14:textId="77777777" w:rsidTr="00387122">
        <w:tc>
          <w:tcPr>
            <w:tcW w:w="9859" w:type="dxa"/>
            <w:gridSpan w:val="11"/>
            <w:shd w:val="clear" w:color="auto" w:fill="F7CAAC"/>
          </w:tcPr>
          <w:p w14:paraId="20F55564" w14:textId="77777777" w:rsidR="00F86A33" w:rsidRDefault="00F86A33" w:rsidP="00387122">
            <w:pPr>
              <w:jc w:val="both"/>
              <w:rPr>
                <w:b/>
              </w:rPr>
            </w:pPr>
            <w:r>
              <w:rPr>
                <w:b/>
              </w:rPr>
              <w:t>Údaje o odborném působení od absolvování VŠ</w:t>
            </w:r>
          </w:p>
        </w:tc>
      </w:tr>
      <w:tr w:rsidR="00F86A33" w14:paraId="65823D16" w14:textId="77777777" w:rsidTr="00387122">
        <w:trPr>
          <w:trHeight w:val="1090"/>
        </w:trPr>
        <w:tc>
          <w:tcPr>
            <w:tcW w:w="9859" w:type="dxa"/>
            <w:gridSpan w:val="11"/>
          </w:tcPr>
          <w:p w14:paraId="7B8C60E4" w14:textId="77777777" w:rsidR="00F86A33" w:rsidRDefault="00F86A33" w:rsidP="00387122">
            <w:r>
              <w:t>2004-dosud: Univerzita Tomáše Bati ve Zlíně, Fakulta humanitních studií, CJV, lektorka</w:t>
            </w:r>
          </w:p>
          <w:p w14:paraId="536E1705" w14:textId="77777777" w:rsidR="00F86A33" w:rsidRDefault="00F86A33" w:rsidP="00387122">
            <w:r>
              <w:t>2001-2004: Nevada Museum of Arts, odborné semináře a výtvarné dílny pro veřejnost</w:t>
            </w:r>
          </w:p>
          <w:p w14:paraId="4175EEF6" w14:textId="77777777" w:rsidR="00F86A33" w:rsidRDefault="00F86A33" w:rsidP="00387122">
            <w:r>
              <w:t>2001-2004: VSA Arts of Nevada, výtvarné dílny pro dospělé, střední školy a děti se specifickými vzdělávacími potřebami</w:t>
            </w:r>
          </w:p>
          <w:p w14:paraId="645D2C88" w14:textId="77777777" w:rsidR="00F86A33" w:rsidRDefault="00F86A33" w:rsidP="00387122">
            <w:pPr>
              <w:jc w:val="both"/>
            </w:pPr>
            <w:r>
              <w:t>1995-1997: První obnovené reálné gymnázium, Praha, vyučující v předmětech angličtina a výtvarná výchova</w:t>
            </w:r>
          </w:p>
        </w:tc>
      </w:tr>
      <w:tr w:rsidR="00F86A33" w14:paraId="3850B3D0" w14:textId="77777777" w:rsidTr="00387122">
        <w:trPr>
          <w:trHeight w:val="250"/>
        </w:trPr>
        <w:tc>
          <w:tcPr>
            <w:tcW w:w="9859" w:type="dxa"/>
            <w:gridSpan w:val="11"/>
            <w:shd w:val="clear" w:color="auto" w:fill="F7CAAC"/>
          </w:tcPr>
          <w:p w14:paraId="506E7378" w14:textId="77777777" w:rsidR="00F86A33" w:rsidRDefault="00F86A33" w:rsidP="00387122">
            <w:pPr>
              <w:jc w:val="both"/>
            </w:pPr>
            <w:r>
              <w:rPr>
                <w:b/>
              </w:rPr>
              <w:t>Zkušenosti s vedením kvalifikačních a rigorózních prací</w:t>
            </w:r>
          </w:p>
        </w:tc>
      </w:tr>
      <w:tr w:rsidR="00F86A33" w14:paraId="4A7B2972" w14:textId="77777777" w:rsidTr="00387122">
        <w:trPr>
          <w:trHeight w:val="1105"/>
        </w:trPr>
        <w:tc>
          <w:tcPr>
            <w:tcW w:w="9859" w:type="dxa"/>
            <w:gridSpan w:val="11"/>
          </w:tcPr>
          <w:p w14:paraId="0B0EF7A6" w14:textId="77777777" w:rsidR="00F86A33" w:rsidRDefault="00F86A33" w:rsidP="00387122">
            <w:pPr>
              <w:jc w:val="both"/>
            </w:pPr>
            <w:r>
              <w:t xml:space="preserve">Počet vedených bakalářských prací – 17 </w:t>
            </w:r>
          </w:p>
          <w:p w14:paraId="583F60E9" w14:textId="77777777" w:rsidR="00F86A33" w:rsidRDefault="00F86A33" w:rsidP="00387122">
            <w:pPr>
              <w:jc w:val="both"/>
            </w:pPr>
            <w:r>
              <w:t>Počet vedených diplomových prací – 0</w:t>
            </w:r>
          </w:p>
          <w:p w14:paraId="1275C109" w14:textId="77777777" w:rsidR="00F86A33" w:rsidRDefault="00F86A33" w:rsidP="00387122">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F86A33" w14:paraId="6F893D17" w14:textId="77777777" w:rsidTr="00387122">
        <w:trPr>
          <w:cantSplit/>
        </w:trPr>
        <w:tc>
          <w:tcPr>
            <w:tcW w:w="3347" w:type="dxa"/>
            <w:gridSpan w:val="2"/>
            <w:tcBorders>
              <w:top w:val="single" w:sz="12" w:space="0" w:color="auto"/>
            </w:tcBorders>
            <w:shd w:val="clear" w:color="auto" w:fill="F7CAAC"/>
          </w:tcPr>
          <w:p w14:paraId="71F1D693" w14:textId="77777777" w:rsidR="00F86A33" w:rsidRDefault="00F86A3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65C1AF46" w14:textId="77777777" w:rsidR="00F86A33" w:rsidRDefault="00F86A3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26E0398" w14:textId="77777777" w:rsidR="00F86A33" w:rsidRDefault="00F86A3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8CBF06" w14:textId="77777777" w:rsidR="00F86A33" w:rsidRDefault="00F86A33" w:rsidP="00387122">
            <w:pPr>
              <w:jc w:val="both"/>
              <w:rPr>
                <w:b/>
              </w:rPr>
            </w:pPr>
            <w:r>
              <w:rPr>
                <w:b/>
              </w:rPr>
              <w:t>Ohlasy publikací</w:t>
            </w:r>
          </w:p>
        </w:tc>
      </w:tr>
      <w:tr w:rsidR="00F86A33" w14:paraId="423B063D" w14:textId="77777777" w:rsidTr="00387122">
        <w:trPr>
          <w:cantSplit/>
        </w:trPr>
        <w:tc>
          <w:tcPr>
            <w:tcW w:w="3347" w:type="dxa"/>
            <w:gridSpan w:val="2"/>
          </w:tcPr>
          <w:p w14:paraId="7EF99B7B" w14:textId="77777777" w:rsidR="00F86A33" w:rsidRDefault="00F86A33" w:rsidP="00387122">
            <w:pPr>
              <w:jc w:val="both"/>
            </w:pPr>
          </w:p>
        </w:tc>
        <w:tc>
          <w:tcPr>
            <w:tcW w:w="2245" w:type="dxa"/>
            <w:gridSpan w:val="2"/>
          </w:tcPr>
          <w:p w14:paraId="48CEAEE6" w14:textId="77777777" w:rsidR="00F86A33" w:rsidRDefault="00F86A33" w:rsidP="00387122">
            <w:pPr>
              <w:jc w:val="both"/>
            </w:pPr>
          </w:p>
        </w:tc>
        <w:tc>
          <w:tcPr>
            <w:tcW w:w="2248" w:type="dxa"/>
            <w:gridSpan w:val="4"/>
            <w:tcBorders>
              <w:right w:val="single" w:sz="12" w:space="0" w:color="auto"/>
            </w:tcBorders>
          </w:tcPr>
          <w:p w14:paraId="3C189914" w14:textId="77777777" w:rsidR="00F86A33" w:rsidRDefault="00F86A33" w:rsidP="00387122">
            <w:pPr>
              <w:jc w:val="both"/>
            </w:pPr>
          </w:p>
        </w:tc>
        <w:tc>
          <w:tcPr>
            <w:tcW w:w="632" w:type="dxa"/>
            <w:tcBorders>
              <w:left w:val="single" w:sz="12" w:space="0" w:color="auto"/>
            </w:tcBorders>
            <w:shd w:val="clear" w:color="auto" w:fill="F7CAAC"/>
          </w:tcPr>
          <w:p w14:paraId="16B560D8" w14:textId="77777777" w:rsidR="00F86A33" w:rsidRDefault="00F86A33" w:rsidP="00387122">
            <w:pPr>
              <w:jc w:val="both"/>
            </w:pPr>
            <w:r>
              <w:rPr>
                <w:b/>
              </w:rPr>
              <w:t>WOS</w:t>
            </w:r>
          </w:p>
        </w:tc>
        <w:tc>
          <w:tcPr>
            <w:tcW w:w="693" w:type="dxa"/>
            <w:shd w:val="clear" w:color="auto" w:fill="F7CAAC"/>
          </w:tcPr>
          <w:p w14:paraId="47510A5F" w14:textId="77777777" w:rsidR="00F86A33" w:rsidRDefault="00F86A33" w:rsidP="00387122">
            <w:pPr>
              <w:jc w:val="both"/>
              <w:rPr>
                <w:sz w:val="18"/>
              </w:rPr>
            </w:pPr>
            <w:r>
              <w:rPr>
                <w:b/>
                <w:sz w:val="18"/>
              </w:rPr>
              <w:t>Scopus</w:t>
            </w:r>
          </w:p>
        </w:tc>
        <w:tc>
          <w:tcPr>
            <w:tcW w:w="694" w:type="dxa"/>
            <w:shd w:val="clear" w:color="auto" w:fill="F7CAAC"/>
          </w:tcPr>
          <w:p w14:paraId="0B07B86E" w14:textId="77777777" w:rsidR="00F86A33" w:rsidRDefault="00F86A33" w:rsidP="00387122">
            <w:pPr>
              <w:jc w:val="both"/>
            </w:pPr>
            <w:r>
              <w:rPr>
                <w:b/>
                <w:sz w:val="18"/>
              </w:rPr>
              <w:t>ostatní</w:t>
            </w:r>
          </w:p>
        </w:tc>
      </w:tr>
      <w:tr w:rsidR="00F86A33" w14:paraId="7DB96257" w14:textId="77777777" w:rsidTr="00387122">
        <w:trPr>
          <w:cantSplit/>
          <w:trHeight w:val="70"/>
        </w:trPr>
        <w:tc>
          <w:tcPr>
            <w:tcW w:w="3347" w:type="dxa"/>
            <w:gridSpan w:val="2"/>
            <w:shd w:val="clear" w:color="auto" w:fill="F7CAAC"/>
          </w:tcPr>
          <w:p w14:paraId="6D6B276D" w14:textId="77777777" w:rsidR="00F86A33" w:rsidRDefault="00F86A33" w:rsidP="00387122">
            <w:pPr>
              <w:jc w:val="both"/>
            </w:pPr>
            <w:r>
              <w:rPr>
                <w:b/>
              </w:rPr>
              <w:t>Obor jmenovacího řízení</w:t>
            </w:r>
          </w:p>
        </w:tc>
        <w:tc>
          <w:tcPr>
            <w:tcW w:w="2245" w:type="dxa"/>
            <w:gridSpan w:val="2"/>
            <w:shd w:val="clear" w:color="auto" w:fill="F7CAAC"/>
          </w:tcPr>
          <w:p w14:paraId="42D47590" w14:textId="77777777" w:rsidR="00F86A33" w:rsidRDefault="00F86A33" w:rsidP="00387122">
            <w:pPr>
              <w:jc w:val="both"/>
            </w:pPr>
            <w:r>
              <w:rPr>
                <w:b/>
              </w:rPr>
              <w:t>Rok udělení hodnosti</w:t>
            </w:r>
          </w:p>
        </w:tc>
        <w:tc>
          <w:tcPr>
            <w:tcW w:w="2248" w:type="dxa"/>
            <w:gridSpan w:val="4"/>
            <w:tcBorders>
              <w:right w:val="single" w:sz="12" w:space="0" w:color="auto"/>
            </w:tcBorders>
            <w:shd w:val="clear" w:color="auto" w:fill="F7CAAC"/>
          </w:tcPr>
          <w:p w14:paraId="6BAEDD9E" w14:textId="77777777" w:rsidR="00F86A33" w:rsidRDefault="00F86A33" w:rsidP="00387122">
            <w:pPr>
              <w:jc w:val="both"/>
            </w:pPr>
            <w:r>
              <w:rPr>
                <w:b/>
              </w:rPr>
              <w:t>Řízení konáno na VŠ</w:t>
            </w:r>
          </w:p>
        </w:tc>
        <w:tc>
          <w:tcPr>
            <w:tcW w:w="632" w:type="dxa"/>
            <w:vMerge w:val="restart"/>
            <w:tcBorders>
              <w:left w:val="single" w:sz="12" w:space="0" w:color="auto"/>
            </w:tcBorders>
          </w:tcPr>
          <w:p w14:paraId="2E78DB1A" w14:textId="77777777" w:rsidR="00F86A33" w:rsidRDefault="00F86A33" w:rsidP="00387122">
            <w:pPr>
              <w:jc w:val="both"/>
              <w:rPr>
                <w:b/>
              </w:rPr>
            </w:pPr>
            <w:r>
              <w:rPr>
                <w:b/>
              </w:rPr>
              <w:t>0</w:t>
            </w:r>
          </w:p>
        </w:tc>
        <w:tc>
          <w:tcPr>
            <w:tcW w:w="693" w:type="dxa"/>
            <w:vMerge w:val="restart"/>
          </w:tcPr>
          <w:p w14:paraId="6D7A5314" w14:textId="77777777" w:rsidR="00F86A33" w:rsidRDefault="00F86A33" w:rsidP="00387122">
            <w:pPr>
              <w:jc w:val="both"/>
              <w:rPr>
                <w:b/>
              </w:rPr>
            </w:pPr>
            <w:r>
              <w:rPr>
                <w:b/>
              </w:rPr>
              <w:t>0</w:t>
            </w:r>
          </w:p>
        </w:tc>
        <w:tc>
          <w:tcPr>
            <w:tcW w:w="694" w:type="dxa"/>
            <w:vMerge w:val="restart"/>
          </w:tcPr>
          <w:p w14:paraId="08D20FEB" w14:textId="77777777" w:rsidR="00F86A33" w:rsidRDefault="00F86A33" w:rsidP="00387122">
            <w:pPr>
              <w:jc w:val="both"/>
              <w:rPr>
                <w:b/>
              </w:rPr>
            </w:pPr>
            <w:r>
              <w:rPr>
                <w:b/>
              </w:rPr>
              <w:t>0</w:t>
            </w:r>
          </w:p>
        </w:tc>
      </w:tr>
      <w:tr w:rsidR="00F86A33" w14:paraId="1C292DAE" w14:textId="77777777" w:rsidTr="00387122">
        <w:trPr>
          <w:trHeight w:val="205"/>
        </w:trPr>
        <w:tc>
          <w:tcPr>
            <w:tcW w:w="3347" w:type="dxa"/>
            <w:gridSpan w:val="2"/>
          </w:tcPr>
          <w:p w14:paraId="4BFE97BE" w14:textId="77777777" w:rsidR="00F86A33" w:rsidRDefault="00F86A33" w:rsidP="00387122">
            <w:pPr>
              <w:jc w:val="both"/>
            </w:pPr>
          </w:p>
        </w:tc>
        <w:tc>
          <w:tcPr>
            <w:tcW w:w="2245" w:type="dxa"/>
            <w:gridSpan w:val="2"/>
          </w:tcPr>
          <w:p w14:paraId="011042D9" w14:textId="77777777" w:rsidR="00F86A33" w:rsidRDefault="00F86A33" w:rsidP="00387122">
            <w:pPr>
              <w:jc w:val="both"/>
            </w:pPr>
          </w:p>
        </w:tc>
        <w:tc>
          <w:tcPr>
            <w:tcW w:w="2248" w:type="dxa"/>
            <w:gridSpan w:val="4"/>
            <w:tcBorders>
              <w:right w:val="single" w:sz="12" w:space="0" w:color="auto"/>
            </w:tcBorders>
          </w:tcPr>
          <w:p w14:paraId="67E124BE" w14:textId="77777777" w:rsidR="00F86A33" w:rsidRDefault="00F86A33" w:rsidP="00387122">
            <w:pPr>
              <w:jc w:val="both"/>
            </w:pPr>
          </w:p>
        </w:tc>
        <w:tc>
          <w:tcPr>
            <w:tcW w:w="632" w:type="dxa"/>
            <w:vMerge/>
            <w:tcBorders>
              <w:left w:val="single" w:sz="12" w:space="0" w:color="auto"/>
            </w:tcBorders>
            <w:vAlign w:val="center"/>
          </w:tcPr>
          <w:p w14:paraId="434B89C8" w14:textId="77777777" w:rsidR="00F86A33" w:rsidRDefault="00F86A33" w:rsidP="00387122">
            <w:pPr>
              <w:rPr>
                <w:b/>
              </w:rPr>
            </w:pPr>
          </w:p>
        </w:tc>
        <w:tc>
          <w:tcPr>
            <w:tcW w:w="693" w:type="dxa"/>
            <w:vMerge/>
            <w:vAlign w:val="center"/>
          </w:tcPr>
          <w:p w14:paraId="43F18D28" w14:textId="77777777" w:rsidR="00F86A33" w:rsidRDefault="00F86A33" w:rsidP="00387122">
            <w:pPr>
              <w:rPr>
                <w:b/>
              </w:rPr>
            </w:pPr>
          </w:p>
        </w:tc>
        <w:tc>
          <w:tcPr>
            <w:tcW w:w="694" w:type="dxa"/>
            <w:vMerge/>
            <w:vAlign w:val="center"/>
          </w:tcPr>
          <w:p w14:paraId="24C106A8" w14:textId="77777777" w:rsidR="00F86A33" w:rsidRDefault="00F86A33" w:rsidP="00387122">
            <w:pPr>
              <w:rPr>
                <w:b/>
              </w:rPr>
            </w:pPr>
          </w:p>
        </w:tc>
      </w:tr>
      <w:tr w:rsidR="00F86A33" w14:paraId="5130FD76" w14:textId="77777777" w:rsidTr="00387122">
        <w:tc>
          <w:tcPr>
            <w:tcW w:w="9859" w:type="dxa"/>
            <w:gridSpan w:val="11"/>
            <w:shd w:val="clear" w:color="auto" w:fill="F7CAAC"/>
          </w:tcPr>
          <w:p w14:paraId="72CA2D19" w14:textId="77777777" w:rsidR="00F86A33" w:rsidRDefault="00F86A3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F86A33" w:rsidRPr="001A7A57" w14:paraId="02217FF4" w14:textId="77777777" w:rsidTr="00387122">
        <w:trPr>
          <w:trHeight w:val="268"/>
        </w:trPr>
        <w:tc>
          <w:tcPr>
            <w:tcW w:w="9859" w:type="dxa"/>
            <w:gridSpan w:val="11"/>
          </w:tcPr>
          <w:p w14:paraId="5F786890" w14:textId="77777777" w:rsidR="00F86A33" w:rsidRDefault="00F86A33" w:rsidP="00387122">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Hradec Králové: Lékařská fakulta v HK, Univerzita Karlova Praha. 2014. Bez ISBN </w:t>
            </w:r>
          </w:p>
          <w:p w14:paraId="29504E35" w14:textId="77777777" w:rsidR="00F86A33" w:rsidRPr="001A7A57" w:rsidRDefault="00F86A33" w:rsidP="00387122">
            <w:pPr>
              <w:jc w:val="both"/>
              <w:rPr>
                <w:i/>
              </w:rPr>
            </w:pPr>
            <w:r w:rsidRPr="001A7A57">
              <w:rPr>
                <w:i/>
              </w:rPr>
              <w:t>Spolupráce na grantových projektech:</w:t>
            </w:r>
          </w:p>
          <w:p w14:paraId="08D4FE54" w14:textId="77777777" w:rsidR="00F86A33" w:rsidRDefault="00F86A33" w:rsidP="00387122">
            <w:pPr>
              <w:jc w:val="both"/>
            </w:pPr>
            <w:r>
              <w:t>2006-2007: Založení zkouškového centra City and Guilds, řešitelka grantu FRVŠ.</w:t>
            </w:r>
          </w:p>
          <w:p w14:paraId="6E2DA365" w14:textId="77777777" w:rsidR="00F86A33" w:rsidRDefault="00F86A33" w:rsidP="00387122">
            <w:pPr>
              <w:jc w:val="both"/>
            </w:pPr>
            <w:r>
              <w:t>2007-2012 zkouškový tajemník centra při FHS, UTB Zlín.</w:t>
            </w:r>
          </w:p>
          <w:p w14:paraId="67E25373" w14:textId="77777777" w:rsidR="00F86A33" w:rsidRDefault="00F86A33" w:rsidP="00387122">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70A8430F" w14:textId="77777777" w:rsidR="00F86A33" w:rsidRPr="001A7A57" w:rsidRDefault="00F86A33" w:rsidP="00387122">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F86A33" w14:paraId="72AECC20" w14:textId="77777777" w:rsidTr="00387122">
        <w:trPr>
          <w:trHeight w:val="218"/>
        </w:trPr>
        <w:tc>
          <w:tcPr>
            <w:tcW w:w="9859" w:type="dxa"/>
            <w:gridSpan w:val="11"/>
            <w:shd w:val="clear" w:color="auto" w:fill="F7CAAC"/>
          </w:tcPr>
          <w:p w14:paraId="5A365D86" w14:textId="77777777" w:rsidR="00F86A33" w:rsidRDefault="00F86A33" w:rsidP="00387122">
            <w:pPr>
              <w:rPr>
                <w:b/>
              </w:rPr>
            </w:pPr>
            <w:r>
              <w:rPr>
                <w:b/>
              </w:rPr>
              <w:t>Působení v zahraničí</w:t>
            </w:r>
          </w:p>
        </w:tc>
      </w:tr>
      <w:tr w:rsidR="00F86A33" w:rsidRPr="001A7A57" w14:paraId="5CD10D87" w14:textId="77777777" w:rsidTr="00387122">
        <w:trPr>
          <w:trHeight w:val="56"/>
        </w:trPr>
        <w:tc>
          <w:tcPr>
            <w:tcW w:w="9859" w:type="dxa"/>
            <w:gridSpan w:val="11"/>
          </w:tcPr>
          <w:p w14:paraId="36D9CE6D" w14:textId="77777777" w:rsidR="00F86A33" w:rsidRPr="001A7A57" w:rsidRDefault="00F86A33" w:rsidP="00387122">
            <w:r w:rsidRPr="001A7A57">
              <w:t>1992-1993: University of Nevada, Reno, prezenční studium, Lingvistika, Pedagogika</w:t>
            </w:r>
          </w:p>
        </w:tc>
      </w:tr>
      <w:tr w:rsidR="00F86A33" w14:paraId="78207796" w14:textId="77777777" w:rsidTr="00387122">
        <w:trPr>
          <w:cantSplit/>
          <w:trHeight w:val="127"/>
        </w:trPr>
        <w:tc>
          <w:tcPr>
            <w:tcW w:w="2518" w:type="dxa"/>
            <w:shd w:val="clear" w:color="auto" w:fill="F7CAAC"/>
          </w:tcPr>
          <w:p w14:paraId="5B00DD64" w14:textId="77777777" w:rsidR="00F86A33" w:rsidRDefault="00F86A33" w:rsidP="00387122">
            <w:pPr>
              <w:jc w:val="both"/>
              <w:rPr>
                <w:b/>
              </w:rPr>
            </w:pPr>
            <w:r>
              <w:rPr>
                <w:b/>
              </w:rPr>
              <w:t xml:space="preserve">Podpis </w:t>
            </w:r>
          </w:p>
        </w:tc>
        <w:tc>
          <w:tcPr>
            <w:tcW w:w="4536" w:type="dxa"/>
            <w:gridSpan w:val="5"/>
          </w:tcPr>
          <w:p w14:paraId="4B3A2E01" w14:textId="77777777" w:rsidR="00F86A33" w:rsidRDefault="00F86A33" w:rsidP="00387122">
            <w:pPr>
              <w:jc w:val="both"/>
            </w:pPr>
          </w:p>
        </w:tc>
        <w:tc>
          <w:tcPr>
            <w:tcW w:w="786" w:type="dxa"/>
            <w:gridSpan w:val="2"/>
            <w:shd w:val="clear" w:color="auto" w:fill="F7CAAC"/>
          </w:tcPr>
          <w:p w14:paraId="1203ACB1" w14:textId="77777777" w:rsidR="00F86A33" w:rsidRDefault="00F86A33" w:rsidP="00387122">
            <w:pPr>
              <w:jc w:val="both"/>
            </w:pPr>
            <w:r>
              <w:rPr>
                <w:b/>
              </w:rPr>
              <w:t>datum</w:t>
            </w:r>
          </w:p>
        </w:tc>
        <w:tc>
          <w:tcPr>
            <w:tcW w:w="2019" w:type="dxa"/>
            <w:gridSpan w:val="3"/>
          </w:tcPr>
          <w:p w14:paraId="3204AAFD" w14:textId="77777777" w:rsidR="00F86A33" w:rsidRDefault="00F86A33" w:rsidP="00387122">
            <w:pPr>
              <w:jc w:val="both"/>
            </w:pPr>
          </w:p>
        </w:tc>
      </w:tr>
    </w:tbl>
    <w:p w14:paraId="1098A0DE" w14:textId="77777777" w:rsidR="00B86AE9" w:rsidRDefault="00B86AE9"/>
    <w:p w14:paraId="4A60235D"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6A392999" w14:textId="77777777" w:rsidTr="00B86AE9">
        <w:tc>
          <w:tcPr>
            <w:tcW w:w="9859" w:type="dxa"/>
            <w:gridSpan w:val="11"/>
            <w:tcBorders>
              <w:bottom w:val="double" w:sz="4" w:space="0" w:color="auto"/>
            </w:tcBorders>
            <w:shd w:val="clear" w:color="auto" w:fill="BDD6EE"/>
          </w:tcPr>
          <w:p w14:paraId="653981E5" w14:textId="77777777" w:rsidR="00B86AE9" w:rsidRDefault="00B86AE9" w:rsidP="00B86AE9">
            <w:pPr>
              <w:jc w:val="both"/>
              <w:rPr>
                <w:b/>
                <w:sz w:val="28"/>
              </w:rPr>
            </w:pPr>
            <w:r>
              <w:rPr>
                <w:b/>
                <w:sz w:val="28"/>
              </w:rPr>
              <w:lastRenderedPageBreak/>
              <w:t>C-I – Personální zabezpečení</w:t>
            </w:r>
          </w:p>
        </w:tc>
      </w:tr>
      <w:tr w:rsidR="00B86AE9" w14:paraId="3BB4FE99" w14:textId="77777777" w:rsidTr="00B86AE9">
        <w:tc>
          <w:tcPr>
            <w:tcW w:w="2518" w:type="dxa"/>
            <w:tcBorders>
              <w:top w:val="double" w:sz="4" w:space="0" w:color="auto"/>
            </w:tcBorders>
            <w:shd w:val="clear" w:color="auto" w:fill="F7CAAC"/>
          </w:tcPr>
          <w:p w14:paraId="2DFDB2A4" w14:textId="77777777" w:rsidR="00B86AE9" w:rsidRDefault="00B86AE9" w:rsidP="00B86AE9">
            <w:pPr>
              <w:jc w:val="both"/>
              <w:rPr>
                <w:b/>
              </w:rPr>
            </w:pPr>
            <w:r>
              <w:rPr>
                <w:b/>
              </w:rPr>
              <w:t>Vysoká škola</w:t>
            </w:r>
          </w:p>
        </w:tc>
        <w:tc>
          <w:tcPr>
            <w:tcW w:w="7341" w:type="dxa"/>
            <w:gridSpan w:val="10"/>
          </w:tcPr>
          <w:p w14:paraId="78BB122B" w14:textId="77777777" w:rsidR="00B86AE9" w:rsidRDefault="00B86AE9" w:rsidP="00B86AE9">
            <w:pPr>
              <w:jc w:val="both"/>
            </w:pPr>
            <w:r>
              <w:t>Univerzita Tomáše Bati ve Zlíně</w:t>
            </w:r>
          </w:p>
        </w:tc>
      </w:tr>
      <w:tr w:rsidR="00B86AE9" w14:paraId="52639639" w14:textId="77777777" w:rsidTr="00B86AE9">
        <w:tc>
          <w:tcPr>
            <w:tcW w:w="2518" w:type="dxa"/>
            <w:shd w:val="clear" w:color="auto" w:fill="F7CAAC"/>
          </w:tcPr>
          <w:p w14:paraId="2997FA8A" w14:textId="77777777" w:rsidR="00B86AE9" w:rsidRDefault="00B86AE9" w:rsidP="00B86AE9">
            <w:pPr>
              <w:jc w:val="both"/>
              <w:rPr>
                <w:b/>
              </w:rPr>
            </w:pPr>
            <w:r>
              <w:rPr>
                <w:b/>
              </w:rPr>
              <w:t>Součást vysoké školy</w:t>
            </w:r>
          </w:p>
        </w:tc>
        <w:tc>
          <w:tcPr>
            <w:tcW w:w="7341" w:type="dxa"/>
            <w:gridSpan w:val="10"/>
          </w:tcPr>
          <w:p w14:paraId="46735A7F" w14:textId="77777777" w:rsidR="00B86AE9" w:rsidRDefault="00B86AE9" w:rsidP="00B86AE9">
            <w:pPr>
              <w:jc w:val="both"/>
            </w:pPr>
            <w:r>
              <w:t>Fakulta managementu a ekonomiky</w:t>
            </w:r>
          </w:p>
        </w:tc>
      </w:tr>
      <w:tr w:rsidR="00B86AE9" w14:paraId="4FB9D591" w14:textId="77777777" w:rsidTr="00B86AE9">
        <w:tc>
          <w:tcPr>
            <w:tcW w:w="2518" w:type="dxa"/>
            <w:shd w:val="clear" w:color="auto" w:fill="F7CAAC"/>
          </w:tcPr>
          <w:p w14:paraId="5186EB9D" w14:textId="77777777" w:rsidR="00B86AE9" w:rsidRDefault="00B86AE9" w:rsidP="00B86AE9">
            <w:pPr>
              <w:jc w:val="both"/>
              <w:rPr>
                <w:b/>
              </w:rPr>
            </w:pPr>
            <w:r>
              <w:rPr>
                <w:b/>
              </w:rPr>
              <w:t>Název studijního programu</w:t>
            </w:r>
          </w:p>
        </w:tc>
        <w:tc>
          <w:tcPr>
            <w:tcW w:w="7341" w:type="dxa"/>
            <w:gridSpan w:val="10"/>
          </w:tcPr>
          <w:p w14:paraId="4009B6E2" w14:textId="77777777" w:rsidR="00B86AE9" w:rsidRDefault="00B86AE9" w:rsidP="00B86AE9">
            <w:pPr>
              <w:jc w:val="both"/>
            </w:pPr>
            <w:r w:rsidRPr="005B2B09">
              <w:t>Economics and Management</w:t>
            </w:r>
          </w:p>
        </w:tc>
      </w:tr>
      <w:tr w:rsidR="00B86AE9" w14:paraId="5652B296" w14:textId="77777777" w:rsidTr="00B86AE9">
        <w:tc>
          <w:tcPr>
            <w:tcW w:w="2518" w:type="dxa"/>
            <w:shd w:val="clear" w:color="auto" w:fill="F7CAAC"/>
          </w:tcPr>
          <w:p w14:paraId="2742F0DF" w14:textId="77777777" w:rsidR="00B86AE9" w:rsidRDefault="00B86AE9" w:rsidP="00B86AE9">
            <w:pPr>
              <w:jc w:val="both"/>
              <w:rPr>
                <w:b/>
              </w:rPr>
            </w:pPr>
            <w:r>
              <w:rPr>
                <w:b/>
              </w:rPr>
              <w:t>Jméno a příjmení</w:t>
            </w:r>
          </w:p>
        </w:tc>
        <w:tc>
          <w:tcPr>
            <w:tcW w:w="4536" w:type="dxa"/>
            <w:gridSpan w:val="5"/>
          </w:tcPr>
          <w:p w14:paraId="4E1F62A5" w14:textId="77777777" w:rsidR="00B86AE9" w:rsidRDefault="00B86AE9" w:rsidP="00B86AE9">
            <w:pPr>
              <w:jc w:val="both"/>
            </w:pPr>
            <w:r>
              <w:t>Jaroslav BELÁS</w:t>
            </w:r>
          </w:p>
        </w:tc>
        <w:tc>
          <w:tcPr>
            <w:tcW w:w="709" w:type="dxa"/>
            <w:shd w:val="clear" w:color="auto" w:fill="F7CAAC"/>
          </w:tcPr>
          <w:p w14:paraId="2518204C" w14:textId="77777777" w:rsidR="00B86AE9" w:rsidRDefault="00B86AE9" w:rsidP="00B86AE9">
            <w:pPr>
              <w:jc w:val="both"/>
              <w:rPr>
                <w:b/>
              </w:rPr>
            </w:pPr>
            <w:r>
              <w:rPr>
                <w:b/>
              </w:rPr>
              <w:t>Tituly</w:t>
            </w:r>
          </w:p>
        </w:tc>
        <w:tc>
          <w:tcPr>
            <w:tcW w:w="2096" w:type="dxa"/>
            <w:gridSpan w:val="4"/>
          </w:tcPr>
          <w:p w14:paraId="299BBA9C" w14:textId="77777777" w:rsidR="00B86AE9" w:rsidRDefault="00B86AE9" w:rsidP="00B86AE9">
            <w:pPr>
              <w:jc w:val="both"/>
            </w:pPr>
            <w:r>
              <w:t>prof. Ing. PhD.</w:t>
            </w:r>
          </w:p>
        </w:tc>
      </w:tr>
      <w:tr w:rsidR="00B86AE9" w14:paraId="66749BFA" w14:textId="77777777" w:rsidTr="00B86AE9">
        <w:tc>
          <w:tcPr>
            <w:tcW w:w="2518" w:type="dxa"/>
            <w:shd w:val="clear" w:color="auto" w:fill="F7CAAC"/>
          </w:tcPr>
          <w:p w14:paraId="3D99FC02" w14:textId="77777777" w:rsidR="00B86AE9" w:rsidRDefault="00B86AE9" w:rsidP="00B86AE9">
            <w:pPr>
              <w:jc w:val="both"/>
              <w:rPr>
                <w:b/>
              </w:rPr>
            </w:pPr>
            <w:r>
              <w:rPr>
                <w:b/>
              </w:rPr>
              <w:t>Rok narození</w:t>
            </w:r>
          </w:p>
        </w:tc>
        <w:tc>
          <w:tcPr>
            <w:tcW w:w="829" w:type="dxa"/>
          </w:tcPr>
          <w:p w14:paraId="5765B88F" w14:textId="77777777" w:rsidR="00B86AE9" w:rsidRDefault="00B86AE9" w:rsidP="00B86AE9">
            <w:pPr>
              <w:jc w:val="both"/>
            </w:pPr>
            <w:r>
              <w:t>1960</w:t>
            </w:r>
          </w:p>
        </w:tc>
        <w:tc>
          <w:tcPr>
            <w:tcW w:w="1721" w:type="dxa"/>
            <w:shd w:val="clear" w:color="auto" w:fill="F7CAAC"/>
          </w:tcPr>
          <w:p w14:paraId="74662C00" w14:textId="77777777" w:rsidR="00B86AE9" w:rsidRDefault="00B86AE9" w:rsidP="00B86AE9">
            <w:pPr>
              <w:jc w:val="both"/>
              <w:rPr>
                <w:b/>
              </w:rPr>
            </w:pPr>
            <w:r>
              <w:rPr>
                <w:b/>
              </w:rPr>
              <w:t>typ vztahu k VŠ</w:t>
            </w:r>
          </w:p>
        </w:tc>
        <w:tc>
          <w:tcPr>
            <w:tcW w:w="992" w:type="dxa"/>
            <w:gridSpan w:val="2"/>
          </w:tcPr>
          <w:p w14:paraId="0EB2E4FA" w14:textId="77777777" w:rsidR="00B86AE9" w:rsidRDefault="00B86AE9" w:rsidP="00B86AE9">
            <w:pPr>
              <w:jc w:val="both"/>
            </w:pPr>
            <w:r>
              <w:t>PP</w:t>
            </w:r>
          </w:p>
        </w:tc>
        <w:tc>
          <w:tcPr>
            <w:tcW w:w="994" w:type="dxa"/>
            <w:shd w:val="clear" w:color="auto" w:fill="F7CAAC"/>
          </w:tcPr>
          <w:p w14:paraId="000710BC" w14:textId="77777777" w:rsidR="00B86AE9" w:rsidRDefault="00B86AE9" w:rsidP="00B86AE9">
            <w:pPr>
              <w:jc w:val="both"/>
              <w:rPr>
                <w:b/>
              </w:rPr>
            </w:pPr>
            <w:r>
              <w:rPr>
                <w:b/>
              </w:rPr>
              <w:t>rozsah</w:t>
            </w:r>
          </w:p>
        </w:tc>
        <w:tc>
          <w:tcPr>
            <w:tcW w:w="709" w:type="dxa"/>
          </w:tcPr>
          <w:p w14:paraId="2A199B78" w14:textId="77777777" w:rsidR="00B86AE9" w:rsidRDefault="00B86AE9" w:rsidP="00B86AE9">
            <w:pPr>
              <w:jc w:val="both"/>
            </w:pPr>
            <w:r>
              <w:t>40</w:t>
            </w:r>
          </w:p>
        </w:tc>
        <w:tc>
          <w:tcPr>
            <w:tcW w:w="709" w:type="dxa"/>
            <w:gridSpan w:val="2"/>
            <w:shd w:val="clear" w:color="auto" w:fill="F7CAAC"/>
          </w:tcPr>
          <w:p w14:paraId="336E13A7" w14:textId="77777777" w:rsidR="00B86AE9" w:rsidRDefault="00B86AE9" w:rsidP="00B86AE9">
            <w:pPr>
              <w:jc w:val="both"/>
              <w:rPr>
                <w:b/>
              </w:rPr>
            </w:pPr>
            <w:r>
              <w:rPr>
                <w:b/>
              </w:rPr>
              <w:t>do kdy</w:t>
            </w:r>
          </w:p>
        </w:tc>
        <w:tc>
          <w:tcPr>
            <w:tcW w:w="1387" w:type="dxa"/>
            <w:gridSpan w:val="2"/>
          </w:tcPr>
          <w:p w14:paraId="20F4B29B" w14:textId="77777777" w:rsidR="00B86AE9" w:rsidRDefault="00B86AE9" w:rsidP="00B86AE9">
            <w:pPr>
              <w:jc w:val="both"/>
            </w:pPr>
            <w:r>
              <w:t>N</w:t>
            </w:r>
          </w:p>
        </w:tc>
      </w:tr>
      <w:tr w:rsidR="00B86AE9" w14:paraId="3D457B97" w14:textId="77777777" w:rsidTr="00B86AE9">
        <w:tc>
          <w:tcPr>
            <w:tcW w:w="5068" w:type="dxa"/>
            <w:gridSpan w:val="3"/>
            <w:shd w:val="clear" w:color="auto" w:fill="F7CAAC"/>
          </w:tcPr>
          <w:p w14:paraId="2290C474" w14:textId="77777777" w:rsidR="00B86AE9" w:rsidRDefault="00B86AE9" w:rsidP="00B86AE9">
            <w:pPr>
              <w:jc w:val="both"/>
              <w:rPr>
                <w:b/>
              </w:rPr>
            </w:pPr>
            <w:r>
              <w:rPr>
                <w:b/>
              </w:rPr>
              <w:t>Typ vztahu na součásti VŠ, která uskutečňuje st. program</w:t>
            </w:r>
          </w:p>
        </w:tc>
        <w:tc>
          <w:tcPr>
            <w:tcW w:w="992" w:type="dxa"/>
            <w:gridSpan w:val="2"/>
          </w:tcPr>
          <w:p w14:paraId="26CD4892" w14:textId="77777777" w:rsidR="00B86AE9" w:rsidRDefault="00B86AE9" w:rsidP="00B86AE9">
            <w:pPr>
              <w:jc w:val="both"/>
            </w:pPr>
            <w:r>
              <w:t>PP</w:t>
            </w:r>
          </w:p>
        </w:tc>
        <w:tc>
          <w:tcPr>
            <w:tcW w:w="994" w:type="dxa"/>
            <w:shd w:val="clear" w:color="auto" w:fill="F7CAAC"/>
          </w:tcPr>
          <w:p w14:paraId="2C65C5E2" w14:textId="77777777" w:rsidR="00B86AE9" w:rsidRDefault="00B86AE9" w:rsidP="00B86AE9">
            <w:pPr>
              <w:jc w:val="both"/>
              <w:rPr>
                <w:b/>
              </w:rPr>
            </w:pPr>
            <w:r>
              <w:rPr>
                <w:b/>
              </w:rPr>
              <w:t>rozsah</w:t>
            </w:r>
          </w:p>
        </w:tc>
        <w:tc>
          <w:tcPr>
            <w:tcW w:w="709" w:type="dxa"/>
          </w:tcPr>
          <w:p w14:paraId="57653575" w14:textId="77777777" w:rsidR="00B86AE9" w:rsidRDefault="00B86AE9" w:rsidP="00B86AE9">
            <w:pPr>
              <w:jc w:val="both"/>
            </w:pPr>
            <w:r>
              <w:t>40</w:t>
            </w:r>
          </w:p>
        </w:tc>
        <w:tc>
          <w:tcPr>
            <w:tcW w:w="709" w:type="dxa"/>
            <w:gridSpan w:val="2"/>
            <w:shd w:val="clear" w:color="auto" w:fill="F7CAAC"/>
          </w:tcPr>
          <w:p w14:paraId="60C0B8D8" w14:textId="77777777" w:rsidR="00B86AE9" w:rsidRDefault="00B86AE9" w:rsidP="00B86AE9">
            <w:pPr>
              <w:jc w:val="both"/>
              <w:rPr>
                <w:b/>
              </w:rPr>
            </w:pPr>
            <w:r>
              <w:rPr>
                <w:b/>
              </w:rPr>
              <w:t>do kdy</w:t>
            </w:r>
          </w:p>
        </w:tc>
        <w:tc>
          <w:tcPr>
            <w:tcW w:w="1387" w:type="dxa"/>
            <w:gridSpan w:val="2"/>
          </w:tcPr>
          <w:p w14:paraId="5C803386" w14:textId="77777777" w:rsidR="00B86AE9" w:rsidRDefault="00B86AE9" w:rsidP="00B86AE9">
            <w:pPr>
              <w:jc w:val="both"/>
            </w:pPr>
            <w:r>
              <w:t>N</w:t>
            </w:r>
          </w:p>
        </w:tc>
      </w:tr>
      <w:tr w:rsidR="00B86AE9" w14:paraId="1C55E82C" w14:textId="77777777" w:rsidTr="00B86AE9">
        <w:tc>
          <w:tcPr>
            <w:tcW w:w="6060" w:type="dxa"/>
            <w:gridSpan w:val="5"/>
            <w:shd w:val="clear" w:color="auto" w:fill="F7CAAC"/>
          </w:tcPr>
          <w:p w14:paraId="2DA31684"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64A38471" w14:textId="77777777" w:rsidR="00B86AE9" w:rsidRDefault="00B86AE9" w:rsidP="00B86AE9">
            <w:pPr>
              <w:jc w:val="both"/>
              <w:rPr>
                <w:b/>
              </w:rPr>
            </w:pPr>
            <w:r>
              <w:rPr>
                <w:b/>
              </w:rPr>
              <w:t>typ prac. vztahu</w:t>
            </w:r>
          </w:p>
        </w:tc>
        <w:tc>
          <w:tcPr>
            <w:tcW w:w="2096" w:type="dxa"/>
            <w:gridSpan w:val="4"/>
            <w:shd w:val="clear" w:color="auto" w:fill="F7CAAC"/>
          </w:tcPr>
          <w:p w14:paraId="701CCF9F" w14:textId="77777777" w:rsidR="00B86AE9" w:rsidRDefault="00B86AE9" w:rsidP="00B86AE9">
            <w:pPr>
              <w:jc w:val="both"/>
              <w:rPr>
                <w:b/>
              </w:rPr>
            </w:pPr>
            <w:r>
              <w:rPr>
                <w:b/>
              </w:rPr>
              <w:t>rozsah</w:t>
            </w:r>
          </w:p>
        </w:tc>
      </w:tr>
      <w:tr w:rsidR="00B86AE9" w14:paraId="3D839AB2" w14:textId="77777777" w:rsidTr="00B86AE9">
        <w:tc>
          <w:tcPr>
            <w:tcW w:w="6060" w:type="dxa"/>
            <w:gridSpan w:val="5"/>
          </w:tcPr>
          <w:p w14:paraId="26B8988F" w14:textId="77777777" w:rsidR="00B86AE9" w:rsidRDefault="00B86AE9" w:rsidP="00B86AE9">
            <w:pPr>
              <w:jc w:val="both"/>
            </w:pPr>
            <w:r>
              <w:t>Paneurópska vysoká škola Bratislava</w:t>
            </w:r>
          </w:p>
        </w:tc>
        <w:tc>
          <w:tcPr>
            <w:tcW w:w="1703" w:type="dxa"/>
            <w:gridSpan w:val="2"/>
          </w:tcPr>
          <w:p w14:paraId="12C15EBF" w14:textId="77777777" w:rsidR="00B86AE9" w:rsidRDefault="00B86AE9" w:rsidP="00B86AE9">
            <w:pPr>
              <w:jc w:val="both"/>
            </w:pPr>
            <w:r>
              <w:t>PP</w:t>
            </w:r>
          </w:p>
        </w:tc>
        <w:tc>
          <w:tcPr>
            <w:tcW w:w="2096" w:type="dxa"/>
            <w:gridSpan w:val="4"/>
          </w:tcPr>
          <w:p w14:paraId="1F5C9317" w14:textId="77777777" w:rsidR="00B86AE9" w:rsidRDefault="00B86AE9" w:rsidP="00B86AE9">
            <w:pPr>
              <w:jc w:val="both"/>
            </w:pPr>
            <w:r>
              <w:t>20</w:t>
            </w:r>
          </w:p>
        </w:tc>
      </w:tr>
      <w:tr w:rsidR="00B86AE9" w14:paraId="0DC55E9A" w14:textId="77777777" w:rsidTr="00B86AE9">
        <w:tc>
          <w:tcPr>
            <w:tcW w:w="6060" w:type="dxa"/>
            <w:gridSpan w:val="5"/>
          </w:tcPr>
          <w:p w14:paraId="7CD2611F" w14:textId="77777777" w:rsidR="00B86AE9" w:rsidRDefault="00B86AE9" w:rsidP="00B86AE9">
            <w:pPr>
              <w:jc w:val="both"/>
            </w:pPr>
          </w:p>
        </w:tc>
        <w:tc>
          <w:tcPr>
            <w:tcW w:w="1703" w:type="dxa"/>
            <w:gridSpan w:val="2"/>
          </w:tcPr>
          <w:p w14:paraId="2DE4E6E3" w14:textId="77777777" w:rsidR="00B86AE9" w:rsidRDefault="00B86AE9" w:rsidP="00B86AE9">
            <w:pPr>
              <w:jc w:val="both"/>
            </w:pPr>
          </w:p>
        </w:tc>
        <w:tc>
          <w:tcPr>
            <w:tcW w:w="2096" w:type="dxa"/>
            <w:gridSpan w:val="4"/>
          </w:tcPr>
          <w:p w14:paraId="417A596C" w14:textId="77777777" w:rsidR="00B86AE9" w:rsidRDefault="00B86AE9" w:rsidP="00B86AE9">
            <w:pPr>
              <w:jc w:val="both"/>
            </w:pPr>
          </w:p>
        </w:tc>
      </w:tr>
      <w:tr w:rsidR="00B86AE9" w14:paraId="0995A4DF" w14:textId="77777777" w:rsidTr="00B86AE9">
        <w:tc>
          <w:tcPr>
            <w:tcW w:w="6060" w:type="dxa"/>
            <w:gridSpan w:val="5"/>
          </w:tcPr>
          <w:p w14:paraId="67CAEFAB" w14:textId="77777777" w:rsidR="00B86AE9" w:rsidRDefault="00B86AE9" w:rsidP="00B86AE9">
            <w:pPr>
              <w:jc w:val="both"/>
            </w:pPr>
          </w:p>
        </w:tc>
        <w:tc>
          <w:tcPr>
            <w:tcW w:w="1703" w:type="dxa"/>
            <w:gridSpan w:val="2"/>
          </w:tcPr>
          <w:p w14:paraId="6F595606" w14:textId="77777777" w:rsidR="00B86AE9" w:rsidRDefault="00B86AE9" w:rsidP="00B86AE9">
            <w:pPr>
              <w:jc w:val="both"/>
            </w:pPr>
          </w:p>
        </w:tc>
        <w:tc>
          <w:tcPr>
            <w:tcW w:w="2096" w:type="dxa"/>
            <w:gridSpan w:val="4"/>
          </w:tcPr>
          <w:p w14:paraId="51461B64" w14:textId="77777777" w:rsidR="00B86AE9" w:rsidRDefault="00B86AE9" w:rsidP="00B86AE9">
            <w:pPr>
              <w:jc w:val="both"/>
            </w:pPr>
          </w:p>
        </w:tc>
      </w:tr>
      <w:tr w:rsidR="00B86AE9" w14:paraId="51511654" w14:textId="77777777" w:rsidTr="00B86AE9">
        <w:tc>
          <w:tcPr>
            <w:tcW w:w="6060" w:type="dxa"/>
            <w:gridSpan w:val="5"/>
          </w:tcPr>
          <w:p w14:paraId="4CE2B4CF" w14:textId="77777777" w:rsidR="00B86AE9" w:rsidRDefault="00B86AE9" w:rsidP="00B86AE9">
            <w:pPr>
              <w:jc w:val="both"/>
            </w:pPr>
          </w:p>
        </w:tc>
        <w:tc>
          <w:tcPr>
            <w:tcW w:w="1703" w:type="dxa"/>
            <w:gridSpan w:val="2"/>
          </w:tcPr>
          <w:p w14:paraId="303F5313" w14:textId="77777777" w:rsidR="00B86AE9" w:rsidRDefault="00B86AE9" w:rsidP="00B86AE9">
            <w:pPr>
              <w:jc w:val="both"/>
            </w:pPr>
          </w:p>
        </w:tc>
        <w:tc>
          <w:tcPr>
            <w:tcW w:w="2096" w:type="dxa"/>
            <w:gridSpan w:val="4"/>
          </w:tcPr>
          <w:p w14:paraId="0862CCA2" w14:textId="77777777" w:rsidR="00B86AE9" w:rsidRDefault="00B86AE9" w:rsidP="00B86AE9">
            <w:pPr>
              <w:jc w:val="both"/>
            </w:pPr>
          </w:p>
        </w:tc>
      </w:tr>
      <w:tr w:rsidR="00B86AE9" w14:paraId="58A718D3" w14:textId="77777777" w:rsidTr="00B86AE9">
        <w:tc>
          <w:tcPr>
            <w:tcW w:w="9859" w:type="dxa"/>
            <w:gridSpan w:val="11"/>
            <w:shd w:val="clear" w:color="auto" w:fill="F7CAAC"/>
          </w:tcPr>
          <w:p w14:paraId="2ED26630"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32EB50C5" w14:textId="77777777" w:rsidTr="00B86AE9">
        <w:trPr>
          <w:trHeight w:val="338"/>
        </w:trPr>
        <w:tc>
          <w:tcPr>
            <w:tcW w:w="9859" w:type="dxa"/>
            <w:gridSpan w:val="11"/>
            <w:tcBorders>
              <w:top w:val="nil"/>
            </w:tcBorders>
          </w:tcPr>
          <w:p w14:paraId="1D704B3E" w14:textId="77777777" w:rsidR="00B86AE9" w:rsidRPr="00A54E34" w:rsidRDefault="00B86AE9" w:rsidP="00B86AE9">
            <w:r>
              <w:t>Člen Oborové rady, školitel</w:t>
            </w:r>
          </w:p>
          <w:p w14:paraId="78035546" w14:textId="77777777" w:rsidR="00B86AE9" w:rsidRPr="00574EC5" w:rsidRDefault="00B86AE9" w:rsidP="00B86AE9">
            <w:pPr>
              <w:jc w:val="both"/>
            </w:pPr>
          </w:p>
        </w:tc>
      </w:tr>
      <w:tr w:rsidR="00B86AE9" w14:paraId="2980AE0A" w14:textId="77777777" w:rsidTr="00B86AE9">
        <w:tc>
          <w:tcPr>
            <w:tcW w:w="9859" w:type="dxa"/>
            <w:gridSpan w:val="11"/>
            <w:shd w:val="clear" w:color="auto" w:fill="F7CAAC"/>
          </w:tcPr>
          <w:p w14:paraId="0886769A" w14:textId="77777777" w:rsidR="00B86AE9" w:rsidRDefault="00B86AE9" w:rsidP="00B86AE9">
            <w:pPr>
              <w:jc w:val="both"/>
            </w:pPr>
            <w:r>
              <w:rPr>
                <w:b/>
              </w:rPr>
              <w:t xml:space="preserve">Údaje o vzdělání na VŠ </w:t>
            </w:r>
          </w:p>
        </w:tc>
      </w:tr>
      <w:tr w:rsidR="00B86AE9" w14:paraId="0A38DE08" w14:textId="77777777" w:rsidTr="00B86AE9">
        <w:trPr>
          <w:trHeight w:val="603"/>
        </w:trPr>
        <w:tc>
          <w:tcPr>
            <w:tcW w:w="9859" w:type="dxa"/>
            <w:gridSpan w:val="11"/>
          </w:tcPr>
          <w:p w14:paraId="48A18309" w14:textId="77777777" w:rsidR="00B86AE9" w:rsidRPr="00254306" w:rsidRDefault="00B86AE9" w:rsidP="00B86AE9">
            <w:pPr>
              <w:pStyle w:val="Odstavecseseznamem"/>
              <w:overflowPunct w:val="0"/>
              <w:autoSpaceDE w:val="0"/>
              <w:autoSpaceDN w:val="0"/>
              <w:adjustRightInd w:val="0"/>
              <w:ind w:left="0"/>
            </w:pPr>
            <w:r w:rsidRPr="00254306">
              <w:rPr>
                <w:b/>
              </w:rPr>
              <w:t>1996-1999</w:t>
            </w:r>
            <w:r w:rsidRPr="00254306">
              <w:t xml:space="preserve"> - Ekonomická univerzita Bratislava, Fakulta národohospodářská, obor Finance (</w:t>
            </w:r>
            <w:r w:rsidRPr="00254306">
              <w:rPr>
                <w:b/>
              </w:rPr>
              <w:t>PhD.</w:t>
            </w:r>
            <w:r w:rsidRPr="00254306">
              <w:t>)</w:t>
            </w:r>
          </w:p>
          <w:p w14:paraId="772CBC18" w14:textId="77777777" w:rsidR="00B86AE9" w:rsidRPr="00FC0D98" w:rsidRDefault="00B86AE9" w:rsidP="00B86AE9">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B86AE9" w14:paraId="244B581A" w14:textId="77777777" w:rsidTr="00B86AE9">
        <w:tc>
          <w:tcPr>
            <w:tcW w:w="9859" w:type="dxa"/>
            <w:gridSpan w:val="11"/>
            <w:shd w:val="clear" w:color="auto" w:fill="F7CAAC"/>
          </w:tcPr>
          <w:p w14:paraId="42AA8F61" w14:textId="77777777" w:rsidR="00B86AE9" w:rsidRDefault="00B86AE9" w:rsidP="00B86AE9">
            <w:pPr>
              <w:jc w:val="both"/>
              <w:rPr>
                <w:b/>
              </w:rPr>
            </w:pPr>
            <w:r>
              <w:rPr>
                <w:b/>
              </w:rPr>
              <w:t>Údaje o odborném působení od absolvování VŠ</w:t>
            </w:r>
          </w:p>
        </w:tc>
      </w:tr>
      <w:tr w:rsidR="00B86AE9" w14:paraId="02B26400" w14:textId="77777777" w:rsidTr="00B86AE9">
        <w:trPr>
          <w:trHeight w:val="1090"/>
        </w:trPr>
        <w:tc>
          <w:tcPr>
            <w:tcW w:w="9859" w:type="dxa"/>
            <w:gridSpan w:val="11"/>
          </w:tcPr>
          <w:p w14:paraId="797FAB71" w14:textId="77777777" w:rsidR="00B86AE9" w:rsidRDefault="00B86AE9" w:rsidP="00B86AE9">
            <w:pPr>
              <w:tabs>
                <w:tab w:val="left" w:pos="2127"/>
              </w:tabs>
              <w:autoSpaceDE w:val="0"/>
              <w:autoSpaceDN w:val="0"/>
              <w:adjustRightInd w:val="0"/>
            </w:pPr>
            <w:r w:rsidRPr="00404AC6">
              <w:rPr>
                <w:b/>
              </w:rPr>
              <w:t>1983-2000</w:t>
            </w:r>
            <w:r w:rsidRPr="00611E2C">
              <w:t xml:space="preserve"> –</w:t>
            </w:r>
            <w:r>
              <w:t xml:space="preserve"> ŠBČS, Všeobecná úvěrová banka Bratislava, Obor praxe: komerčné bankovníctvo</w:t>
            </w:r>
          </w:p>
          <w:p w14:paraId="31E111A0" w14:textId="77777777" w:rsidR="00B86AE9" w:rsidRPr="00611E2C" w:rsidRDefault="00B86AE9" w:rsidP="00B86AE9">
            <w:pPr>
              <w:jc w:val="both"/>
            </w:pPr>
            <w:r w:rsidRPr="00404AC6">
              <w:rPr>
                <w:b/>
              </w:rPr>
              <w:t>2000-2001</w:t>
            </w:r>
            <w:r w:rsidRPr="00611E2C">
              <w:t xml:space="preserve"> – Investičn</w:t>
            </w:r>
            <w:r>
              <w:t>í</w:t>
            </w:r>
            <w:r w:rsidRPr="00611E2C">
              <w:t xml:space="preserve"> a rozvojová banka Bra</w:t>
            </w:r>
            <w:r>
              <w:t>tislava, Odbor praxe: komerčné bankovníctvo</w:t>
            </w:r>
          </w:p>
          <w:p w14:paraId="226DFF78" w14:textId="77777777" w:rsidR="00B86AE9" w:rsidRPr="00611E2C" w:rsidRDefault="00B86AE9" w:rsidP="00B86AE9">
            <w:pPr>
              <w:jc w:val="both"/>
            </w:pPr>
            <w:r w:rsidRPr="00404AC6">
              <w:rPr>
                <w:b/>
              </w:rPr>
              <w:t>2001-2010</w:t>
            </w:r>
            <w:r w:rsidRPr="00611E2C">
              <w:t xml:space="preserve"> – JBC Považ</w:t>
            </w:r>
            <w:r>
              <w:t xml:space="preserve">ská Bystrica, Obor praxe: </w:t>
            </w:r>
            <w:r w:rsidRPr="00611E2C">
              <w:t>management</w:t>
            </w:r>
          </w:p>
          <w:p w14:paraId="70EE57FC" w14:textId="77777777" w:rsidR="00B86AE9" w:rsidRDefault="00B86AE9" w:rsidP="00B86AE9">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B86AE9" w14:paraId="3C5885D8" w14:textId="77777777" w:rsidTr="00B86AE9">
        <w:trPr>
          <w:trHeight w:val="250"/>
        </w:trPr>
        <w:tc>
          <w:tcPr>
            <w:tcW w:w="9859" w:type="dxa"/>
            <w:gridSpan w:val="11"/>
            <w:shd w:val="clear" w:color="auto" w:fill="F7CAAC"/>
          </w:tcPr>
          <w:p w14:paraId="10B2F472" w14:textId="77777777" w:rsidR="00B86AE9" w:rsidRDefault="00B86AE9" w:rsidP="00B86AE9">
            <w:pPr>
              <w:jc w:val="both"/>
            </w:pPr>
            <w:r>
              <w:rPr>
                <w:b/>
              </w:rPr>
              <w:t>Zkušenosti s vedením kvalifikačních a rigorózních prací</w:t>
            </w:r>
          </w:p>
        </w:tc>
      </w:tr>
      <w:tr w:rsidR="00B86AE9" w14:paraId="7A9144F6" w14:textId="77777777" w:rsidTr="00B86AE9">
        <w:trPr>
          <w:trHeight w:val="224"/>
        </w:trPr>
        <w:tc>
          <w:tcPr>
            <w:tcW w:w="9859" w:type="dxa"/>
            <w:gridSpan w:val="11"/>
          </w:tcPr>
          <w:p w14:paraId="2B138470" w14:textId="77777777" w:rsidR="00B86AE9" w:rsidRDefault="00B86AE9" w:rsidP="00B86AE9">
            <w:pPr>
              <w:jc w:val="both"/>
            </w:pPr>
            <w:r>
              <w:t>Počet vedených bakalářských prací – 59</w:t>
            </w:r>
          </w:p>
          <w:p w14:paraId="26CC95C7" w14:textId="77777777" w:rsidR="00B86AE9" w:rsidRDefault="00B86AE9" w:rsidP="00B86AE9">
            <w:pPr>
              <w:jc w:val="both"/>
            </w:pPr>
            <w:r>
              <w:t>Počet vedených diplomových prací – 60</w:t>
            </w:r>
          </w:p>
          <w:p w14:paraId="119ACC03" w14:textId="77777777" w:rsidR="00B86AE9" w:rsidRDefault="00B86AE9" w:rsidP="00B86AE9">
            <w:pPr>
              <w:jc w:val="both"/>
            </w:pPr>
            <w:r>
              <w:t xml:space="preserve">Počet vedených disertačních prací – 5 </w:t>
            </w:r>
          </w:p>
        </w:tc>
      </w:tr>
      <w:tr w:rsidR="00B86AE9" w14:paraId="25A80EA8" w14:textId="77777777" w:rsidTr="00B86AE9">
        <w:trPr>
          <w:cantSplit/>
        </w:trPr>
        <w:tc>
          <w:tcPr>
            <w:tcW w:w="3347" w:type="dxa"/>
            <w:gridSpan w:val="2"/>
            <w:tcBorders>
              <w:top w:val="single" w:sz="12" w:space="0" w:color="auto"/>
            </w:tcBorders>
            <w:shd w:val="clear" w:color="auto" w:fill="F7CAAC"/>
          </w:tcPr>
          <w:p w14:paraId="320F8236"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18031A60"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1796A9"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5FBBDAB" w14:textId="77777777" w:rsidR="00B86AE9" w:rsidRDefault="00B86AE9" w:rsidP="00B86AE9">
            <w:pPr>
              <w:jc w:val="both"/>
              <w:rPr>
                <w:b/>
              </w:rPr>
            </w:pPr>
            <w:r>
              <w:rPr>
                <w:b/>
              </w:rPr>
              <w:t>Ohlasy publikací</w:t>
            </w:r>
          </w:p>
        </w:tc>
      </w:tr>
      <w:tr w:rsidR="00B86AE9" w14:paraId="3EECE76D" w14:textId="77777777" w:rsidTr="00B86AE9">
        <w:trPr>
          <w:cantSplit/>
        </w:trPr>
        <w:tc>
          <w:tcPr>
            <w:tcW w:w="3347" w:type="dxa"/>
            <w:gridSpan w:val="2"/>
          </w:tcPr>
          <w:p w14:paraId="3B470C16" w14:textId="77777777" w:rsidR="00B86AE9" w:rsidRDefault="00B86AE9" w:rsidP="00B86AE9">
            <w:pPr>
              <w:jc w:val="both"/>
            </w:pPr>
            <w:r>
              <w:t>Management a ekonomika podniku</w:t>
            </w:r>
          </w:p>
        </w:tc>
        <w:tc>
          <w:tcPr>
            <w:tcW w:w="2245" w:type="dxa"/>
            <w:gridSpan w:val="2"/>
          </w:tcPr>
          <w:p w14:paraId="2FA785A7" w14:textId="77777777" w:rsidR="00B86AE9" w:rsidRDefault="00B86AE9" w:rsidP="00B86AE9">
            <w:pPr>
              <w:jc w:val="both"/>
            </w:pPr>
            <w:r>
              <w:t>2010</w:t>
            </w:r>
          </w:p>
        </w:tc>
        <w:tc>
          <w:tcPr>
            <w:tcW w:w="2248" w:type="dxa"/>
            <w:gridSpan w:val="4"/>
            <w:tcBorders>
              <w:right w:val="single" w:sz="12" w:space="0" w:color="auto"/>
            </w:tcBorders>
          </w:tcPr>
          <w:p w14:paraId="48BF3374" w14:textId="77777777" w:rsidR="00B86AE9" w:rsidRDefault="00B86AE9" w:rsidP="00B86AE9">
            <w:pPr>
              <w:jc w:val="both"/>
            </w:pPr>
            <w:r>
              <w:t>UTB ve Zlíně</w:t>
            </w:r>
          </w:p>
        </w:tc>
        <w:tc>
          <w:tcPr>
            <w:tcW w:w="632" w:type="dxa"/>
            <w:tcBorders>
              <w:left w:val="single" w:sz="12" w:space="0" w:color="auto"/>
            </w:tcBorders>
            <w:shd w:val="clear" w:color="auto" w:fill="F7CAAC"/>
          </w:tcPr>
          <w:p w14:paraId="6A25D689" w14:textId="77777777" w:rsidR="00B86AE9" w:rsidRDefault="00B86AE9" w:rsidP="00B86AE9">
            <w:pPr>
              <w:jc w:val="both"/>
            </w:pPr>
            <w:r>
              <w:rPr>
                <w:b/>
              </w:rPr>
              <w:t>WOS</w:t>
            </w:r>
          </w:p>
        </w:tc>
        <w:tc>
          <w:tcPr>
            <w:tcW w:w="693" w:type="dxa"/>
            <w:shd w:val="clear" w:color="auto" w:fill="F7CAAC"/>
          </w:tcPr>
          <w:p w14:paraId="48A4271A" w14:textId="77777777" w:rsidR="00B86AE9" w:rsidRDefault="00B86AE9" w:rsidP="00B86AE9">
            <w:pPr>
              <w:jc w:val="both"/>
              <w:rPr>
                <w:sz w:val="18"/>
              </w:rPr>
            </w:pPr>
            <w:r>
              <w:rPr>
                <w:b/>
                <w:sz w:val="18"/>
              </w:rPr>
              <w:t>Scopus</w:t>
            </w:r>
          </w:p>
        </w:tc>
        <w:tc>
          <w:tcPr>
            <w:tcW w:w="694" w:type="dxa"/>
            <w:shd w:val="clear" w:color="auto" w:fill="F7CAAC"/>
          </w:tcPr>
          <w:p w14:paraId="5C7CE869" w14:textId="77777777" w:rsidR="00B86AE9" w:rsidRDefault="00B86AE9" w:rsidP="00B86AE9">
            <w:pPr>
              <w:jc w:val="both"/>
            </w:pPr>
            <w:r>
              <w:rPr>
                <w:b/>
                <w:sz w:val="18"/>
              </w:rPr>
              <w:t>ostatní</w:t>
            </w:r>
          </w:p>
        </w:tc>
      </w:tr>
      <w:tr w:rsidR="00B86AE9" w14:paraId="6E34A388" w14:textId="77777777" w:rsidTr="00B86AE9">
        <w:trPr>
          <w:cantSplit/>
          <w:trHeight w:val="70"/>
        </w:trPr>
        <w:tc>
          <w:tcPr>
            <w:tcW w:w="3347" w:type="dxa"/>
            <w:gridSpan w:val="2"/>
            <w:shd w:val="clear" w:color="auto" w:fill="F7CAAC"/>
          </w:tcPr>
          <w:p w14:paraId="21770DED" w14:textId="77777777" w:rsidR="00B86AE9" w:rsidRDefault="00B86AE9" w:rsidP="00B86AE9">
            <w:pPr>
              <w:jc w:val="both"/>
            </w:pPr>
            <w:r>
              <w:rPr>
                <w:b/>
              </w:rPr>
              <w:t>Obor jmenovacího řízení</w:t>
            </w:r>
          </w:p>
        </w:tc>
        <w:tc>
          <w:tcPr>
            <w:tcW w:w="2245" w:type="dxa"/>
            <w:gridSpan w:val="2"/>
            <w:shd w:val="clear" w:color="auto" w:fill="F7CAAC"/>
          </w:tcPr>
          <w:p w14:paraId="6F5E01F4"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047DEB13"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6DAFEE13" w14:textId="77777777" w:rsidR="00B86AE9" w:rsidRDefault="00B86AE9" w:rsidP="00B86AE9">
            <w:pPr>
              <w:jc w:val="both"/>
              <w:rPr>
                <w:b/>
              </w:rPr>
            </w:pPr>
            <w:r>
              <w:rPr>
                <w:b/>
              </w:rPr>
              <w:t>255</w:t>
            </w:r>
          </w:p>
        </w:tc>
        <w:tc>
          <w:tcPr>
            <w:tcW w:w="693" w:type="dxa"/>
            <w:vMerge w:val="restart"/>
          </w:tcPr>
          <w:p w14:paraId="114D3542" w14:textId="77777777" w:rsidR="00B86AE9" w:rsidRDefault="00B86AE9" w:rsidP="00B86AE9">
            <w:pPr>
              <w:jc w:val="both"/>
              <w:rPr>
                <w:b/>
              </w:rPr>
            </w:pPr>
            <w:r>
              <w:rPr>
                <w:b/>
              </w:rPr>
              <w:t>309</w:t>
            </w:r>
          </w:p>
        </w:tc>
        <w:tc>
          <w:tcPr>
            <w:tcW w:w="694" w:type="dxa"/>
            <w:vMerge w:val="restart"/>
          </w:tcPr>
          <w:p w14:paraId="5A00DD3F" w14:textId="77777777" w:rsidR="00B86AE9" w:rsidRPr="005F754A" w:rsidRDefault="00B86AE9" w:rsidP="00B86AE9">
            <w:pPr>
              <w:jc w:val="both"/>
              <w:rPr>
                <w:b/>
              </w:rPr>
            </w:pPr>
            <w:r>
              <w:rPr>
                <w:b/>
              </w:rPr>
              <w:t>740</w:t>
            </w:r>
          </w:p>
        </w:tc>
      </w:tr>
      <w:tr w:rsidR="00B86AE9" w14:paraId="7515A2EA" w14:textId="77777777" w:rsidTr="00B86AE9">
        <w:trPr>
          <w:trHeight w:val="205"/>
        </w:trPr>
        <w:tc>
          <w:tcPr>
            <w:tcW w:w="3347" w:type="dxa"/>
            <w:gridSpan w:val="2"/>
          </w:tcPr>
          <w:p w14:paraId="74729CF4" w14:textId="77777777" w:rsidR="00B86AE9" w:rsidRDefault="00B86AE9" w:rsidP="00B86AE9">
            <w:pPr>
              <w:jc w:val="both"/>
            </w:pPr>
            <w:r>
              <w:t>Management a ekonomika podniku</w:t>
            </w:r>
          </w:p>
        </w:tc>
        <w:tc>
          <w:tcPr>
            <w:tcW w:w="2245" w:type="dxa"/>
            <w:gridSpan w:val="2"/>
          </w:tcPr>
          <w:p w14:paraId="6BFC22EA" w14:textId="77777777" w:rsidR="00B86AE9" w:rsidRDefault="00B86AE9" w:rsidP="00B86AE9">
            <w:pPr>
              <w:jc w:val="both"/>
            </w:pPr>
            <w:r>
              <w:t>2015</w:t>
            </w:r>
          </w:p>
        </w:tc>
        <w:tc>
          <w:tcPr>
            <w:tcW w:w="2248" w:type="dxa"/>
            <w:gridSpan w:val="4"/>
            <w:tcBorders>
              <w:right w:val="single" w:sz="12" w:space="0" w:color="auto"/>
            </w:tcBorders>
          </w:tcPr>
          <w:p w14:paraId="42D468F6" w14:textId="77777777" w:rsidR="00B86AE9" w:rsidRDefault="00B86AE9" w:rsidP="00B86AE9">
            <w:pPr>
              <w:jc w:val="both"/>
            </w:pPr>
            <w:r>
              <w:t>UTB ve Zlíně</w:t>
            </w:r>
          </w:p>
        </w:tc>
        <w:tc>
          <w:tcPr>
            <w:tcW w:w="632" w:type="dxa"/>
            <w:vMerge/>
            <w:tcBorders>
              <w:left w:val="single" w:sz="12" w:space="0" w:color="auto"/>
            </w:tcBorders>
            <w:vAlign w:val="center"/>
          </w:tcPr>
          <w:p w14:paraId="69CB8C3E" w14:textId="77777777" w:rsidR="00B86AE9" w:rsidRDefault="00B86AE9" w:rsidP="00B86AE9">
            <w:pPr>
              <w:rPr>
                <w:b/>
              </w:rPr>
            </w:pPr>
          </w:p>
        </w:tc>
        <w:tc>
          <w:tcPr>
            <w:tcW w:w="693" w:type="dxa"/>
            <w:vMerge/>
            <w:vAlign w:val="center"/>
          </w:tcPr>
          <w:p w14:paraId="40D00F6C" w14:textId="77777777" w:rsidR="00B86AE9" w:rsidRDefault="00B86AE9" w:rsidP="00B86AE9">
            <w:pPr>
              <w:rPr>
                <w:b/>
              </w:rPr>
            </w:pPr>
          </w:p>
        </w:tc>
        <w:tc>
          <w:tcPr>
            <w:tcW w:w="694" w:type="dxa"/>
            <w:vMerge/>
            <w:vAlign w:val="center"/>
          </w:tcPr>
          <w:p w14:paraId="08EC8777" w14:textId="77777777" w:rsidR="00B86AE9" w:rsidRDefault="00B86AE9" w:rsidP="00B86AE9">
            <w:pPr>
              <w:rPr>
                <w:b/>
              </w:rPr>
            </w:pPr>
          </w:p>
        </w:tc>
      </w:tr>
      <w:tr w:rsidR="00B86AE9" w14:paraId="60B31EDD" w14:textId="77777777" w:rsidTr="00B86AE9">
        <w:tc>
          <w:tcPr>
            <w:tcW w:w="9859" w:type="dxa"/>
            <w:gridSpan w:val="11"/>
            <w:shd w:val="clear" w:color="auto" w:fill="F7CAAC"/>
          </w:tcPr>
          <w:p w14:paraId="5A17DE2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56E95A5E" w14:textId="77777777" w:rsidTr="00B86AE9">
        <w:trPr>
          <w:trHeight w:val="2347"/>
        </w:trPr>
        <w:tc>
          <w:tcPr>
            <w:tcW w:w="9859" w:type="dxa"/>
            <w:gridSpan w:val="11"/>
          </w:tcPr>
          <w:p w14:paraId="52B3FF2B" w14:textId="77777777" w:rsidR="00B86AE9" w:rsidRPr="00574EC5" w:rsidRDefault="00B86AE9" w:rsidP="00B86AE9">
            <w:pPr>
              <w:jc w:val="both"/>
            </w:pPr>
            <w:r>
              <w:t>BELAS</w:t>
            </w:r>
            <w:r w:rsidRPr="00574EC5">
              <w:t>, J., S</w:t>
            </w:r>
            <w:r>
              <w:t>MRCKA</w:t>
            </w:r>
            <w:r w:rsidRPr="00574EC5">
              <w:t xml:space="preserve">, L., </w:t>
            </w:r>
            <w:r>
              <w:t>GAVUROVA</w:t>
            </w:r>
            <w:r w:rsidRPr="00574EC5">
              <w:t>, B.</w:t>
            </w:r>
            <w:r>
              <w:t>, DVORSKY, J</w:t>
            </w:r>
            <w:r w:rsidRPr="00574EC5">
              <w:t xml:space="preserve">. The Impact of Social and Economic Factors in the Credit Risk Management of SME. </w:t>
            </w:r>
            <w:r w:rsidRPr="00574EC5">
              <w:rPr>
                <w:i/>
              </w:rPr>
              <w:t xml:space="preserve">Technological and Economic Development of Economy,  </w:t>
            </w:r>
            <w:r w:rsidRPr="002C005F">
              <w:t>Volume 24, Issue</w:t>
            </w:r>
            <w:r w:rsidRPr="00574EC5">
              <w:t xml:space="preserve"> 3: </w:t>
            </w:r>
            <w:r>
              <w:t xml:space="preserve">pp. </w:t>
            </w:r>
            <w:r w:rsidRPr="00574EC5">
              <w:t>1215–1230</w:t>
            </w:r>
            <w:r>
              <w:t xml:space="preserve">, 2018. ISSN </w:t>
            </w:r>
            <w:r w:rsidRPr="00445970">
              <w:rPr>
                <w:shd w:val="clear" w:color="auto" w:fill="FFFFFF"/>
              </w:rPr>
              <w:t>2029-4913</w:t>
            </w:r>
            <w:r>
              <w:t>.</w:t>
            </w:r>
            <w:r w:rsidRPr="00445970">
              <w:t> </w:t>
            </w:r>
            <w:r>
              <w:t xml:space="preserve"> (47,5%)</w:t>
            </w:r>
          </w:p>
          <w:p w14:paraId="5E50EA43" w14:textId="77777777" w:rsidR="00B86AE9" w:rsidRPr="00445970" w:rsidRDefault="00B86AE9" w:rsidP="00B86AE9">
            <w:pPr>
              <w:jc w:val="both"/>
            </w:pPr>
            <w:r>
              <w:rPr>
                <w:lang w:val="sk-SK"/>
              </w:rPr>
              <w:t>BELAS, J.</w:t>
            </w:r>
            <w:r w:rsidRPr="00574EC5">
              <w:rPr>
                <w:lang w:val="sk-SK"/>
              </w:rPr>
              <w:t>, G</w:t>
            </w:r>
            <w:r>
              <w:rPr>
                <w:lang w:val="sk-SK"/>
              </w:rPr>
              <w:t>AVUROVA</w:t>
            </w:r>
            <w:r w:rsidRPr="00574EC5">
              <w:rPr>
                <w:lang w:val="sk-SK"/>
              </w:rPr>
              <w:t>, B., K</w:t>
            </w:r>
            <w:r>
              <w:rPr>
                <w:lang w:val="sk-SK"/>
              </w:rPr>
              <w:t>OCISOVA</w:t>
            </w:r>
            <w:r w:rsidRPr="00574EC5">
              <w:rPr>
                <w:lang w:val="sk-SK"/>
              </w:rPr>
              <w:t>, K., D</w:t>
            </w:r>
            <w:r>
              <w:rPr>
                <w:lang w:val="sk-SK"/>
              </w:rPr>
              <w:t>ELIBASIC</w:t>
            </w:r>
            <w:r w:rsidRPr="00574EC5">
              <w:rPr>
                <w:lang w:val="sk-SK"/>
              </w:rPr>
              <w:t xml:space="preserve">, M. The Relationship between Asset Diversification and The Efficiency of Banking Sectors in EU Coutries. </w:t>
            </w:r>
            <w:r w:rsidRPr="00574EC5">
              <w:rPr>
                <w:i/>
              </w:rPr>
              <w:t>Transformations in Business &amp; Economics</w:t>
            </w:r>
            <w:r w:rsidRPr="00574EC5">
              <w:t>, Vol. 17, No 3C(45C), pp. 479-496.</w:t>
            </w:r>
            <w:r>
              <w:t xml:space="preserve"> 2018. ISSN 1648-4460. (60%)</w:t>
            </w:r>
          </w:p>
          <w:p w14:paraId="6137FDC8" w14:textId="77777777" w:rsidR="00B86AE9" w:rsidRPr="00445970" w:rsidRDefault="00B86AE9" w:rsidP="00B86AE9">
            <w:pPr>
              <w:jc w:val="both"/>
            </w:pPr>
            <w:r>
              <w:t>GAVUROVA</w:t>
            </w:r>
            <w:r w:rsidRPr="00574EC5">
              <w:t>, B., B</w:t>
            </w:r>
            <w:r>
              <w:t>ELAS</w:t>
            </w:r>
            <w:r w:rsidRPr="00574EC5">
              <w:t>, J., K</w:t>
            </w:r>
            <w:r>
              <w:t>OCISOVA</w:t>
            </w:r>
            <w:r w:rsidRPr="00574EC5">
              <w:t>, K., D</w:t>
            </w:r>
            <w:r>
              <w:t>APKUS, R., BARTKUTE, R.</w:t>
            </w:r>
            <w:r w:rsidRPr="00574EC5">
              <w:t xml:space="preserve"> Revenue and Cost Efficiency of Banking Sectors in The European Union Countries: Do They Depend on Size, Location or Crisis Period? </w:t>
            </w:r>
            <w:r w:rsidRPr="00574EC5">
              <w:rPr>
                <w:i/>
                <w:iCs/>
              </w:rPr>
              <w:t>Transformations in Business &amp; Economics</w:t>
            </w:r>
            <w:r w:rsidRPr="00574EC5">
              <w:t xml:space="preserve">, Vol. 16, No 2 (41), pp.124-146. </w:t>
            </w:r>
            <w:r>
              <w:t>2017. ISSN 1648-4460. (40%)</w:t>
            </w:r>
          </w:p>
          <w:p w14:paraId="3C0FBBA5" w14:textId="77777777" w:rsidR="00B86AE9" w:rsidRPr="00445970" w:rsidRDefault="00B86AE9" w:rsidP="00B86AE9">
            <w:pPr>
              <w:jc w:val="both"/>
            </w:pPr>
            <w:r w:rsidRPr="00445970">
              <w:t>R</w:t>
            </w:r>
            <w:r>
              <w:t>AHMAN</w:t>
            </w:r>
            <w:r w:rsidRPr="00445970">
              <w:t>, A., B</w:t>
            </w:r>
            <w:r>
              <w:t>ELAS</w:t>
            </w:r>
            <w:r w:rsidRPr="00445970">
              <w:t>, J., K</w:t>
            </w:r>
            <w:r>
              <w:t>LIESTIK</w:t>
            </w:r>
            <w:r w:rsidRPr="00445970">
              <w:t>, T., T</w:t>
            </w:r>
            <w:r>
              <w:t>YLL</w:t>
            </w:r>
            <w:r w:rsidRPr="00445970">
              <w:t xml:space="preserve">, L. Collateral requirements for SME loans: empirical evidence from the Visegrad countries, </w:t>
            </w:r>
            <w:r w:rsidRPr="00445970">
              <w:rPr>
                <w:i/>
              </w:rPr>
              <w:t>Journal of Business Economics and Management,</w:t>
            </w:r>
            <w:r>
              <w:t xml:space="preserve"> 18:4, pp. 650-675. 2017. </w:t>
            </w:r>
            <w:r w:rsidRPr="00445970">
              <w:t>ISSN</w:t>
            </w:r>
            <w:r>
              <w:t xml:space="preserve"> </w:t>
            </w:r>
            <w:r w:rsidRPr="006A0CE1">
              <w:rPr>
                <w:color w:val="333333"/>
              </w:rPr>
              <w:t>1611-1699</w:t>
            </w:r>
            <w:r w:rsidRPr="006A0CE1">
              <w:t>.</w:t>
            </w:r>
            <w:r w:rsidRPr="00445970">
              <w:t xml:space="preserve"> (30%)</w:t>
            </w:r>
          </w:p>
          <w:p w14:paraId="429E888D" w14:textId="77777777" w:rsidR="00B86AE9" w:rsidRPr="00445970" w:rsidRDefault="00B86AE9" w:rsidP="00B86AE9">
            <w:pPr>
              <w:jc w:val="both"/>
            </w:pPr>
            <w:r>
              <w:t>BELAS, J.</w:t>
            </w:r>
            <w:r w:rsidRPr="00574EC5">
              <w:rPr>
                <w:color w:val="FF0000"/>
              </w:rPr>
              <w:t>,</w:t>
            </w:r>
            <w:r w:rsidRPr="00574EC5">
              <w:t xml:space="preserve"> </w:t>
            </w:r>
            <w:r>
              <w:t>RAHMAN, A.</w:t>
            </w:r>
            <w:r w:rsidRPr="00574EC5">
              <w:rPr>
                <w:color w:val="FF0000"/>
              </w:rPr>
              <w:t>,</w:t>
            </w:r>
            <w:r>
              <w:t xml:space="preserve"> RAHMAN, T.</w:t>
            </w:r>
            <w:r w:rsidRPr="00574EC5">
              <w:rPr>
                <w:color w:val="FF0000"/>
              </w:rPr>
              <w:t>,</w:t>
            </w:r>
            <w:r>
              <w:t xml:space="preserve"> SCHONFELD, J.</w:t>
            </w:r>
            <w:r w:rsidRPr="00574EC5">
              <w:t xml:space="preserve"> Financial Constraints on Innovative SMEs: Empirical Evidence from the Visegrad Countries. </w:t>
            </w:r>
            <w:r w:rsidRPr="00574EC5">
              <w:rPr>
                <w:i/>
              </w:rPr>
              <w:t>Inzinerine Ekonomika-Engineering Economics,</w:t>
            </w:r>
            <w:r>
              <w:t xml:space="preserve"> 28(5), pp. 552–563. 2017. ISSN </w:t>
            </w:r>
            <w:r w:rsidRPr="00D25362">
              <w:rPr>
                <w:bCs/>
                <w:iCs/>
              </w:rPr>
              <w:t>1392-2785</w:t>
            </w:r>
            <w:r>
              <w:t>. (30%)</w:t>
            </w:r>
          </w:p>
        </w:tc>
      </w:tr>
      <w:tr w:rsidR="00B86AE9" w14:paraId="223E291F" w14:textId="77777777" w:rsidTr="00B86AE9">
        <w:trPr>
          <w:trHeight w:val="218"/>
        </w:trPr>
        <w:tc>
          <w:tcPr>
            <w:tcW w:w="9859" w:type="dxa"/>
            <w:gridSpan w:val="11"/>
            <w:shd w:val="clear" w:color="auto" w:fill="F7CAAC"/>
          </w:tcPr>
          <w:p w14:paraId="513CBD7C" w14:textId="77777777" w:rsidR="00B86AE9" w:rsidRDefault="00B86AE9" w:rsidP="00B86AE9">
            <w:pPr>
              <w:rPr>
                <w:b/>
              </w:rPr>
            </w:pPr>
            <w:r>
              <w:rPr>
                <w:b/>
              </w:rPr>
              <w:t>Působení v zahraničí</w:t>
            </w:r>
          </w:p>
        </w:tc>
      </w:tr>
      <w:tr w:rsidR="00B86AE9" w14:paraId="64D807F4" w14:textId="77777777" w:rsidTr="00B86AE9">
        <w:trPr>
          <w:trHeight w:val="328"/>
        </w:trPr>
        <w:tc>
          <w:tcPr>
            <w:tcW w:w="9859" w:type="dxa"/>
            <w:gridSpan w:val="11"/>
          </w:tcPr>
          <w:p w14:paraId="45BC5364" w14:textId="77777777" w:rsidR="00B86AE9" w:rsidRPr="00611E2C" w:rsidRDefault="00B86AE9" w:rsidP="00B86AE9">
            <w:r>
              <w:t>Slovenská republika: Ekonomická univerzita Bratislava (1998-2010), PEVŠ Bratislava (2012-doteraz)</w:t>
            </w:r>
          </w:p>
        </w:tc>
      </w:tr>
      <w:tr w:rsidR="00B86AE9" w14:paraId="0EFC8C58" w14:textId="77777777" w:rsidTr="00B86AE9">
        <w:trPr>
          <w:cantSplit/>
          <w:trHeight w:val="162"/>
        </w:trPr>
        <w:tc>
          <w:tcPr>
            <w:tcW w:w="2518" w:type="dxa"/>
            <w:shd w:val="clear" w:color="auto" w:fill="F7CAAC"/>
          </w:tcPr>
          <w:p w14:paraId="4EB619AB" w14:textId="77777777" w:rsidR="00B86AE9" w:rsidRDefault="00B86AE9" w:rsidP="00B86AE9">
            <w:pPr>
              <w:jc w:val="both"/>
              <w:rPr>
                <w:b/>
              </w:rPr>
            </w:pPr>
            <w:r>
              <w:rPr>
                <w:b/>
              </w:rPr>
              <w:t xml:space="preserve">Podpis </w:t>
            </w:r>
          </w:p>
        </w:tc>
        <w:tc>
          <w:tcPr>
            <w:tcW w:w="4536" w:type="dxa"/>
            <w:gridSpan w:val="5"/>
          </w:tcPr>
          <w:p w14:paraId="3B03A2E4" w14:textId="77777777" w:rsidR="00B86AE9" w:rsidRDefault="00B86AE9" w:rsidP="00B86AE9">
            <w:pPr>
              <w:jc w:val="both"/>
            </w:pPr>
          </w:p>
        </w:tc>
        <w:tc>
          <w:tcPr>
            <w:tcW w:w="786" w:type="dxa"/>
            <w:gridSpan w:val="2"/>
            <w:shd w:val="clear" w:color="auto" w:fill="F7CAAC"/>
          </w:tcPr>
          <w:p w14:paraId="158CE2A4" w14:textId="77777777" w:rsidR="00B86AE9" w:rsidRDefault="00B86AE9" w:rsidP="00B86AE9">
            <w:pPr>
              <w:jc w:val="both"/>
            </w:pPr>
            <w:r>
              <w:rPr>
                <w:b/>
              </w:rPr>
              <w:t>datum</w:t>
            </w:r>
          </w:p>
        </w:tc>
        <w:tc>
          <w:tcPr>
            <w:tcW w:w="2019" w:type="dxa"/>
            <w:gridSpan w:val="3"/>
          </w:tcPr>
          <w:p w14:paraId="58DF70F0" w14:textId="77777777" w:rsidR="00B86AE9" w:rsidRDefault="00B86AE9" w:rsidP="00B86AE9">
            <w:pPr>
              <w:jc w:val="both"/>
            </w:pPr>
          </w:p>
        </w:tc>
      </w:tr>
    </w:tbl>
    <w:p w14:paraId="09A0C7B1" w14:textId="77777777" w:rsidR="00B86AE9" w:rsidRDefault="00B86AE9" w:rsidP="00B86AE9"/>
    <w:p w14:paraId="78197BDB" w14:textId="77777777" w:rsidR="00B86AE9" w:rsidRDefault="00B86AE9" w:rsidP="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14:paraId="29A27F35" w14:textId="77777777" w:rsidTr="00B86AE9">
        <w:tc>
          <w:tcPr>
            <w:tcW w:w="9859" w:type="dxa"/>
            <w:gridSpan w:val="11"/>
            <w:tcBorders>
              <w:bottom w:val="double" w:sz="4" w:space="0" w:color="auto"/>
            </w:tcBorders>
            <w:shd w:val="clear" w:color="auto" w:fill="BDD6EE"/>
          </w:tcPr>
          <w:p w14:paraId="04B1875C" w14:textId="77777777" w:rsidR="00B86AE9" w:rsidRDefault="00B86AE9" w:rsidP="00B86AE9">
            <w:pPr>
              <w:jc w:val="both"/>
              <w:rPr>
                <w:b/>
                <w:sz w:val="28"/>
              </w:rPr>
            </w:pPr>
            <w:r>
              <w:rPr>
                <w:b/>
                <w:sz w:val="28"/>
              </w:rPr>
              <w:lastRenderedPageBreak/>
              <w:t>C-I – Personální zabezpečení</w:t>
            </w:r>
          </w:p>
        </w:tc>
      </w:tr>
      <w:tr w:rsidR="00B86AE9" w14:paraId="6C833B92" w14:textId="77777777" w:rsidTr="00B86AE9">
        <w:tc>
          <w:tcPr>
            <w:tcW w:w="2518" w:type="dxa"/>
            <w:tcBorders>
              <w:top w:val="double" w:sz="4" w:space="0" w:color="auto"/>
            </w:tcBorders>
            <w:shd w:val="clear" w:color="auto" w:fill="F7CAAC"/>
          </w:tcPr>
          <w:p w14:paraId="59F6E33A" w14:textId="77777777" w:rsidR="00B86AE9" w:rsidRDefault="00B86AE9" w:rsidP="00B86AE9">
            <w:pPr>
              <w:jc w:val="both"/>
              <w:rPr>
                <w:b/>
              </w:rPr>
            </w:pPr>
            <w:r>
              <w:rPr>
                <w:b/>
              </w:rPr>
              <w:t>Vysoká škola</w:t>
            </w:r>
          </w:p>
        </w:tc>
        <w:tc>
          <w:tcPr>
            <w:tcW w:w="7341" w:type="dxa"/>
            <w:gridSpan w:val="10"/>
          </w:tcPr>
          <w:p w14:paraId="6F781324" w14:textId="77777777" w:rsidR="00B86AE9" w:rsidRDefault="00B86AE9" w:rsidP="00B86AE9">
            <w:pPr>
              <w:jc w:val="both"/>
            </w:pPr>
            <w:r>
              <w:t>Univerzita Tomáše Bati ve Zlíně</w:t>
            </w:r>
          </w:p>
        </w:tc>
      </w:tr>
      <w:tr w:rsidR="00B86AE9" w14:paraId="6836FBA9" w14:textId="77777777" w:rsidTr="00B86AE9">
        <w:tc>
          <w:tcPr>
            <w:tcW w:w="2518" w:type="dxa"/>
            <w:shd w:val="clear" w:color="auto" w:fill="F7CAAC"/>
          </w:tcPr>
          <w:p w14:paraId="019134AC" w14:textId="77777777" w:rsidR="00B86AE9" w:rsidRDefault="00B86AE9" w:rsidP="00B86AE9">
            <w:pPr>
              <w:jc w:val="both"/>
              <w:rPr>
                <w:b/>
              </w:rPr>
            </w:pPr>
            <w:r>
              <w:rPr>
                <w:b/>
              </w:rPr>
              <w:t>Součást vysoké školy</w:t>
            </w:r>
          </w:p>
        </w:tc>
        <w:tc>
          <w:tcPr>
            <w:tcW w:w="7341" w:type="dxa"/>
            <w:gridSpan w:val="10"/>
          </w:tcPr>
          <w:p w14:paraId="3A9E5BDD" w14:textId="77777777" w:rsidR="00B86AE9" w:rsidRDefault="00B86AE9" w:rsidP="00B86AE9">
            <w:pPr>
              <w:jc w:val="both"/>
            </w:pPr>
            <w:r>
              <w:t>Fakulta managementu a ekonomiky</w:t>
            </w:r>
          </w:p>
        </w:tc>
      </w:tr>
      <w:tr w:rsidR="00B86AE9" w14:paraId="2BAAB97A" w14:textId="77777777" w:rsidTr="00B86AE9">
        <w:tc>
          <w:tcPr>
            <w:tcW w:w="2518" w:type="dxa"/>
            <w:shd w:val="clear" w:color="auto" w:fill="F7CAAC"/>
          </w:tcPr>
          <w:p w14:paraId="2061678D" w14:textId="77777777" w:rsidR="00B86AE9" w:rsidRDefault="00B86AE9" w:rsidP="00B86AE9">
            <w:pPr>
              <w:jc w:val="both"/>
              <w:rPr>
                <w:b/>
              </w:rPr>
            </w:pPr>
            <w:r>
              <w:rPr>
                <w:b/>
              </w:rPr>
              <w:t>Název studijního programu</w:t>
            </w:r>
          </w:p>
        </w:tc>
        <w:tc>
          <w:tcPr>
            <w:tcW w:w="7341" w:type="dxa"/>
            <w:gridSpan w:val="10"/>
          </w:tcPr>
          <w:p w14:paraId="53CE47F1" w14:textId="77777777" w:rsidR="00B86AE9" w:rsidRDefault="00B86AE9" w:rsidP="00B86AE9">
            <w:pPr>
              <w:jc w:val="both"/>
            </w:pPr>
            <w:r w:rsidRPr="005B2B09">
              <w:t>Economics and Management</w:t>
            </w:r>
          </w:p>
        </w:tc>
      </w:tr>
      <w:tr w:rsidR="00B86AE9" w14:paraId="0DA241B8" w14:textId="77777777" w:rsidTr="00B86AE9">
        <w:tc>
          <w:tcPr>
            <w:tcW w:w="2518" w:type="dxa"/>
            <w:shd w:val="clear" w:color="auto" w:fill="F7CAAC"/>
          </w:tcPr>
          <w:p w14:paraId="4F9A3764" w14:textId="77777777" w:rsidR="00B86AE9" w:rsidRDefault="00B86AE9" w:rsidP="00B86AE9">
            <w:pPr>
              <w:jc w:val="both"/>
              <w:rPr>
                <w:b/>
              </w:rPr>
            </w:pPr>
            <w:r>
              <w:rPr>
                <w:b/>
              </w:rPr>
              <w:t>Jméno a příjmení</w:t>
            </w:r>
          </w:p>
        </w:tc>
        <w:tc>
          <w:tcPr>
            <w:tcW w:w="4536" w:type="dxa"/>
            <w:gridSpan w:val="5"/>
          </w:tcPr>
          <w:p w14:paraId="6A4BC866" w14:textId="77777777" w:rsidR="00B86AE9" w:rsidRDefault="00B86AE9" w:rsidP="00B86AE9">
            <w:pPr>
              <w:jc w:val="both"/>
            </w:pPr>
            <w:r>
              <w:t>Roman BOBÁK</w:t>
            </w:r>
          </w:p>
        </w:tc>
        <w:tc>
          <w:tcPr>
            <w:tcW w:w="709" w:type="dxa"/>
            <w:shd w:val="clear" w:color="auto" w:fill="F7CAAC"/>
          </w:tcPr>
          <w:p w14:paraId="7853DF6C" w14:textId="77777777" w:rsidR="00B86AE9" w:rsidRDefault="00B86AE9" w:rsidP="00B86AE9">
            <w:pPr>
              <w:jc w:val="both"/>
              <w:rPr>
                <w:b/>
              </w:rPr>
            </w:pPr>
            <w:r>
              <w:rPr>
                <w:b/>
              </w:rPr>
              <w:t>Tituly</w:t>
            </w:r>
          </w:p>
        </w:tc>
        <w:tc>
          <w:tcPr>
            <w:tcW w:w="2096" w:type="dxa"/>
            <w:gridSpan w:val="4"/>
          </w:tcPr>
          <w:p w14:paraId="44AF216E" w14:textId="77777777" w:rsidR="00B86AE9" w:rsidRDefault="00B86AE9" w:rsidP="00B86AE9">
            <w:pPr>
              <w:jc w:val="both"/>
            </w:pPr>
            <w:r>
              <w:t>doc. Ing., Ph.D.</w:t>
            </w:r>
          </w:p>
        </w:tc>
      </w:tr>
      <w:tr w:rsidR="00B86AE9" w14:paraId="15575E75" w14:textId="77777777" w:rsidTr="00B86AE9">
        <w:tc>
          <w:tcPr>
            <w:tcW w:w="2518" w:type="dxa"/>
            <w:shd w:val="clear" w:color="auto" w:fill="F7CAAC"/>
          </w:tcPr>
          <w:p w14:paraId="24BFF1A2" w14:textId="77777777" w:rsidR="00B86AE9" w:rsidRDefault="00B86AE9" w:rsidP="00B86AE9">
            <w:pPr>
              <w:jc w:val="both"/>
              <w:rPr>
                <w:b/>
              </w:rPr>
            </w:pPr>
            <w:r>
              <w:rPr>
                <w:b/>
              </w:rPr>
              <w:t>Rok narození</w:t>
            </w:r>
          </w:p>
        </w:tc>
        <w:tc>
          <w:tcPr>
            <w:tcW w:w="829" w:type="dxa"/>
          </w:tcPr>
          <w:p w14:paraId="72A599C2" w14:textId="77777777" w:rsidR="00B86AE9" w:rsidRDefault="00B86AE9" w:rsidP="00B86AE9">
            <w:pPr>
              <w:jc w:val="both"/>
            </w:pPr>
            <w:r>
              <w:t>1947</w:t>
            </w:r>
          </w:p>
        </w:tc>
        <w:tc>
          <w:tcPr>
            <w:tcW w:w="1721" w:type="dxa"/>
            <w:shd w:val="clear" w:color="auto" w:fill="F7CAAC"/>
          </w:tcPr>
          <w:p w14:paraId="5608935F" w14:textId="77777777" w:rsidR="00B86AE9" w:rsidRDefault="00B86AE9" w:rsidP="00B86AE9">
            <w:pPr>
              <w:jc w:val="both"/>
              <w:rPr>
                <w:b/>
              </w:rPr>
            </w:pPr>
            <w:r>
              <w:rPr>
                <w:b/>
              </w:rPr>
              <w:t>typ vztahu k VŠ</w:t>
            </w:r>
          </w:p>
        </w:tc>
        <w:tc>
          <w:tcPr>
            <w:tcW w:w="992" w:type="dxa"/>
            <w:gridSpan w:val="2"/>
          </w:tcPr>
          <w:p w14:paraId="220A92EF" w14:textId="77777777" w:rsidR="00B86AE9" w:rsidRDefault="00B86AE9" w:rsidP="00B86AE9">
            <w:pPr>
              <w:jc w:val="both"/>
            </w:pPr>
            <w:r>
              <w:t>pp</w:t>
            </w:r>
          </w:p>
        </w:tc>
        <w:tc>
          <w:tcPr>
            <w:tcW w:w="994" w:type="dxa"/>
            <w:shd w:val="clear" w:color="auto" w:fill="F7CAAC"/>
          </w:tcPr>
          <w:p w14:paraId="0AB39220" w14:textId="77777777" w:rsidR="00B86AE9" w:rsidRDefault="00B86AE9" w:rsidP="00B86AE9">
            <w:pPr>
              <w:jc w:val="both"/>
              <w:rPr>
                <w:b/>
              </w:rPr>
            </w:pPr>
            <w:r>
              <w:rPr>
                <w:b/>
              </w:rPr>
              <w:t>rozsah</w:t>
            </w:r>
          </w:p>
        </w:tc>
        <w:tc>
          <w:tcPr>
            <w:tcW w:w="709" w:type="dxa"/>
          </w:tcPr>
          <w:p w14:paraId="25F98B0D" w14:textId="77777777" w:rsidR="00B86AE9" w:rsidRDefault="00B86AE9" w:rsidP="00B86AE9">
            <w:pPr>
              <w:jc w:val="both"/>
            </w:pPr>
            <w:r>
              <w:t>40</w:t>
            </w:r>
          </w:p>
        </w:tc>
        <w:tc>
          <w:tcPr>
            <w:tcW w:w="709" w:type="dxa"/>
            <w:gridSpan w:val="2"/>
            <w:shd w:val="clear" w:color="auto" w:fill="F7CAAC"/>
          </w:tcPr>
          <w:p w14:paraId="715838C1" w14:textId="77777777" w:rsidR="00B86AE9" w:rsidRPr="002336DA" w:rsidRDefault="00B86AE9" w:rsidP="00B86AE9">
            <w:pPr>
              <w:jc w:val="both"/>
              <w:rPr>
                <w:b/>
                <w:sz w:val="18"/>
              </w:rPr>
            </w:pPr>
            <w:r w:rsidRPr="002336DA">
              <w:rPr>
                <w:b/>
                <w:sz w:val="18"/>
              </w:rPr>
              <w:t>do kdy</w:t>
            </w:r>
          </w:p>
        </w:tc>
        <w:tc>
          <w:tcPr>
            <w:tcW w:w="1387" w:type="dxa"/>
            <w:gridSpan w:val="2"/>
          </w:tcPr>
          <w:p w14:paraId="60862572" w14:textId="77777777" w:rsidR="00B86AE9" w:rsidRDefault="00B86AE9" w:rsidP="00B86AE9">
            <w:pPr>
              <w:jc w:val="both"/>
            </w:pPr>
            <w:r>
              <w:t>N</w:t>
            </w:r>
          </w:p>
        </w:tc>
      </w:tr>
      <w:tr w:rsidR="00B86AE9" w14:paraId="10D6EBA9" w14:textId="77777777" w:rsidTr="00B86AE9">
        <w:tc>
          <w:tcPr>
            <w:tcW w:w="5068" w:type="dxa"/>
            <w:gridSpan w:val="3"/>
            <w:shd w:val="clear" w:color="auto" w:fill="F7CAAC"/>
          </w:tcPr>
          <w:p w14:paraId="53CF7263" w14:textId="77777777" w:rsidR="00B86AE9" w:rsidRDefault="00B86AE9" w:rsidP="00B86AE9">
            <w:pPr>
              <w:jc w:val="both"/>
              <w:rPr>
                <w:b/>
              </w:rPr>
            </w:pPr>
            <w:r>
              <w:rPr>
                <w:b/>
              </w:rPr>
              <w:t>Typ vztahu na součásti VŠ, která uskutečňuje st. program</w:t>
            </w:r>
          </w:p>
        </w:tc>
        <w:tc>
          <w:tcPr>
            <w:tcW w:w="992" w:type="dxa"/>
            <w:gridSpan w:val="2"/>
          </w:tcPr>
          <w:p w14:paraId="58642F88" w14:textId="77777777" w:rsidR="00B86AE9" w:rsidRDefault="00B86AE9" w:rsidP="00B86AE9">
            <w:pPr>
              <w:jc w:val="both"/>
            </w:pPr>
            <w:r>
              <w:t>pp</w:t>
            </w:r>
          </w:p>
        </w:tc>
        <w:tc>
          <w:tcPr>
            <w:tcW w:w="994" w:type="dxa"/>
            <w:shd w:val="clear" w:color="auto" w:fill="F7CAAC"/>
          </w:tcPr>
          <w:p w14:paraId="16806002" w14:textId="77777777" w:rsidR="00B86AE9" w:rsidRDefault="00B86AE9" w:rsidP="00B86AE9">
            <w:pPr>
              <w:jc w:val="both"/>
              <w:rPr>
                <w:b/>
              </w:rPr>
            </w:pPr>
            <w:r>
              <w:rPr>
                <w:b/>
              </w:rPr>
              <w:t>rozsah</w:t>
            </w:r>
          </w:p>
        </w:tc>
        <w:tc>
          <w:tcPr>
            <w:tcW w:w="709" w:type="dxa"/>
          </w:tcPr>
          <w:p w14:paraId="55EFD9E8" w14:textId="77777777" w:rsidR="00B86AE9" w:rsidRDefault="00B86AE9" w:rsidP="00B86AE9">
            <w:pPr>
              <w:jc w:val="both"/>
            </w:pPr>
            <w:r>
              <w:t>40</w:t>
            </w:r>
          </w:p>
        </w:tc>
        <w:tc>
          <w:tcPr>
            <w:tcW w:w="709" w:type="dxa"/>
            <w:gridSpan w:val="2"/>
            <w:shd w:val="clear" w:color="auto" w:fill="F7CAAC"/>
          </w:tcPr>
          <w:p w14:paraId="6D87876C" w14:textId="77777777" w:rsidR="00B86AE9" w:rsidRPr="002336DA" w:rsidRDefault="00B86AE9" w:rsidP="00B86AE9">
            <w:pPr>
              <w:jc w:val="both"/>
              <w:rPr>
                <w:b/>
                <w:sz w:val="18"/>
              </w:rPr>
            </w:pPr>
            <w:r w:rsidRPr="002336DA">
              <w:rPr>
                <w:b/>
                <w:sz w:val="18"/>
              </w:rPr>
              <w:t>do kdy</w:t>
            </w:r>
          </w:p>
        </w:tc>
        <w:tc>
          <w:tcPr>
            <w:tcW w:w="1387" w:type="dxa"/>
            <w:gridSpan w:val="2"/>
          </w:tcPr>
          <w:p w14:paraId="03633AE4" w14:textId="77777777" w:rsidR="00B86AE9" w:rsidRDefault="00B86AE9" w:rsidP="00B86AE9">
            <w:pPr>
              <w:jc w:val="both"/>
            </w:pPr>
            <w:r>
              <w:t>N</w:t>
            </w:r>
          </w:p>
        </w:tc>
      </w:tr>
      <w:tr w:rsidR="00B86AE9" w14:paraId="4049B780" w14:textId="77777777" w:rsidTr="00B86AE9">
        <w:tc>
          <w:tcPr>
            <w:tcW w:w="6060" w:type="dxa"/>
            <w:gridSpan w:val="5"/>
            <w:shd w:val="clear" w:color="auto" w:fill="F7CAAC"/>
          </w:tcPr>
          <w:p w14:paraId="201B7A07" w14:textId="77777777" w:rsidR="00B86AE9" w:rsidRDefault="00B86AE9" w:rsidP="00B86AE9">
            <w:pPr>
              <w:jc w:val="both"/>
            </w:pPr>
            <w:r>
              <w:rPr>
                <w:b/>
              </w:rPr>
              <w:t>Další současná působení jako akademický pracovník na jiných VŠ</w:t>
            </w:r>
          </w:p>
        </w:tc>
        <w:tc>
          <w:tcPr>
            <w:tcW w:w="1703" w:type="dxa"/>
            <w:gridSpan w:val="2"/>
            <w:shd w:val="clear" w:color="auto" w:fill="F7CAAC"/>
          </w:tcPr>
          <w:p w14:paraId="59252AE5" w14:textId="77777777" w:rsidR="00B86AE9" w:rsidRDefault="00B86AE9" w:rsidP="00B86AE9">
            <w:pPr>
              <w:jc w:val="both"/>
              <w:rPr>
                <w:b/>
              </w:rPr>
            </w:pPr>
            <w:r>
              <w:rPr>
                <w:b/>
              </w:rPr>
              <w:t>typ prac. vztahu</w:t>
            </w:r>
          </w:p>
        </w:tc>
        <w:tc>
          <w:tcPr>
            <w:tcW w:w="2096" w:type="dxa"/>
            <w:gridSpan w:val="4"/>
            <w:shd w:val="clear" w:color="auto" w:fill="F7CAAC"/>
          </w:tcPr>
          <w:p w14:paraId="01EB708E" w14:textId="77777777" w:rsidR="00B86AE9" w:rsidRDefault="00B86AE9" w:rsidP="00B86AE9">
            <w:pPr>
              <w:jc w:val="both"/>
              <w:rPr>
                <w:b/>
              </w:rPr>
            </w:pPr>
            <w:r>
              <w:rPr>
                <w:b/>
              </w:rPr>
              <w:t>rozsah</w:t>
            </w:r>
          </w:p>
        </w:tc>
      </w:tr>
      <w:tr w:rsidR="00B86AE9" w14:paraId="35090A73" w14:textId="77777777" w:rsidTr="00B86AE9">
        <w:tc>
          <w:tcPr>
            <w:tcW w:w="6060" w:type="dxa"/>
            <w:gridSpan w:val="5"/>
          </w:tcPr>
          <w:p w14:paraId="67118104" w14:textId="77777777" w:rsidR="00B86AE9" w:rsidRDefault="00B86AE9" w:rsidP="00B86AE9">
            <w:pPr>
              <w:jc w:val="both"/>
            </w:pPr>
          </w:p>
        </w:tc>
        <w:tc>
          <w:tcPr>
            <w:tcW w:w="1703" w:type="dxa"/>
            <w:gridSpan w:val="2"/>
          </w:tcPr>
          <w:p w14:paraId="258F6D4B" w14:textId="77777777" w:rsidR="00B86AE9" w:rsidRDefault="00B86AE9" w:rsidP="00B86AE9">
            <w:pPr>
              <w:jc w:val="both"/>
            </w:pPr>
          </w:p>
        </w:tc>
        <w:tc>
          <w:tcPr>
            <w:tcW w:w="2096" w:type="dxa"/>
            <w:gridSpan w:val="4"/>
          </w:tcPr>
          <w:p w14:paraId="0A608CDF" w14:textId="77777777" w:rsidR="00B86AE9" w:rsidRDefault="00B86AE9" w:rsidP="00B86AE9">
            <w:pPr>
              <w:jc w:val="both"/>
            </w:pPr>
          </w:p>
        </w:tc>
      </w:tr>
      <w:tr w:rsidR="00B86AE9" w14:paraId="2FA89CBB" w14:textId="77777777" w:rsidTr="00B86AE9">
        <w:tc>
          <w:tcPr>
            <w:tcW w:w="9859" w:type="dxa"/>
            <w:gridSpan w:val="11"/>
            <w:shd w:val="clear" w:color="auto" w:fill="F7CAAC"/>
          </w:tcPr>
          <w:p w14:paraId="36E2A389" w14:textId="77777777" w:rsidR="00B86AE9" w:rsidRDefault="00B86AE9" w:rsidP="00B86AE9">
            <w:pPr>
              <w:jc w:val="both"/>
            </w:pPr>
            <w:r>
              <w:rPr>
                <w:b/>
              </w:rPr>
              <w:t>Předměty příslušného studijního programu a způsob zapojení do jejich výuky, příp. další zapojení do uskutečňování studijního programu</w:t>
            </w:r>
          </w:p>
        </w:tc>
      </w:tr>
      <w:tr w:rsidR="00B86AE9" w14:paraId="53644B58" w14:textId="77777777" w:rsidTr="00B86AE9">
        <w:trPr>
          <w:trHeight w:val="187"/>
        </w:trPr>
        <w:tc>
          <w:tcPr>
            <w:tcW w:w="9859" w:type="dxa"/>
            <w:gridSpan w:val="11"/>
            <w:tcBorders>
              <w:top w:val="nil"/>
            </w:tcBorders>
          </w:tcPr>
          <w:p w14:paraId="7291833A" w14:textId="77777777" w:rsidR="00B86AE9" w:rsidRDefault="00B86AE9" w:rsidP="00B86AE9">
            <w:pPr>
              <w:jc w:val="both"/>
            </w:pPr>
            <w:r>
              <w:t>Člen Oborové rady</w:t>
            </w:r>
          </w:p>
        </w:tc>
      </w:tr>
      <w:tr w:rsidR="00B86AE9" w14:paraId="4C6DEF5A" w14:textId="77777777" w:rsidTr="00B86AE9">
        <w:tc>
          <w:tcPr>
            <w:tcW w:w="9859" w:type="dxa"/>
            <w:gridSpan w:val="11"/>
            <w:shd w:val="clear" w:color="auto" w:fill="F7CAAC"/>
          </w:tcPr>
          <w:p w14:paraId="49AB51CD" w14:textId="77777777" w:rsidR="00B86AE9" w:rsidRDefault="00B86AE9" w:rsidP="00B86AE9">
            <w:pPr>
              <w:jc w:val="both"/>
            </w:pPr>
            <w:r>
              <w:rPr>
                <w:b/>
              </w:rPr>
              <w:t xml:space="preserve">Údaje o vzdělání na VŠ </w:t>
            </w:r>
          </w:p>
        </w:tc>
      </w:tr>
      <w:tr w:rsidR="00B86AE9" w14:paraId="01FA6700" w14:textId="77777777" w:rsidTr="00B86AE9">
        <w:trPr>
          <w:trHeight w:val="889"/>
        </w:trPr>
        <w:tc>
          <w:tcPr>
            <w:tcW w:w="9859" w:type="dxa"/>
            <w:gridSpan w:val="11"/>
          </w:tcPr>
          <w:p w14:paraId="30842D48" w14:textId="77777777" w:rsidR="00B86AE9" w:rsidRPr="00371F4C" w:rsidRDefault="00B86AE9" w:rsidP="00B86AE9">
            <w:pPr>
              <w:jc w:val="both"/>
            </w:pPr>
            <w:r w:rsidRPr="00733D2C">
              <w:rPr>
                <w:b/>
              </w:rPr>
              <w:t>1966 - 1971</w:t>
            </w:r>
            <w:r>
              <w:t xml:space="preserve">     </w:t>
            </w:r>
            <w:r w:rsidRPr="00371F4C">
              <w:t>VUT v Brně, FT ve Zlíně, Technologie kůže, gumy a plastických hmot 1966 -</w:t>
            </w:r>
            <w:r>
              <w:t xml:space="preserve"> </w:t>
            </w:r>
            <w:r w:rsidRPr="00371F4C">
              <w:t>1971</w:t>
            </w:r>
            <w:r>
              <w:t xml:space="preserve"> (</w:t>
            </w:r>
            <w:r w:rsidRPr="00733D2C">
              <w:rPr>
                <w:b/>
              </w:rPr>
              <w:t>Ing.</w:t>
            </w:r>
            <w:r>
              <w:t>)</w:t>
            </w:r>
          </w:p>
          <w:p w14:paraId="59C9F7F9" w14:textId="77777777" w:rsidR="00B86AE9" w:rsidRPr="00371F4C" w:rsidRDefault="00B86AE9" w:rsidP="00B86AE9">
            <w:pPr>
              <w:jc w:val="both"/>
            </w:pPr>
            <w:r w:rsidRPr="00733D2C">
              <w:rPr>
                <w:b/>
              </w:rPr>
              <w:t>1979 - 1980</w:t>
            </w:r>
            <w:r>
              <w:t xml:space="preserve">     </w:t>
            </w:r>
            <w:r w:rsidRPr="00371F4C">
              <w:t>VŠE Bratislava, Ústav pre cyklicku prípravu a postgraduálné studium, Au</w:t>
            </w:r>
            <w:r>
              <w:t xml:space="preserve">tomatizované systémy riadenia </w:t>
            </w:r>
          </w:p>
          <w:p w14:paraId="343AFCF9" w14:textId="77777777" w:rsidR="00B86AE9" w:rsidRPr="00371F4C" w:rsidRDefault="00B86AE9" w:rsidP="00B86AE9">
            <w:pPr>
              <w:jc w:val="both"/>
            </w:pPr>
            <w:r w:rsidRPr="00733D2C">
              <w:rPr>
                <w:b/>
              </w:rPr>
              <w:t>1989 - 1990</w:t>
            </w:r>
            <w:r>
              <w:t xml:space="preserve">     </w:t>
            </w:r>
            <w:r w:rsidRPr="00371F4C">
              <w:t xml:space="preserve">VUT v Brně, FT ve Zlíně, Vybrané předměty řízení, postgraduální kurz </w:t>
            </w:r>
          </w:p>
          <w:p w14:paraId="5607BD6A" w14:textId="77777777" w:rsidR="00B86AE9" w:rsidRDefault="00B86AE9" w:rsidP="00B86AE9">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B86AE9" w14:paraId="14B4EE5A" w14:textId="77777777" w:rsidTr="00B86AE9">
        <w:tc>
          <w:tcPr>
            <w:tcW w:w="9859" w:type="dxa"/>
            <w:gridSpan w:val="11"/>
            <w:shd w:val="clear" w:color="auto" w:fill="F7CAAC"/>
          </w:tcPr>
          <w:p w14:paraId="7E4E1628" w14:textId="77777777" w:rsidR="00B86AE9" w:rsidRDefault="00B86AE9" w:rsidP="00B86AE9">
            <w:pPr>
              <w:jc w:val="both"/>
              <w:rPr>
                <w:b/>
              </w:rPr>
            </w:pPr>
            <w:r>
              <w:rPr>
                <w:b/>
              </w:rPr>
              <w:t>Údaje o odborném působení od absolvování VŠ</w:t>
            </w:r>
          </w:p>
        </w:tc>
      </w:tr>
      <w:tr w:rsidR="00B86AE9" w14:paraId="2EEA8AE2" w14:textId="77777777" w:rsidTr="00B86AE9">
        <w:trPr>
          <w:trHeight w:val="1090"/>
        </w:trPr>
        <w:tc>
          <w:tcPr>
            <w:tcW w:w="9859" w:type="dxa"/>
            <w:gridSpan w:val="11"/>
          </w:tcPr>
          <w:p w14:paraId="7C28B9CD" w14:textId="77777777" w:rsidR="00B86AE9" w:rsidRPr="009D642C" w:rsidRDefault="00B86AE9" w:rsidP="00B86AE9">
            <w:pPr>
              <w:tabs>
                <w:tab w:val="left" w:pos="1358"/>
              </w:tabs>
            </w:pPr>
            <w:r w:rsidRPr="001D43E1">
              <w:rPr>
                <w:b/>
              </w:rPr>
              <w:t>1971-1988</w:t>
            </w:r>
            <w:r w:rsidRPr="001D43E1">
              <w:t xml:space="preserve">          </w:t>
            </w:r>
            <w:r w:rsidRPr="009D642C">
              <w:t>INCOMA Zlín - programátor analytik, vedoucí výzkumný pracovník (vedoucí odboru, od r. 1979)</w:t>
            </w:r>
          </w:p>
          <w:p w14:paraId="416CD5C6" w14:textId="77777777" w:rsidR="00B86AE9" w:rsidRPr="009D642C" w:rsidRDefault="00B86AE9" w:rsidP="00B86AE9">
            <w:pPr>
              <w:numPr>
                <w:ilvl w:val="1"/>
                <w:numId w:val="33"/>
              </w:numPr>
              <w:tabs>
                <w:tab w:val="left" w:pos="1358"/>
              </w:tabs>
              <w:ind w:left="0" w:firstLine="0"/>
            </w:pPr>
            <w:r w:rsidRPr="009D642C">
              <w:t>INCOMA Zlín - náměstek pro rozvoj (zástupce ředitele)</w:t>
            </w:r>
          </w:p>
          <w:p w14:paraId="0751E0C7" w14:textId="77777777" w:rsidR="00B86AE9" w:rsidRPr="009D642C" w:rsidRDefault="00B86AE9" w:rsidP="00B86AE9">
            <w:pPr>
              <w:numPr>
                <w:ilvl w:val="1"/>
                <w:numId w:val="32"/>
              </w:numPr>
              <w:tabs>
                <w:tab w:val="left" w:pos="1358"/>
                <w:tab w:val="num" w:pos="1881"/>
              </w:tabs>
              <w:ind w:left="0" w:firstLine="0"/>
            </w:pPr>
            <w:r w:rsidRPr="009D642C">
              <w:t>SVIT,</w:t>
            </w:r>
            <w:r>
              <w:t xml:space="preserve"> </w:t>
            </w:r>
            <w:r w:rsidRPr="009D642C">
              <w:t>a.s., Zlín, divize RaTŘ - vedoucí útvaru hlavního projektanta (zástupce ředitele)</w:t>
            </w:r>
          </w:p>
          <w:p w14:paraId="6B28EF95" w14:textId="77777777" w:rsidR="00B86AE9" w:rsidRPr="009D642C" w:rsidRDefault="00B86AE9" w:rsidP="00B86AE9">
            <w:pPr>
              <w:numPr>
                <w:ilvl w:val="1"/>
                <w:numId w:val="34"/>
              </w:numPr>
              <w:tabs>
                <w:tab w:val="left" w:pos="1358"/>
              </w:tabs>
              <w:ind w:left="0" w:firstLine="0"/>
            </w:pPr>
            <w:r w:rsidRPr="009D642C">
              <w:t>VUT v Brně, FT respektive FaME ve Zlíně - odborný asistent</w:t>
            </w:r>
          </w:p>
          <w:p w14:paraId="1C7C174D" w14:textId="77777777" w:rsidR="00B86AE9" w:rsidRPr="001B0A0C" w:rsidRDefault="00B86AE9" w:rsidP="00B86AE9">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14:paraId="5F96954D" w14:textId="77777777" w:rsidR="00B86AE9" w:rsidRDefault="00B86AE9" w:rsidP="00B86AE9">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Ústavu průmyslového inženýrství a informačních systémů, proděkan pro rozvoj a kvalifikační růst</w:t>
            </w:r>
            <w:r>
              <w:t xml:space="preserve"> (do roku 2017)</w:t>
            </w:r>
          </w:p>
        </w:tc>
      </w:tr>
      <w:tr w:rsidR="00B86AE9" w14:paraId="5B7BE554" w14:textId="77777777" w:rsidTr="00B86AE9">
        <w:trPr>
          <w:trHeight w:val="250"/>
        </w:trPr>
        <w:tc>
          <w:tcPr>
            <w:tcW w:w="9859" w:type="dxa"/>
            <w:gridSpan w:val="11"/>
            <w:shd w:val="clear" w:color="auto" w:fill="F7CAAC"/>
          </w:tcPr>
          <w:p w14:paraId="76DEC6C2" w14:textId="77777777" w:rsidR="00B86AE9" w:rsidRDefault="00B86AE9" w:rsidP="00B86AE9">
            <w:pPr>
              <w:jc w:val="both"/>
            </w:pPr>
            <w:r>
              <w:rPr>
                <w:b/>
              </w:rPr>
              <w:t>Zkušenosti s vedením kvalifikačních a rigorózních prací</w:t>
            </w:r>
          </w:p>
        </w:tc>
      </w:tr>
      <w:tr w:rsidR="00B86AE9" w14:paraId="64245123" w14:textId="77777777" w:rsidTr="00B86AE9">
        <w:trPr>
          <w:trHeight w:val="158"/>
        </w:trPr>
        <w:tc>
          <w:tcPr>
            <w:tcW w:w="9859" w:type="dxa"/>
            <w:gridSpan w:val="11"/>
          </w:tcPr>
          <w:p w14:paraId="3B19B43D" w14:textId="77777777" w:rsidR="00B86AE9" w:rsidRDefault="00B86AE9" w:rsidP="00B86AE9">
            <w:pPr>
              <w:jc w:val="both"/>
            </w:pPr>
            <w:r>
              <w:t>3 bakalářské práce, 17 diplomových prací, 4 disertační práce</w:t>
            </w:r>
          </w:p>
        </w:tc>
      </w:tr>
      <w:tr w:rsidR="00B86AE9" w14:paraId="4521E10E" w14:textId="77777777" w:rsidTr="00B86AE9">
        <w:trPr>
          <w:cantSplit/>
        </w:trPr>
        <w:tc>
          <w:tcPr>
            <w:tcW w:w="3347" w:type="dxa"/>
            <w:gridSpan w:val="2"/>
            <w:tcBorders>
              <w:top w:val="single" w:sz="12" w:space="0" w:color="auto"/>
            </w:tcBorders>
            <w:shd w:val="clear" w:color="auto" w:fill="F7CAAC"/>
          </w:tcPr>
          <w:p w14:paraId="6049A8C5" w14:textId="77777777" w:rsidR="00B86AE9" w:rsidRDefault="00B86AE9" w:rsidP="00B86AE9">
            <w:pPr>
              <w:jc w:val="both"/>
            </w:pPr>
            <w:r>
              <w:rPr>
                <w:b/>
              </w:rPr>
              <w:t xml:space="preserve">Obor habilitačního řízení </w:t>
            </w:r>
          </w:p>
        </w:tc>
        <w:tc>
          <w:tcPr>
            <w:tcW w:w="2245" w:type="dxa"/>
            <w:gridSpan w:val="2"/>
            <w:tcBorders>
              <w:top w:val="single" w:sz="12" w:space="0" w:color="auto"/>
            </w:tcBorders>
            <w:shd w:val="clear" w:color="auto" w:fill="F7CAAC"/>
          </w:tcPr>
          <w:p w14:paraId="04DC6D7B" w14:textId="77777777" w:rsidR="00B86AE9" w:rsidRDefault="00B86AE9" w:rsidP="00B86AE9">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760A7FB" w14:textId="77777777" w:rsidR="00B86AE9" w:rsidRDefault="00B86AE9" w:rsidP="00B86AE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1906AC" w14:textId="77777777" w:rsidR="00B86AE9" w:rsidRDefault="00B86AE9" w:rsidP="00B86AE9">
            <w:pPr>
              <w:jc w:val="both"/>
              <w:rPr>
                <w:b/>
              </w:rPr>
            </w:pPr>
            <w:r>
              <w:rPr>
                <w:b/>
              </w:rPr>
              <w:t>Ohlasy publikací</w:t>
            </w:r>
          </w:p>
        </w:tc>
      </w:tr>
      <w:tr w:rsidR="00B86AE9" w14:paraId="31455625" w14:textId="77777777" w:rsidTr="00B86AE9">
        <w:trPr>
          <w:cantSplit/>
        </w:trPr>
        <w:tc>
          <w:tcPr>
            <w:tcW w:w="3347" w:type="dxa"/>
            <w:gridSpan w:val="2"/>
          </w:tcPr>
          <w:p w14:paraId="3FC3B791" w14:textId="77777777" w:rsidR="00B86AE9" w:rsidRDefault="00B86AE9" w:rsidP="00B86AE9">
            <w:pPr>
              <w:jc w:val="both"/>
            </w:pPr>
            <w:r>
              <w:t>Management a ekonomika podniku</w:t>
            </w:r>
          </w:p>
        </w:tc>
        <w:tc>
          <w:tcPr>
            <w:tcW w:w="2245" w:type="dxa"/>
            <w:gridSpan w:val="2"/>
          </w:tcPr>
          <w:p w14:paraId="52661B94" w14:textId="77777777" w:rsidR="00B86AE9" w:rsidRDefault="00B86AE9" w:rsidP="00B86AE9">
            <w:pPr>
              <w:jc w:val="both"/>
            </w:pPr>
            <w:r>
              <w:t>2004</w:t>
            </w:r>
          </w:p>
        </w:tc>
        <w:tc>
          <w:tcPr>
            <w:tcW w:w="2248" w:type="dxa"/>
            <w:gridSpan w:val="4"/>
            <w:tcBorders>
              <w:right w:val="single" w:sz="12" w:space="0" w:color="auto"/>
            </w:tcBorders>
          </w:tcPr>
          <w:p w14:paraId="323CD7CE" w14:textId="77777777" w:rsidR="00B86AE9" w:rsidRDefault="00B86AE9" w:rsidP="00B86AE9">
            <w:pPr>
              <w:jc w:val="both"/>
            </w:pPr>
            <w:r>
              <w:t>UTB ve Zlíně, FaME</w:t>
            </w:r>
          </w:p>
        </w:tc>
        <w:tc>
          <w:tcPr>
            <w:tcW w:w="632" w:type="dxa"/>
            <w:tcBorders>
              <w:left w:val="single" w:sz="12" w:space="0" w:color="auto"/>
            </w:tcBorders>
            <w:shd w:val="clear" w:color="auto" w:fill="F7CAAC"/>
          </w:tcPr>
          <w:p w14:paraId="632FC7E9" w14:textId="77777777" w:rsidR="00B86AE9" w:rsidRDefault="00B86AE9" w:rsidP="00B86AE9">
            <w:pPr>
              <w:jc w:val="both"/>
            </w:pPr>
            <w:r>
              <w:rPr>
                <w:b/>
              </w:rPr>
              <w:t>WOS</w:t>
            </w:r>
          </w:p>
        </w:tc>
        <w:tc>
          <w:tcPr>
            <w:tcW w:w="693" w:type="dxa"/>
            <w:shd w:val="clear" w:color="auto" w:fill="F7CAAC"/>
          </w:tcPr>
          <w:p w14:paraId="3B1519D3" w14:textId="77777777" w:rsidR="00B86AE9" w:rsidRDefault="00B86AE9" w:rsidP="00B86AE9">
            <w:pPr>
              <w:jc w:val="both"/>
              <w:rPr>
                <w:sz w:val="18"/>
              </w:rPr>
            </w:pPr>
            <w:r>
              <w:rPr>
                <w:b/>
                <w:sz w:val="18"/>
              </w:rPr>
              <w:t>Scopus</w:t>
            </w:r>
          </w:p>
        </w:tc>
        <w:tc>
          <w:tcPr>
            <w:tcW w:w="694" w:type="dxa"/>
            <w:shd w:val="clear" w:color="auto" w:fill="F7CAAC"/>
          </w:tcPr>
          <w:p w14:paraId="338C87DF" w14:textId="77777777" w:rsidR="00B86AE9" w:rsidRDefault="00B86AE9" w:rsidP="00B86AE9">
            <w:pPr>
              <w:jc w:val="both"/>
            </w:pPr>
            <w:r>
              <w:rPr>
                <w:b/>
                <w:sz w:val="18"/>
              </w:rPr>
              <w:t>ostatní</w:t>
            </w:r>
          </w:p>
        </w:tc>
      </w:tr>
      <w:tr w:rsidR="00B86AE9" w14:paraId="4068BDD4" w14:textId="77777777" w:rsidTr="00B86AE9">
        <w:trPr>
          <w:cantSplit/>
          <w:trHeight w:val="70"/>
        </w:trPr>
        <w:tc>
          <w:tcPr>
            <w:tcW w:w="3347" w:type="dxa"/>
            <w:gridSpan w:val="2"/>
            <w:shd w:val="clear" w:color="auto" w:fill="F7CAAC"/>
          </w:tcPr>
          <w:p w14:paraId="4C06A501" w14:textId="77777777" w:rsidR="00B86AE9" w:rsidRDefault="00B86AE9" w:rsidP="00B86AE9">
            <w:pPr>
              <w:jc w:val="both"/>
            </w:pPr>
            <w:r>
              <w:rPr>
                <w:b/>
              </w:rPr>
              <w:t>Obor jmenovacího řízení</w:t>
            </w:r>
          </w:p>
        </w:tc>
        <w:tc>
          <w:tcPr>
            <w:tcW w:w="2245" w:type="dxa"/>
            <w:gridSpan w:val="2"/>
            <w:shd w:val="clear" w:color="auto" w:fill="F7CAAC"/>
          </w:tcPr>
          <w:p w14:paraId="35F4EFDB"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10A26BE5"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4211E0AC" w14:textId="77777777" w:rsidR="00B86AE9" w:rsidRDefault="00B86AE9" w:rsidP="00B86AE9">
            <w:pPr>
              <w:jc w:val="both"/>
              <w:rPr>
                <w:b/>
              </w:rPr>
            </w:pPr>
            <w:r>
              <w:rPr>
                <w:b/>
              </w:rPr>
              <w:t>14</w:t>
            </w:r>
          </w:p>
        </w:tc>
        <w:tc>
          <w:tcPr>
            <w:tcW w:w="693" w:type="dxa"/>
            <w:vMerge w:val="restart"/>
          </w:tcPr>
          <w:p w14:paraId="42E4EDF7" w14:textId="77777777" w:rsidR="00B86AE9" w:rsidRDefault="00B86AE9" w:rsidP="00B86AE9">
            <w:pPr>
              <w:jc w:val="both"/>
              <w:rPr>
                <w:b/>
              </w:rPr>
            </w:pPr>
            <w:r>
              <w:rPr>
                <w:b/>
              </w:rPr>
              <w:t>0</w:t>
            </w:r>
          </w:p>
        </w:tc>
        <w:tc>
          <w:tcPr>
            <w:tcW w:w="694" w:type="dxa"/>
            <w:vMerge w:val="restart"/>
          </w:tcPr>
          <w:p w14:paraId="638A0182" w14:textId="77777777" w:rsidR="00B86AE9" w:rsidRDefault="00B86AE9" w:rsidP="00B86AE9">
            <w:pPr>
              <w:jc w:val="both"/>
              <w:rPr>
                <w:b/>
              </w:rPr>
            </w:pPr>
            <w:r>
              <w:rPr>
                <w:b/>
              </w:rPr>
              <w:t>17</w:t>
            </w:r>
          </w:p>
        </w:tc>
      </w:tr>
      <w:tr w:rsidR="00B86AE9" w14:paraId="3B9714BA" w14:textId="77777777" w:rsidTr="00B86AE9">
        <w:trPr>
          <w:trHeight w:val="205"/>
        </w:trPr>
        <w:tc>
          <w:tcPr>
            <w:tcW w:w="3347" w:type="dxa"/>
            <w:gridSpan w:val="2"/>
          </w:tcPr>
          <w:p w14:paraId="0D47538C" w14:textId="77777777" w:rsidR="00B86AE9" w:rsidRDefault="00B86AE9" w:rsidP="00B86AE9">
            <w:pPr>
              <w:jc w:val="both"/>
            </w:pPr>
          </w:p>
        </w:tc>
        <w:tc>
          <w:tcPr>
            <w:tcW w:w="2245" w:type="dxa"/>
            <w:gridSpan w:val="2"/>
          </w:tcPr>
          <w:p w14:paraId="045CDA0F" w14:textId="77777777" w:rsidR="00B86AE9" w:rsidRDefault="00B86AE9" w:rsidP="00B86AE9">
            <w:pPr>
              <w:jc w:val="both"/>
            </w:pPr>
          </w:p>
        </w:tc>
        <w:tc>
          <w:tcPr>
            <w:tcW w:w="2248" w:type="dxa"/>
            <w:gridSpan w:val="4"/>
            <w:tcBorders>
              <w:right w:val="single" w:sz="12" w:space="0" w:color="auto"/>
            </w:tcBorders>
          </w:tcPr>
          <w:p w14:paraId="79262DC3" w14:textId="77777777" w:rsidR="00B86AE9" w:rsidRDefault="00B86AE9" w:rsidP="00B86AE9">
            <w:pPr>
              <w:jc w:val="both"/>
            </w:pPr>
          </w:p>
        </w:tc>
        <w:tc>
          <w:tcPr>
            <w:tcW w:w="632" w:type="dxa"/>
            <w:vMerge/>
            <w:tcBorders>
              <w:left w:val="single" w:sz="12" w:space="0" w:color="auto"/>
            </w:tcBorders>
            <w:vAlign w:val="center"/>
          </w:tcPr>
          <w:p w14:paraId="48B69A82" w14:textId="77777777" w:rsidR="00B86AE9" w:rsidRDefault="00B86AE9" w:rsidP="00B86AE9">
            <w:pPr>
              <w:rPr>
                <w:b/>
              </w:rPr>
            </w:pPr>
          </w:p>
        </w:tc>
        <w:tc>
          <w:tcPr>
            <w:tcW w:w="693" w:type="dxa"/>
            <w:vMerge/>
            <w:vAlign w:val="center"/>
          </w:tcPr>
          <w:p w14:paraId="2052530E" w14:textId="77777777" w:rsidR="00B86AE9" w:rsidRDefault="00B86AE9" w:rsidP="00B86AE9">
            <w:pPr>
              <w:rPr>
                <w:b/>
              </w:rPr>
            </w:pPr>
          </w:p>
        </w:tc>
        <w:tc>
          <w:tcPr>
            <w:tcW w:w="694" w:type="dxa"/>
            <w:vMerge/>
            <w:vAlign w:val="center"/>
          </w:tcPr>
          <w:p w14:paraId="11491429" w14:textId="77777777" w:rsidR="00B86AE9" w:rsidRDefault="00B86AE9" w:rsidP="00B86AE9">
            <w:pPr>
              <w:rPr>
                <w:b/>
              </w:rPr>
            </w:pPr>
          </w:p>
        </w:tc>
      </w:tr>
      <w:tr w:rsidR="00B86AE9" w14:paraId="453EC59E" w14:textId="77777777" w:rsidTr="00B86AE9">
        <w:tc>
          <w:tcPr>
            <w:tcW w:w="9859" w:type="dxa"/>
            <w:gridSpan w:val="11"/>
            <w:shd w:val="clear" w:color="auto" w:fill="F7CAAC"/>
          </w:tcPr>
          <w:p w14:paraId="2E030760"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3D2501" w14:paraId="607EA42C" w14:textId="77777777" w:rsidTr="00B86AE9">
        <w:trPr>
          <w:trHeight w:val="2347"/>
        </w:trPr>
        <w:tc>
          <w:tcPr>
            <w:tcW w:w="9859" w:type="dxa"/>
            <w:gridSpan w:val="11"/>
          </w:tcPr>
          <w:p w14:paraId="14300CC7" w14:textId="77777777" w:rsidR="00B86AE9" w:rsidRDefault="00B86AE9" w:rsidP="00B86AE9">
            <w:pPr>
              <w:jc w:val="both"/>
            </w:pPr>
            <w:r>
              <w:t xml:space="preserve">JUŘIČKOVÁ, E., BOBÁK, R., PILÍK, M., HRUŠECKÁ, D. Efficiency of innovation system in the Czech Republic: Comparison with other European countries. </w:t>
            </w:r>
            <w:r w:rsidRPr="002C005F">
              <w:rPr>
                <w:i/>
              </w:rPr>
              <w:t>New Trends and Issues Proceedings on Humanities and Social Sciences.</w:t>
            </w:r>
            <w:r>
              <w:t xml:space="preserve"> 2017, roč. 4, č. 10, s. 91-96. ISSN 2547-8818. (25%)</w:t>
            </w:r>
          </w:p>
          <w:p w14:paraId="1266E19F" w14:textId="77777777" w:rsidR="00B86AE9" w:rsidRDefault="00B86AE9" w:rsidP="00B86AE9">
            <w:pPr>
              <w:jc w:val="both"/>
            </w:pPr>
            <w:r>
              <w:t xml:space="preserve">CHROMJAKOVÁ, F., TUČEK, D., BOBÁK, R. </w:t>
            </w:r>
            <w:r w:rsidRPr="002C005F">
              <w:rPr>
                <w:i/>
              </w:rPr>
              <w:t>Projektování výrobních procesů pro průmysl 4.0.</w:t>
            </w:r>
            <w:r>
              <w:t xml:space="preserve"> Zlín: Univerzita Tomáše Bati ve Zlíně, 2017. 105 s. ISBN 978-80-7454-680-8 (10%). </w:t>
            </w:r>
          </w:p>
          <w:p w14:paraId="0FEA5480" w14:textId="77777777" w:rsidR="00B86AE9" w:rsidRDefault="00B86AE9" w:rsidP="00B86AE9">
            <w:pPr>
              <w:jc w:val="both"/>
            </w:pPr>
            <w:r>
              <w:t xml:space="preserve">CHROMJAKOVÁ, F., BOBÁK, R., HRUŠECKÁ, D. Production process stability – core assumption of INDUSTRY 4.0 concept. In: </w:t>
            </w:r>
            <w:r w:rsidRPr="002C005F">
              <w:rPr>
                <w:i/>
              </w:rPr>
              <w:t>The 5 th International Conference on Manufacturing, Optimization, Industrial and Material Engineering 2017</w:t>
            </w:r>
            <w:r>
              <w:t xml:space="preserve">. Milwaukee: Curran Associates, Inc., 2017, s. 143-154. ISSN 1755-1307. DOI: 10.1088/1757-899X/215/1/012024  (33%). </w:t>
            </w:r>
          </w:p>
          <w:p w14:paraId="2BB86DC5" w14:textId="77777777" w:rsidR="00B86AE9" w:rsidRDefault="00B86AE9" w:rsidP="00B86AE9">
            <w:pPr>
              <w:jc w:val="both"/>
            </w:pPr>
            <w:r>
              <w:t xml:space="preserve">BOBÁK, R., PIVODOVÁ, P., FILLA, J. Benchmarking of production performance of plastics and rubber producers in Zlin region. In: </w:t>
            </w:r>
            <w:r w:rsidRPr="002C005F">
              <w:rPr>
                <w:i/>
              </w:rPr>
              <w:t>Production Management and Engineering Sciences: Proceedings of the International Conference on Engineering Science and Production Management (ESPM 2015)</w:t>
            </w:r>
            <w:r>
              <w:t xml:space="preserve">. London: Taylor and Francis, 2015, s. 27-32. ISBN 978-1-138-02856-2 (60%). </w:t>
            </w:r>
          </w:p>
          <w:p w14:paraId="5D57EC0A" w14:textId="77777777" w:rsidR="00B86AE9" w:rsidRDefault="00B86AE9" w:rsidP="00B86AE9">
            <w:pPr>
              <w:jc w:val="both"/>
            </w:pPr>
            <w:r>
              <w:t xml:space="preserve">BOBÁK, R., PIVODOVÁ, P. Rating of Production and Logistics Performance of Rubber and Plastics Product Manufacturers in the Zlin Region and Enterprises of the Plasstics Cluster. In: </w:t>
            </w:r>
            <w:r w:rsidRPr="002C005F">
              <w:rPr>
                <w:i/>
              </w:rPr>
              <w:t xml:space="preserve">Proceedings of the 1st International Conference on Finance and Economics 2014. </w:t>
            </w:r>
            <w:r>
              <w:t>Zlín: Univerzita Tomáše Bati ve Zlíně, Fakulta managementu a ekonomiky, 2014, s. 57-67. ISBN 978-80-7454-405-7 (60%).</w:t>
            </w:r>
          </w:p>
          <w:p w14:paraId="110734CC" w14:textId="77777777" w:rsidR="00B86AE9" w:rsidRDefault="00B86AE9" w:rsidP="00B86AE9">
            <w:pPr>
              <w:jc w:val="both"/>
              <w:rPr>
                <w:rFonts w:ascii="Helvetica" w:hAnsi="Helvetica" w:cs="Helvetica"/>
                <w:color w:val="444444"/>
                <w:sz w:val="18"/>
                <w:szCs w:val="18"/>
                <w:shd w:val="clear" w:color="auto" w:fill="FFFFFF"/>
              </w:rPr>
            </w:pPr>
            <w:r w:rsidRPr="00E66B0B">
              <w:rPr>
                <w:i/>
              </w:rPr>
              <w:t>Přehled projektové činnosti:</w:t>
            </w:r>
          </w:p>
          <w:p w14:paraId="5C811E92" w14:textId="77777777" w:rsidR="00B86AE9" w:rsidRPr="003D2501"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B86AE9" w14:paraId="77002DB8" w14:textId="77777777" w:rsidTr="00B86AE9">
        <w:trPr>
          <w:trHeight w:val="218"/>
        </w:trPr>
        <w:tc>
          <w:tcPr>
            <w:tcW w:w="9859" w:type="dxa"/>
            <w:gridSpan w:val="11"/>
            <w:shd w:val="clear" w:color="auto" w:fill="F7CAAC"/>
          </w:tcPr>
          <w:p w14:paraId="756D23B8" w14:textId="77777777" w:rsidR="00B86AE9" w:rsidRDefault="00B86AE9" w:rsidP="00B86AE9">
            <w:pPr>
              <w:rPr>
                <w:b/>
              </w:rPr>
            </w:pPr>
            <w:r>
              <w:rPr>
                <w:b/>
              </w:rPr>
              <w:t>Působení v zahraničí</w:t>
            </w:r>
          </w:p>
        </w:tc>
      </w:tr>
      <w:tr w:rsidR="00B86AE9" w:rsidRPr="00303394" w14:paraId="22B81193" w14:textId="77777777" w:rsidTr="00B86AE9">
        <w:trPr>
          <w:trHeight w:val="127"/>
        </w:trPr>
        <w:tc>
          <w:tcPr>
            <w:tcW w:w="9859" w:type="dxa"/>
            <w:gridSpan w:val="11"/>
          </w:tcPr>
          <w:p w14:paraId="5CE6F0FD" w14:textId="77777777" w:rsidR="00B86AE9" w:rsidRPr="00303394" w:rsidRDefault="00B86AE9" w:rsidP="00B86AE9">
            <w:r w:rsidRPr="00303394">
              <w:t>Krátkodobé studijní pobyty TEMPUS  Berlín 2x, Lisabon 1x</w:t>
            </w:r>
          </w:p>
        </w:tc>
      </w:tr>
      <w:tr w:rsidR="00B86AE9" w14:paraId="142B6243" w14:textId="77777777" w:rsidTr="00B86AE9">
        <w:trPr>
          <w:cantSplit/>
          <w:trHeight w:val="56"/>
        </w:trPr>
        <w:tc>
          <w:tcPr>
            <w:tcW w:w="2518" w:type="dxa"/>
            <w:shd w:val="clear" w:color="auto" w:fill="F7CAAC"/>
          </w:tcPr>
          <w:p w14:paraId="0A86EAF4" w14:textId="77777777" w:rsidR="00B86AE9" w:rsidRDefault="00B86AE9" w:rsidP="00B86AE9">
            <w:pPr>
              <w:jc w:val="both"/>
              <w:rPr>
                <w:b/>
              </w:rPr>
            </w:pPr>
            <w:r>
              <w:rPr>
                <w:b/>
              </w:rPr>
              <w:t xml:space="preserve">Podpis </w:t>
            </w:r>
          </w:p>
        </w:tc>
        <w:tc>
          <w:tcPr>
            <w:tcW w:w="4536" w:type="dxa"/>
            <w:gridSpan w:val="5"/>
          </w:tcPr>
          <w:p w14:paraId="74F04F1B" w14:textId="77777777" w:rsidR="00B86AE9" w:rsidRDefault="00B86AE9" w:rsidP="00B86AE9">
            <w:pPr>
              <w:jc w:val="both"/>
            </w:pPr>
          </w:p>
        </w:tc>
        <w:tc>
          <w:tcPr>
            <w:tcW w:w="786" w:type="dxa"/>
            <w:gridSpan w:val="2"/>
            <w:shd w:val="clear" w:color="auto" w:fill="F7CAAC"/>
          </w:tcPr>
          <w:p w14:paraId="4217AF0D" w14:textId="77777777" w:rsidR="00B86AE9" w:rsidRDefault="00B86AE9" w:rsidP="00B86AE9">
            <w:pPr>
              <w:jc w:val="both"/>
            </w:pPr>
            <w:r>
              <w:rPr>
                <w:b/>
              </w:rPr>
              <w:t>datum</w:t>
            </w:r>
          </w:p>
        </w:tc>
        <w:tc>
          <w:tcPr>
            <w:tcW w:w="2019" w:type="dxa"/>
            <w:gridSpan w:val="3"/>
          </w:tcPr>
          <w:p w14:paraId="21A36376" w14:textId="77777777" w:rsidR="00B86AE9" w:rsidRDefault="00B86AE9" w:rsidP="00B86AE9">
            <w:pPr>
              <w:jc w:val="both"/>
            </w:pPr>
          </w:p>
        </w:tc>
      </w:tr>
    </w:tbl>
    <w:p w14:paraId="5F656740" w14:textId="77777777" w:rsidR="00F86A33" w:rsidRDefault="00F86A33"/>
    <w:p w14:paraId="5036E3F5"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346EC474" w14:textId="77777777" w:rsidTr="00387122">
        <w:tc>
          <w:tcPr>
            <w:tcW w:w="9859" w:type="dxa"/>
            <w:gridSpan w:val="11"/>
            <w:tcBorders>
              <w:bottom w:val="double" w:sz="4" w:space="0" w:color="auto"/>
            </w:tcBorders>
            <w:shd w:val="clear" w:color="auto" w:fill="BDD6EE"/>
          </w:tcPr>
          <w:p w14:paraId="64D40272" w14:textId="77777777" w:rsidR="00DD361C" w:rsidRDefault="00DD361C" w:rsidP="00387122">
            <w:pPr>
              <w:jc w:val="both"/>
              <w:rPr>
                <w:b/>
                <w:sz w:val="28"/>
              </w:rPr>
            </w:pPr>
            <w:r>
              <w:rPr>
                <w:b/>
                <w:sz w:val="28"/>
              </w:rPr>
              <w:lastRenderedPageBreak/>
              <w:t>C-I – Personální zabezpečení</w:t>
            </w:r>
          </w:p>
        </w:tc>
      </w:tr>
      <w:tr w:rsidR="00DD361C" w14:paraId="0A5A0B7A" w14:textId="77777777" w:rsidTr="00387122">
        <w:tc>
          <w:tcPr>
            <w:tcW w:w="2518" w:type="dxa"/>
            <w:tcBorders>
              <w:top w:val="double" w:sz="4" w:space="0" w:color="auto"/>
            </w:tcBorders>
            <w:shd w:val="clear" w:color="auto" w:fill="F7CAAC"/>
          </w:tcPr>
          <w:p w14:paraId="18736558" w14:textId="77777777" w:rsidR="00DD361C" w:rsidRDefault="00DD361C" w:rsidP="00387122">
            <w:pPr>
              <w:jc w:val="both"/>
              <w:rPr>
                <w:b/>
              </w:rPr>
            </w:pPr>
            <w:r>
              <w:rPr>
                <w:b/>
              </w:rPr>
              <w:t>Vysoká škola</w:t>
            </w:r>
          </w:p>
        </w:tc>
        <w:tc>
          <w:tcPr>
            <w:tcW w:w="7341" w:type="dxa"/>
            <w:gridSpan w:val="10"/>
          </w:tcPr>
          <w:p w14:paraId="1E039439" w14:textId="77777777" w:rsidR="00DD361C" w:rsidRDefault="00DD361C" w:rsidP="00387122">
            <w:pPr>
              <w:jc w:val="both"/>
            </w:pPr>
            <w:r>
              <w:t>Univerzita Tomáše Bati ve Zlíně</w:t>
            </w:r>
          </w:p>
        </w:tc>
      </w:tr>
      <w:tr w:rsidR="00DD361C" w14:paraId="7557D7A9" w14:textId="77777777" w:rsidTr="00387122">
        <w:tc>
          <w:tcPr>
            <w:tcW w:w="2518" w:type="dxa"/>
            <w:shd w:val="clear" w:color="auto" w:fill="F7CAAC"/>
          </w:tcPr>
          <w:p w14:paraId="3B7706B6" w14:textId="77777777" w:rsidR="00DD361C" w:rsidRDefault="00DD361C" w:rsidP="00387122">
            <w:pPr>
              <w:jc w:val="both"/>
              <w:rPr>
                <w:b/>
              </w:rPr>
            </w:pPr>
            <w:r>
              <w:rPr>
                <w:b/>
              </w:rPr>
              <w:t>Součást vysoké školy</w:t>
            </w:r>
          </w:p>
        </w:tc>
        <w:tc>
          <w:tcPr>
            <w:tcW w:w="7341" w:type="dxa"/>
            <w:gridSpan w:val="10"/>
          </w:tcPr>
          <w:p w14:paraId="60494137" w14:textId="77777777" w:rsidR="00DD361C" w:rsidRDefault="00DD361C" w:rsidP="00387122">
            <w:pPr>
              <w:jc w:val="both"/>
            </w:pPr>
            <w:r>
              <w:t>Fakulta managementu a ekonomiky</w:t>
            </w:r>
          </w:p>
        </w:tc>
      </w:tr>
      <w:tr w:rsidR="00DD361C" w14:paraId="04DE61DD" w14:textId="77777777" w:rsidTr="00387122">
        <w:tc>
          <w:tcPr>
            <w:tcW w:w="2518" w:type="dxa"/>
            <w:shd w:val="clear" w:color="auto" w:fill="F7CAAC"/>
          </w:tcPr>
          <w:p w14:paraId="45F951D3" w14:textId="77777777" w:rsidR="00DD361C" w:rsidRDefault="00DD361C" w:rsidP="00387122">
            <w:pPr>
              <w:jc w:val="both"/>
              <w:rPr>
                <w:b/>
              </w:rPr>
            </w:pPr>
            <w:r>
              <w:rPr>
                <w:b/>
              </w:rPr>
              <w:t>Název studijního programu</w:t>
            </w:r>
          </w:p>
        </w:tc>
        <w:tc>
          <w:tcPr>
            <w:tcW w:w="7341" w:type="dxa"/>
            <w:gridSpan w:val="10"/>
          </w:tcPr>
          <w:p w14:paraId="08C4E6FE" w14:textId="77777777" w:rsidR="00DD361C" w:rsidRDefault="005B2B09" w:rsidP="00387122">
            <w:pPr>
              <w:jc w:val="both"/>
            </w:pPr>
            <w:r w:rsidRPr="005B2B09">
              <w:t>Economics and Management</w:t>
            </w:r>
          </w:p>
        </w:tc>
      </w:tr>
      <w:tr w:rsidR="00DD361C" w14:paraId="4198D4A4" w14:textId="77777777" w:rsidTr="00387122">
        <w:tc>
          <w:tcPr>
            <w:tcW w:w="2518" w:type="dxa"/>
            <w:shd w:val="clear" w:color="auto" w:fill="F7CAAC"/>
          </w:tcPr>
          <w:p w14:paraId="625D089D" w14:textId="77777777" w:rsidR="00DD361C" w:rsidRDefault="00DD361C" w:rsidP="00387122">
            <w:pPr>
              <w:jc w:val="both"/>
              <w:rPr>
                <w:b/>
              </w:rPr>
            </w:pPr>
            <w:r>
              <w:rPr>
                <w:b/>
              </w:rPr>
              <w:t>Jméno a příjmení</w:t>
            </w:r>
          </w:p>
        </w:tc>
        <w:tc>
          <w:tcPr>
            <w:tcW w:w="4536" w:type="dxa"/>
            <w:gridSpan w:val="5"/>
          </w:tcPr>
          <w:p w14:paraId="26206B1E" w14:textId="77777777" w:rsidR="00DD361C" w:rsidRDefault="00DD361C" w:rsidP="00387122">
            <w:pPr>
              <w:jc w:val="both"/>
            </w:pPr>
            <w:r>
              <w:t>Zuzana DOHNALOVÁ</w:t>
            </w:r>
          </w:p>
        </w:tc>
        <w:tc>
          <w:tcPr>
            <w:tcW w:w="709" w:type="dxa"/>
            <w:shd w:val="clear" w:color="auto" w:fill="F7CAAC"/>
          </w:tcPr>
          <w:p w14:paraId="44BA2FF2" w14:textId="77777777" w:rsidR="00DD361C" w:rsidRDefault="00DD361C" w:rsidP="00387122">
            <w:pPr>
              <w:jc w:val="both"/>
              <w:rPr>
                <w:b/>
              </w:rPr>
            </w:pPr>
            <w:r>
              <w:rPr>
                <w:b/>
              </w:rPr>
              <w:t>Tituly</w:t>
            </w:r>
          </w:p>
        </w:tc>
        <w:tc>
          <w:tcPr>
            <w:tcW w:w="2096" w:type="dxa"/>
            <w:gridSpan w:val="4"/>
          </w:tcPr>
          <w:p w14:paraId="35CE2CC8" w14:textId="77777777" w:rsidR="00DD361C" w:rsidRDefault="00DD361C" w:rsidP="00387122">
            <w:pPr>
              <w:jc w:val="both"/>
            </w:pPr>
            <w:r>
              <w:t>doc. Ing., Ph.D.</w:t>
            </w:r>
          </w:p>
        </w:tc>
      </w:tr>
      <w:tr w:rsidR="00DD361C" w14:paraId="72730FAB" w14:textId="77777777" w:rsidTr="00387122">
        <w:tc>
          <w:tcPr>
            <w:tcW w:w="2518" w:type="dxa"/>
            <w:shd w:val="clear" w:color="auto" w:fill="F7CAAC"/>
          </w:tcPr>
          <w:p w14:paraId="1F226535" w14:textId="77777777" w:rsidR="00DD361C" w:rsidRDefault="00DD361C" w:rsidP="00387122">
            <w:pPr>
              <w:jc w:val="both"/>
              <w:rPr>
                <w:b/>
              </w:rPr>
            </w:pPr>
            <w:r>
              <w:rPr>
                <w:b/>
              </w:rPr>
              <w:t>Rok narození</w:t>
            </w:r>
          </w:p>
        </w:tc>
        <w:tc>
          <w:tcPr>
            <w:tcW w:w="829" w:type="dxa"/>
          </w:tcPr>
          <w:p w14:paraId="05915CA0" w14:textId="77777777" w:rsidR="00DD361C" w:rsidRDefault="00DD361C" w:rsidP="00387122">
            <w:pPr>
              <w:jc w:val="both"/>
            </w:pPr>
            <w:r>
              <w:t>1966</w:t>
            </w:r>
          </w:p>
        </w:tc>
        <w:tc>
          <w:tcPr>
            <w:tcW w:w="1721" w:type="dxa"/>
            <w:shd w:val="clear" w:color="auto" w:fill="F7CAAC"/>
          </w:tcPr>
          <w:p w14:paraId="349B2CB5" w14:textId="77777777" w:rsidR="00DD361C" w:rsidRDefault="00DD361C" w:rsidP="00387122">
            <w:pPr>
              <w:jc w:val="both"/>
              <w:rPr>
                <w:b/>
              </w:rPr>
            </w:pPr>
            <w:r>
              <w:rPr>
                <w:b/>
              </w:rPr>
              <w:t>typ vztahu k VŠ</w:t>
            </w:r>
          </w:p>
        </w:tc>
        <w:tc>
          <w:tcPr>
            <w:tcW w:w="992" w:type="dxa"/>
            <w:gridSpan w:val="2"/>
          </w:tcPr>
          <w:p w14:paraId="400EF9A4" w14:textId="77777777" w:rsidR="00DD361C" w:rsidRDefault="00DD361C" w:rsidP="00387122">
            <w:pPr>
              <w:jc w:val="both"/>
            </w:pPr>
            <w:r>
              <w:t>pp</w:t>
            </w:r>
          </w:p>
        </w:tc>
        <w:tc>
          <w:tcPr>
            <w:tcW w:w="994" w:type="dxa"/>
            <w:shd w:val="clear" w:color="auto" w:fill="F7CAAC"/>
          </w:tcPr>
          <w:p w14:paraId="198BD2E9" w14:textId="77777777" w:rsidR="00DD361C" w:rsidRDefault="00DD361C" w:rsidP="00387122">
            <w:pPr>
              <w:jc w:val="both"/>
              <w:rPr>
                <w:b/>
              </w:rPr>
            </w:pPr>
            <w:r>
              <w:rPr>
                <w:b/>
              </w:rPr>
              <w:t>rozsah</w:t>
            </w:r>
          </w:p>
        </w:tc>
        <w:tc>
          <w:tcPr>
            <w:tcW w:w="709" w:type="dxa"/>
          </w:tcPr>
          <w:p w14:paraId="2426EF51" w14:textId="77777777" w:rsidR="00DD361C" w:rsidRDefault="00DD361C" w:rsidP="00387122">
            <w:pPr>
              <w:jc w:val="both"/>
            </w:pPr>
            <w:r>
              <w:t>40</w:t>
            </w:r>
          </w:p>
        </w:tc>
        <w:tc>
          <w:tcPr>
            <w:tcW w:w="709" w:type="dxa"/>
            <w:gridSpan w:val="2"/>
            <w:shd w:val="clear" w:color="auto" w:fill="F7CAAC"/>
          </w:tcPr>
          <w:p w14:paraId="04B7B286" w14:textId="77777777" w:rsidR="00DD361C" w:rsidRPr="000C6467" w:rsidRDefault="00DD361C" w:rsidP="00387122">
            <w:pPr>
              <w:jc w:val="both"/>
              <w:rPr>
                <w:b/>
                <w:sz w:val="18"/>
              </w:rPr>
            </w:pPr>
            <w:r w:rsidRPr="000C6467">
              <w:rPr>
                <w:b/>
                <w:sz w:val="18"/>
              </w:rPr>
              <w:t>do kdy</w:t>
            </w:r>
          </w:p>
        </w:tc>
        <w:tc>
          <w:tcPr>
            <w:tcW w:w="1387" w:type="dxa"/>
            <w:gridSpan w:val="2"/>
          </w:tcPr>
          <w:p w14:paraId="164865B8" w14:textId="77777777" w:rsidR="00DD361C" w:rsidRDefault="00DD361C" w:rsidP="00387122">
            <w:pPr>
              <w:jc w:val="both"/>
            </w:pPr>
            <w:r>
              <w:t>N</w:t>
            </w:r>
          </w:p>
        </w:tc>
      </w:tr>
      <w:tr w:rsidR="00DD361C" w14:paraId="15FD900D" w14:textId="77777777" w:rsidTr="00387122">
        <w:tc>
          <w:tcPr>
            <w:tcW w:w="5068" w:type="dxa"/>
            <w:gridSpan w:val="3"/>
            <w:shd w:val="clear" w:color="auto" w:fill="F7CAAC"/>
          </w:tcPr>
          <w:p w14:paraId="432D0C6E" w14:textId="77777777" w:rsidR="00DD361C" w:rsidRDefault="00DD361C" w:rsidP="00387122">
            <w:pPr>
              <w:jc w:val="both"/>
              <w:rPr>
                <w:b/>
              </w:rPr>
            </w:pPr>
            <w:r>
              <w:rPr>
                <w:b/>
              </w:rPr>
              <w:t>Typ vztahu na součásti VŠ, která uskutečňuje st. program</w:t>
            </w:r>
          </w:p>
        </w:tc>
        <w:tc>
          <w:tcPr>
            <w:tcW w:w="992" w:type="dxa"/>
            <w:gridSpan w:val="2"/>
          </w:tcPr>
          <w:p w14:paraId="3242B4CC" w14:textId="77777777" w:rsidR="00DD361C" w:rsidRDefault="00DD361C" w:rsidP="00387122">
            <w:pPr>
              <w:jc w:val="both"/>
            </w:pPr>
            <w:r>
              <w:t>pp</w:t>
            </w:r>
          </w:p>
        </w:tc>
        <w:tc>
          <w:tcPr>
            <w:tcW w:w="994" w:type="dxa"/>
            <w:shd w:val="clear" w:color="auto" w:fill="F7CAAC"/>
          </w:tcPr>
          <w:p w14:paraId="441ED1F9" w14:textId="77777777" w:rsidR="00DD361C" w:rsidRDefault="00DD361C" w:rsidP="00387122">
            <w:pPr>
              <w:jc w:val="both"/>
              <w:rPr>
                <w:b/>
              </w:rPr>
            </w:pPr>
            <w:r>
              <w:rPr>
                <w:b/>
              </w:rPr>
              <w:t>rozsah</w:t>
            </w:r>
          </w:p>
        </w:tc>
        <w:tc>
          <w:tcPr>
            <w:tcW w:w="709" w:type="dxa"/>
          </w:tcPr>
          <w:p w14:paraId="6D6A0B74" w14:textId="77777777" w:rsidR="00DD361C" w:rsidRDefault="00DD361C" w:rsidP="00387122">
            <w:pPr>
              <w:jc w:val="both"/>
            </w:pPr>
            <w:r>
              <w:t>40</w:t>
            </w:r>
          </w:p>
        </w:tc>
        <w:tc>
          <w:tcPr>
            <w:tcW w:w="709" w:type="dxa"/>
            <w:gridSpan w:val="2"/>
            <w:shd w:val="clear" w:color="auto" w:fill="F7CAAC"/>
          </w:tcPr>
          <w:p w14:paraId="184664B8" w14:textId="77777777" w:rsidR="00DD361C" w:rsidRPr="000C6467" w:rsidRDefault="00DD361C" w:rsidP="00387122">
            <w:pPr>
              <w:jc w:val="both"/>
              <w:rPr>
                <w:b/>
                <w:sz w:val="18"/>
              </w:rPr>
            </w:pPr>
            <w:r w:rsidRPr="000C6467">
              <w:rPr>
                <w:b/>
                <w:sz w:val="18"/>
              </w:rPr>
              <w:t>do kdy</w:t>
            </w:r>
          </w:p>
        </w:tc>
        <w:tc>
          <w:tcPr>
            <w:tcW w:w="1387" w:type="dxa"/>
            <w:gridSpan w:val="2"/>
          </w:tcPr>
          <w:p w14:paraId="5F9298D2" w14:textId="77777777" w:rsidR="00DD361C" w:rsidRDefault="00DD361C" w:rsidP="00387122">
            <w:pPr>
              <w:jc w:val="both"/>
            </w:pPr>
            <w:r>
              <w:t>N</w:t>
            </w:r>
          </w:p>
        </w:tc>
      </w:tr>
      <w:tr w:rsidR="00DD361C" w14:paraId="0F27D0CB" w14:textId="77777777" w:rsidTr="00387122">
        <w:tc>
          <w:tcPr>
            <w:tcW w:w="6060" w:type="dxa"/>
            <w:gridSpan w:val="5"/>
            <w:shd w:val="clear" w:color="auto" w:fill="F7CAAC"/>
          </w:tcPr>
          <w:p w14:paraId="3B8BFB72"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043A0B26" w14:textId="77777777" w:rsidR="00DD361C" w:rsidRDefault="00DD361C" w:rsidP="00387122">
            <w:pPr>
              <w:jc w:val="both"/>
              <w:rPr>
                <w:b/>
              </w:rPr>
            </w:pPr>
            <w:r>
              <w:rPr>
                <w:b/>
              </w:rPr>
              <w:t>typ prac. vztahu</w:t>
            </w:r>
          </w:p>
        </w:tc>
        <w:tc>
          <w:tcPr>
            <w:tcW w:w="2096" w:type="dxa"/>
            <w:gridSpan w:val="4"/>
            <w:shd w:val="clear" w:color="auto" w:fill="F7CAAC"/>
          </w:tcPr>
          <w:p w14:paraId="41CA7643" w14:textId="77777777" w:rsidR="00DD361C" w:rsidRDefault="00DD361C" w:rsidP="00387122">
            <w:pPr>
              <w:jc w:val="both"/>
              <w:rPr>
                <w:b/>
              </w:rPr>
            </w:pPr>
            <w:r>
              <w:rPr>
                <w:b/>
              </w:rPr>
              <w:t>rozsah</w:t>
            </w:r>
          </w:p>
        </w:tc>
      </w:tr>
      <w:tr w:rsidR="00DD361C" w:rsidRPr="001C1E59" w14:paraId="382E6535" w14:textId="77777777" w:rsidTr="00387122">
        <w:tc>
          <w:tcPr>
            <w:tcW w:w="6060" w:type="dxa"/>
            <w:gridSpan w:val="5"/>
          </w:tcPr>
          <w:p w14:paraId="0581B72B" w14:textId="77777777" w:rsidR="00DD361C" w:rsidRDefault="00DD361C" w:rsidP="00387122">
            <w:pPr>
              <w:jc w:val="both"/>
            </w:pPr>
            <w:r>
              <w:t>Univerzita Palackého Olomouc</w:t>
            </w:r>
          </w:p>
        </w:tc>
        <w:tc>
          <w:tcPr>
            <w:tcW w:w="1703" w:type="dxa"/>
            <w:gridSpan w:val="2"/>
          </w:tcPr>
          <w:p w14:paraId="5C5CA1AB" w14:textId="77777777" w:rsidR="00DD361C" w:rsidRDefault="00DD361C" w:rsidP="00387122">
            <w:pPr>
              <w:jc w:val="both"/>
            </w:pPr>
            <w:r>
              <w:t>pp</w:t>
            </w:r>
          </w:p>
        </w:tc>
        <w:tc>
          <w:tcPr>
            <w:tcW w:w="2096" w:type="dxa"/>
            <w:gridSpan w:val="4"/>
          </w:tcPr>
          <w:p w14:paraId="68B30E09" w14:textId="77777777" w:rsidR="00DD361C" w:rsidRPr="001C1E59" w:rsidRDefault="00DD361C" w:rsidP="00387122">
            <w:pPr>
              <w:jc w:val="both"/>
            </w:pPr>
            <w:r w:rsidRPr="001C1E59">
              <w:t>8</w:t>
            </w:r>
          </w:p>
        </w:tc>
      </w:tr>
      <w:tr w:rsidR="00DD361C" w14:paraId="3F2EBCDB" w14:textId="77777777" w:rsidTr="00387122">
        <w:tc>
          <w:tcPr>
            <w:tcW w:w="9859" w:type="dxa"/>
            <w:gridSpan w:val="11"/>
            <w:shd w:val="clear" w:color="auto" w:fill="F7CAAC"/>
          </w:tcPr>
          <w:p w14:paraId="66ED7858"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24A3BDEF" w14:textId="77777777" w:rsidTr="00387122">
        <w:trPr>
          <w:trHeight w:val="328"/>
        </w:trPr>
        <w:tc>
          <w:tcPr>
            <w:tcW w:w="9859" w:type="dxa"/>
            <w:gridSpan w:val="11"/>
            <w:tcBorders>
              <w:top w:val="nil"/>
            </w:tcBorders>
          </w:tcPr>
          <w:p w14:paraId="7F10052E" w14:textId="77777777" w:rsidR="00DD361C" w:rsidRDefault="00DD361C" w:rsidP="00DD361C">
            <w:pPr>
              <w:jc w:val="both"/>
            </w:pPr>
            <w:r>
              <w:t>Microeconomics III - garant, přednášející (100%)</w:t>
            </w:r>
          </w:p>
        </w:tc>
      </w:tr>
      <w:tr w:rsidR="00DD361C" w14:paraId="5AB625A4" w14:textId="77777777" w:rsidTr="00387122">
        <w:tc>
          <w:tcPr>
            <w:tcW w:w="9859" w:type="dxa"/>
            <w:gridSpan w:val="11"/>
            <w:shd w:val="clear" w:color="auto" w:fill="F7CAAC"/>
          </w:tcPr>
          <w:p w14:paraId="38BA35FE" w14:textId="77777777" w:rsidR="00DD361C" w:rsidRDefault="00DD361C" w:rsidP="00387122">
            <w:pPr>
              <w:jc w:val="both"/>
            </w:pPr>
            <w:r>
              <w:rPr>
                <w:b/>
              </w:rPr>
              <w:t xml:space="preserve">Údaje o vzdělání na VŠ </w:t>
            </w:r>
          </w:p>
        </w:tc>
      </w:tr>
      <w:tr w:rsidR="00DD361C" w14:paraId="618EDC5D" w14:textId="77777777" w:rsidTr="00387122">
        <w:trPr>
          <w:trHeight w:val="464"/>
        </w:trPr>
        <w:tc>
          <w:tcPr>
            <w:tcW w:w="9859" w:type="dxa"/>
            <w:gridSpan w:val="11"/>
          </w:tcPr>
          <w:p w14:paraId="18CEF2A7" w14:textId="77777777" w:rsidR="00DD361C" w:rsidRPr="00C41EBA" w:rsidRDefault="00DD361C" w:rsidP="00387122">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563F9DA0" w14:textId="77777777" w:rsidR="00DD361C" w:rsidRDefault="00DD361C" w:rsidP="00387122">
            <w:pPr>
              <w:rPr>
                <w:b/>
              </w:rPr>
            </w:pPr>
            <w:r w:rsidRPr="001C1E59">
              <w:rPr>
                <w:b/>
              </w:rPr>
              <w:t>2000-2003:</w:t>
            </w:r>
            <w:r>
              <w:tab/>
            </w:r>
            <w:r w:rsidRPr="00C41EBA">
              <w:t>UTB ve Zlíně, Fakulta managementu a ekonomiky</w:t>
            </w:r>
            <w:r w:rsidRPr="003E3FA1">
              <w:t>, obor „</w:t>
            </w:r>
            <w:r>
              <w:t xml:space="preserve">Ekonomika a management podniku“ </w:t>
            </w:r>
            <w:r w:rsidRPr="00485D73">
              <w:rPr>
                <w:b/>
              </w:rPr>
              <w:t>(Ph.D.)</w:t>
            </w:r>
          </w:p>
        </w:tc>
      </w:tr>
      <w:tr w:rsidR="00DD361C" w14:paraId="253816AF" w14:textId="77777777" w:rsidTr="00387122">
        <w:tc>
          <w:tcPr>
            <w:tcW w:w="9859" w:type="dxa"/>
            <w:gridSpan w:val="11"/>
            <w:shd w:val="clear" w:color="auto" w:fill="F7CAAC"/>
          </w:tcPr>
          <w:p w14:paraId="40A8C270" w14:textId="77777777" w:rsidR="00DD361C" w:rsidRDefault="00DD361C" w:rsidP="00387122">
            <w:pPr>
              <w:jc w:val="both"/>
              <w:rPr>
                <w:b/>
              </w:rPr>
            </w:pPr>
            <w:r>
              <w:rPr>
                <w:b/>
              </w:rPr>
              <w:t>Údaje o odborném působení od absolvování VŠ</w:t>
            </w:r>
          </w:p>
        </w:tc>
      </w:tr>
      <w:tr w:rsidR="00DD361C" w14:paraId="42B254D9" w14:textId="77777777" w:rsidTr="00387122">
        <w:trPr>
          <w:trHeight w:val="1090"/>
        </w:trPr>
        <w:tc>
          <w:tcPr>
            <w:tcW w:w="9859" w:type="dxa"/>
            <w:gridSpan w:val="11"/>
          </w:tcPr>
          <w:p w14:paraId="73CB02CD" w14:textId="77777777" w:rsidR="00DD361C" w:rsidRPr="00C41EBA" w:rsidRDefault="00DD361C" w:rsidP="00387122">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4E375A66" w14:textId="77777777" w:rsidR="00DD361C" w:rsidRDefault="00DD361C" w:rsidP="00387122">
            <w:r w:rsidRPr="001C1E59">
              <w:rPr>
                <w:b/>
              </w:rPr>
              <w:t>1998 – 2001:</w:t>
            </w:r>
            <w:r w:rsidRPr="00C41EBA">
              <w:tab/>
              <w:t xml:space="preserve">Odborný asistent VUT Brno, </w:t>
            </w:r>
            <w:r>
              <w:t>Fakulta managementu a ekonomiky</w:t>
            </w:r>
          </w:p>
          <w:p w14:paraId="3C93D27F" w14:textId="77777777" w:rsidR="00DD361C" w:rsidRPr="00C41EBA" w:rsidRDefault="00DD361C" w:rsidP="00387122">
            <w:r w:rsidRPr="001C1E59">
              <w:rPr>
                <w:b/>
              </w:rPr>
              <w:t>2001 – dosud:</w:t>
            </w:r>
            <w:r>
              <w:t xml:space="preserve">     </w:t>
            </w:r>
            <w:r>
              <w:rPr>
                <w:color w:val="000000"/>
                <w:szCs w:val="24"/>
              </w:rPr>
              <w:t>UTB ve Zlíně, Fakulta managementu a ekonomiky, akademický pracovník</w:t>
            </w:r>
          </w:p>
          <w:p w14:paraId="0DFF2B01" w14:textId="77777777" w:rsidR="00DD361C" w:rsidRPr="00C41EBA" w:rsidRDefault="00DD361C" w:rsidP="00387122">
            <w:r w:rsidRPr="001C1E59">
              <w:rPr>
                <w:b/>
              </w:rPr>
              <w:t>2000 – 2004:</w:t>
            </w:r>
            <w:r w:rsidRPr="00C41EBA">
              <w:tab/>
              <w:t>členka AS UTB, členka ekonomické komise AS UTB</w:t>
            </w:r>
          </w:p>
          <w:p w14:paraId="1121892D" w14:textId="77777777" w:rsidR="00DD361C" w:rsidRPr="00C41EBA" w:rsidRDefault="00DD361C" w:rsidP="00387122">
            <w:r w:rsidRPr="001C1E59">
              <w:rPr>
                <w:b/>
              </w:rPr>
              <w:t>2004 – 2007:</w:t>
            </w:r>
            <w:r w:rsidRPr="00C41EBA">
              <w:tab/>
              <w:t>místopředsedkyně AS UTB, členka ekonomické komise AS UTB</w:t>
            </w:r>
          </w:p>
          <w:p w14:paraId="4E984595" w14:textId="77777777" w:rsidR="00DD361C" w:rsidRDefault="00DD361C" w:rsidP="00387122">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DD361C" w14:paraId="679DDDAA" w14:textId="77777777" w:rsidTr="00387122">
        <w:trPr>
          <w:trHeight w:val="250"/>
        </w:trPr>
        <w:tc>
          <w:tcPr>
            <w:tcW w:w="9859" w:type="dxa"/>
            <w:gridSpan w:val="11"/>
            <w:shd w:val="clear" w:color="auto" w:fill="F7CAAC"/>
          </w:tcPr>
          <w:p w14:paraId="4E6DDC00" w14:textId="77777777" w:rsidR="00DD361C" w:rsidRDefault="00DD361C" w:rsidP="00387122">
            <w:pPr>
              <w:jc w:val="both"/>
            </w:pPr>
            <w:r>
              <w:rPr>
                <w:b/>
              </w:rPr>
              <w:t>Zkušenosti s vedením kvalifikačních a rigorózních prací</w:t>
            </w:r>
          </w:p>
        </w:tc>
      </w:tr>
      <w:tr w:rsidR="00DD361C" w14:paraId="3CE7DBB7" w14:textId="77777777" w:rsidTr="00387122">
        <w:trPr>
          <w:trHeight w:val="370"/>
        </w:trPr>
        <w:tc>
          <w:tcPr>
            <w:tcW w:w="9859" w:type="dxa"/>
            <w:gridSpan w:val="11"/>
          </w:tcPr>
          <w:p w14:paraId="2E4DB1A7" w14:textId="77777777" w:rsidR="00DD361C" w:rsidRDefault="00DD361C" w:rsidP="00387122">
            <w:pPr>
              <w:jc w:val="both"/>
            </w:pPr>
            <w:r>
              <w:t xml:space="preserve">Počet vedených bakalářských prací – 52 </w:t>
            </w:r>
          </w:p>
          <w:p w14:paraId="75A526E9" w14:textId="77777777" w:rsidR="00DD361C" w:rsidRDefault="00DD361C" w:rsidP="00387122">
            <w:pPr>
              <w:jc w:val="both"/>
            </w:pPr>
            <w:r>
              <w:t>Počet vedených diplomových prací – 18</w:t>
            </w:r>
          </w:p>
          <w:p w14:paraId="5BD2B147" w14:textId="77777777" w:rsidR="00DD361C" w:rsidRDefault="00DD361C" w:rsidP="00387122">
            <w:pPr>
              <w:jc w:val="both"/>
            </w:pPr>
            <w:r>
              <w:t>Počet vedených disertačních prací - 1</w:t>
            </w:r>
          </w:p>
        </w:tc>
      </w:tr>
      <w:tr w:rsidR="00DD361C" w14:paraId="4FF11BA6" w14:textId="77777777" w:rsidTr="00387122">
        <w:trPr>
          <w:cantSplit/>
        </w:trPr>
        <w:tc>
          <w:tcPr>
            <w:tcW w:w="3347" w:type="dxa"/>
            <w:gridSpan w:val="2"/>
            <w:tcBorders>
              <w:top w:val="single" w:sz="12" w:space="0" w:color="auto"/>
            </w:tcBorders>
            <w:shd w:val="clear" w:color="auto" w:fill="F7CAAC"/>
          </w:tcPr>
          <w:p w14:paraId="25E4DD0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8008F24"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8802EFF"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97BB16" w14:textId="77777777" w:rsidR="00DD361C" w:rsidRDefault="00DD361C" w:rsidP="00387122">
            <w:pPr>
              <w:jc w:val="both"/>
              <w:rPr>
                <w:b/>
              </w:rPr>
            </w:pPr>
            <w:r>
              <w:rPr>
                <w:b/>
              </w:rPr>
              <w:t>Ohlasy publikací</w:t>
            </w:r>
          </w:p>
        </w:tc>
      </w:tr>
      <w:tr w:rsidR="00DD361C" w14:paraId="07836616" w14:textId="77777777" w:rsidTr="00387122">
        <w:trPr>
          <w:cantSplit/>
        </w:trPr>
        <w:tc>
          <w:tcPr>
            <w:tcW w:w="3347" w:type="dxa"/>
            <w:gridSpan w:val="2"/>
          </w:tcPr>
          <w:p w14:paraId="6FBE9548" w14:textId="77777777" w:rsidR="00DD361C" w:rsidRDefault="00DD361C" w:rsidP="00387122">
            <w:pPr>
              <w:jc w:val="both"/>
            </w:pPr>
            <w:r>
              <w:t>Ekonomika a management podniku</w:t>
            </w:r>
          </w:p>
        </w:tc>
        <w:tc>
          <w:tcPr>
            <w:tcW w:w="2245" w:type="dxa"/>
            <w:gridSpan w:val="2"/>
          </w:tcPr>
          <w:p w14:paraId="7D71CD29" w14:textId="77777777" w:rsidR="00DD361C" w:rsidRDefault="00DD361C" w:rsidP="00387122">
            <w:pPr>
              <w:jc w:val="both"/>
            </w:pPr>
            <w:r>
              <w:t>2009</w:t>
            </w:r>
          </w:p>
        </w:tc>
        <w:tc>
          <w:tcPr>
            <w:tcW w:w="2248" w:type="dxa"/>
            <w:gridSpan w:val="4"/>
            <w:tcBorders>
              <w:right w:val="single" w:sz="12" w:space="0" w:color="auto"/>
            </w:tcBorders>
          </w:tcPr>
          <w:p w14:paraId="11D88E37" w14:textId="77777777" w:rsidR="00DD361C" w:rsidRDefault="00DD361C" w:rsidP="00387122">
            <w:pPr>
              <w:jc w:val="both"/>
            </w:pPr>
            <w:r>
              <w:t>UTB ve Zlině, FAME</w:t>
            </w:r>
          </w:p>
        </w:tc>
        <w:tc>
          <w:tcPr>
            <w:tcW w:w="632" w:type="dxa"/>
            <w:tcBorders>
              <w:left w:val="single" w:sz="12" w:space="0" w:color="auto"/>
            </w:tcBorders>
            <w:shd w:val="clear" w:color="auto" w:fill="F7CAAC"/>
          </w:tcPr>
          <w:p w14:paraId="3BD4923F" w14:textId="77777777" w:rsidR="00DD361C" w:rsidRDefault="00DD361C" w:rsidP="00387122">
            <w:pPr>
              <w:jc w:val="both"/>
            </w:pPr>
            <w:r>
              <w:rPr>
                <w:b/>
              </w:rPr>
              <w:t>WOS</w:t>
            </w:r>
          </w:p>
        </w:tc>
        <w:tc>
          <w:tcPr>
            <w:tcW w:w="693" w:type="dxa"/>
            <w:shd w:val="clear" w:color="auto" w:fill="F7CAAC"/>
          </w:tcPr>
          <w:p w14:paraId="64FB528D" w14:textId="77777777" w:rsidR="00DD361C" w:rsidRDefault="00DD361C" w:rsidP="00387122">
            <w:pPr>
              <w:jc w:val="both"/>
              <w:rPr>
                <w:sz w:val="18"/>
              </w:rPr>
            </w:pPr>
            <w:r>
              <w:rPr>
                <w:b/>
                <w:sz w:val="18"/>
              </w:rPr>
              <w:t>Scopus</w:t>
            </w:r>
          </w:p>
        </w:tc>
        <w:tc>
          <w:tcPr>
            <w:tcW w:w="694" w:type="dxa"/>
            <w:shd w:val="clear" w:color="auto" w:fill="F7CAAC"/>
          </w:tcPr>
          <w:p w14:paraId="189AD8FF" w14:textId="77777777" w:rsidR="00DD361C" w:rsidRDefault="00DD361C" w:rsidP="00387122">
            <w:pPr>
              <w:jc w:val="both"/>
            </w:pPr>
            <w:r>
              <w:rPr>
                <w:b/>
                <w:sz w:val="18"/>
              </w:rPr>
              <w:t>ostatní</w:t>
            </w:r>
          </w:p>
        </w:tc>
      </w:tr>
      <w:tr w:rsidR="00DD361C" w14:paraId="40BCF9B6" w14:textId="77777777" w:rsidTr="00387122">
        <w:trPr>
          <w:cantSplit/>
          <w:trHeight w:val="70"/>
        </w:trPr>
        <w:tc>
          <w:tcPr>
            <w:tcW w:w="3347" w:type="dxa"/>
            <w:gridSpan w:val="2"/>
            <w:shd w:val="clear" w:color="auto" w:fill="F7CAAC"/>
          </w:tcPr>
          <w:p w14:paraId="56F01D5A" w14:textId="77777777" w:rsidR="00DD361C" w:rsidRDefault="00DD361C" w:rsidP="00387122">
            <w:pPr>
              <w:jc w:val="both"/>
            </w:pPr>
            <w:r>
              <w:rPr>
                <w:b/>
              </w:rPr>
              <w:t>Obor jmenovacího řízení</w:t>
            </w:r>
          </w:p>
        </w:tc>
        <w:tc>
          <w:tcPr>
            <w:tcW w:w="2245" w:type="dxa"/>
            <w:gridSpan w:val="2"/>
            <w:shd w:val="clear" w:color="auto" w:fill="F7CAAC"/>
          </w:tcPr>
          <w:p w14:paraId="54A2EAD9"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091868EB"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87DA9EF" w14:textId="77777777" w:rsidR="00DD361C" w:rsidRDefault="00DD361C" w:rsidP="00387122">
            <w:pPr>
              <w:jc w:val="both"/>
              <w:rPr>
                <w:b/>
              </w:rPr>
            </w:pPr>
            <w:r>
              <w:rPr>
                <w:b/>
              </w:rPr>
              <w:t>0</w:t>
            </w:r>
          </w:p>
        </w:tc>
        <w:tc>
          <w:tcPr>
            <w:tcW w:w="693" w:type="dxa"/>
            <w:vMerge w:val="restart"/>
          </w:tcPr>
          <w:p w14:paraId="57ECEFE4" w14:textId="77777777" w:rsidR="00DD361C" w:rsidRDefault="00DD361C" w:rsidP="00387122">
            <w:pPr>
              <w:jc w:val="both"/>
              <w:rPr>
                <w:b/>
              </w:rPr>
            </w:pPr>
            <w:r>
              <w:rPr>
                <w:b/>
              </w:rPr>
              <w:t>2</w:t>
            </w:r>
          </w:p>
        </w:tc>
        <w:tc>
          <w:tcPr>
            <w:tcW w:w="694" w:type="dxa"/>
            <w:vMerge w:val="restart"/>
          </w:tcPr>
          <w:p w14:paraId="37BBF544" w14:textId="77777777" w:rsidR="00DD361C" w:rsidRDefault="00DD361C" w:rsidP="00387122">
            <w:pPr>
              <w:jc w:val="both"/>
              <w:rPr>
                <w:b/>
              </w:rPr>
            </w:pPr>
            <w:r>
              <w:rPr>
                <w:b/>
              </w:rPr>
              <w:t>12</w:t>
            </w:r>
          </w:p>
        </w:tc>
      </w:tr>
      <w:tr w:rsidR="00DD361C" w14:paraId="3FEF412F" w14:textId="77777777" w:rsidTr="00387122">
        <w:trPr>
          <w:trHeight w:val="205"/>
        </w:trPr>
        <w:tc>
          <w:tcPr>
            <w:tcW w:w="3347" w:type="dxa"/>
            <w:gridSpan w:val="2"/>
          </w:tcPr>
          <w:p w14:paraId="2CC483F3" w14:textId="77777777" w:rsidR="00DD361C" w:rsidRDefault="00DD361C" w:rsidP="00387122">
            <w:pPr>
              <w:jc w:val="both"/>
            </w:pPr>
          </w:p>
        </w:tc>
        <w:tc>
          <w:tcPr>
            <w:tcW w:w="2245" w:type="dxa"/>
            <w:gridSpan w:val="2"/>
          </w:tcPr>
          <w:p w14:paraId="0A06CA09" w14:textId="77777777" w:rsidR="00DD361C" w:rsidRDefault="00DD361C" w:rsidP="00387122">
            <w:pPr>
              <w:jc w:val="both"/>
            </w:pPr>
          </w:p>
        </w:tc>
        <w:tc>
          <w:tcPr>
            <w:tcW w:w="2248" w:type="dxa"/>
            <w:gridSpan w:val="4"/>
            <w:tcBorders>
              <w:right w:val="single" w:sz="12" w:space="0" w:color="auto"/>
            </w:tcBorders>
          </w:tcPr>
          <w:p w14:paraId="41817D0F" w14:textId="77777777" w:rsidR="00DD361C" w:rsidRDefault="00DD361C" w:rsidP="00387122">
            <w:pPr>
              <w:jc w:val="both"/>
            </w:pPr>
          </w:p>
        </w:tc>
        <w:tc>
          <w:tcPr>
            <w:tcW w:w="632" w:type="dxa"/>
            <w:vMerge/>
            <w:tcBorders>
              <w:left w:val="single" w:sz="12" w:space="0" w:color="auto"/>
            </w:tcBorders>
            <w:vAlign w:val="center"/>
          </w:tcPr>
          <w:p w14:paraId="1FA76E5C" w14:textId="77777777" w:rsidR="00DD361C" w:rsidRDefault="00DD361C" w:rsidP="00387122">
            <w:pPr>
              <w:rPr>
                <w:b/>
              </w:rPr>
            </w:pPr>
          </w:p>
        </w:tc>
        <w:tc>
          <w:tcPr>
            <w:tcW w:w="693" w:type="dxa"/>
            <w:vMerge/>
            <w:vAlign w:val="center"/>
          </w:tcPr>
          <w:p w14:paraId="754184F4" w14:textId="77777777" w:rsidR="00DD361C" w:rsidRDefault="00DD361C" w:rsidP="00387122">
            <w:pPr>
              <w:rPr>
                <w:b/>
              </w:rPr>
            </w:pPr>
          </w:p>
        </w:tc>
        <w:tc>
          <w:tcPr>
            <w:tcW w:w="694" w:type="dxa"/>
            <w:vMerge/>
            <w:vAlign w:val="center"/>
          </w:tcPr>
          <w:p w14:paraId="6D96740E" w14:textId="77777777" w:rsidR="00DD361C" w:rsidRDefault="00DD361C" w:rsidP="00387122">
            <w:pPr>
              <w:rPr>
                <w:b/>
              </w:rPr>
            </w:pPr>
          </w:p>
        </w:tc>
      </w:tr>
      <w:tr w:rsidR="00DD361C" w14:paraId="3B71B029" w14:textId="77777777" w:rsidTr="00387122">
        <w:tc>
          <w:tcPr>
            <w:tcW w:w="9859" w:type="dxa"/>
            <w:gridSpan w:val="11"/>
            <w:shd w:val="clear" w:color="auto" w:fill="F7CAAC"/>
          </w:tcPr>
          <w:p w14:paraId="58A48AE7"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rsidRPr="00454FC5" w14:paraId="01E4DA1E" w14:textId="77777777" w:rsidTr="00387122">
        <w:trPr>
          <w:trHeight w:val="992"/>
        </w:trPr>
        <w:tc>
          <w:tcPr>
            <w:tcW w:w="9859" w:type="dxa"/>
            <w:gridSpan w:val="11"/>
          </w:tcPr>
          <w:p w14:paraId="137FF27C" w14:textId="77777777" w:rsidR="00DD361C" w:rsidRDefault="00DD361C" w:rsidP="00387122">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14:paraId="2E862D81" w14:textId="77777777" w:rsidR="00DD361C" w:rsidRPr="00BF5262" w:rsidRDefault="00DD361C" w:rsidP="00387122">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14:paraId="6C8C7904" w14:textId="77777777" w:rsidR="00DD361C" w:rsidRPr="00BA0440" w:rsidRDefault="00DD361C" w:rsidP="00387122">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14:paraId="640B6F69" w14:textId="77777777" w:rsidR="00DD361C" w:rsidRDefault="00DD361C" w:rsidP="00387122">
            <w:pPr>
              <w:jc w:val="both"/>
              <w:rPr>
                <w:rFonts w:ascii="Helvetica" w:hAnsi="Helvetica" w:cs="Helvetica"/>
                <w:color w:val="444444"/>
                <w:sz w:val="18"/>
                <w:szCs w:val="18"/>
                <w:shd w:val="clear" w:color="auto" w:fill="FFFFFF"/>
              </w:rPr>
            </w:pPr>
            <w:r w:rsidRPr="00E66B0B">
              <w:rPr>
                <w:i/>
              </w:rPr>
              <w:t>Přehled projektové činnosti:</w:t>
            </w:r>
          </w:p>
          <w:p w14:paraId="25BDEAC9" w14:textId="77777777" w:rsidR="00DD361C" w:rsidRPr="00454FC5" w:rsidRDefault="00DD361C" w:rsidP="00387122">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DD361C" w14:paraId="17C32D65" w14:textId="77777777" w:rsidTr="00387122">
        <w:trPr>
          <w:trHeight w:val="218"/>
        </w:trPr>
        <w:tc>
          <w:tcPr>
            <w:tcW w:w="9859" w:type="dxa"/>
            <w:gridSpan w:val="11"/>
            <w:shd w:val="clear" w:color="auto" w:fill="F7CAAC"/>
          </w:tcPr>
          <w:p w14:paraId="4390741C" w14:textId="77777777" w:rsidR="00DD361C" w:rsidRDefault="00DD361C" w:rsidP="00387122">
            <w:pPr>
              <w:rPr>
                <w:b/>
              </w:rPr>
            </w:pPr>
            <w:r>
              <w:rPr>
                <w:b/>
              </w:rPr>
              <w:t>Působení v zahraničí</w:t>
            </w:r>
          </w:p>
        </w:tc>
      </w:tr>
      <w:tr w:rsidR="00DD361C" w14:paraId="6996745A" w14:textId="77777777" w:rsidTr="00387122">
        <w:trPr>
          <w:trHeight w:val="56"/>
        </w:trPr>
        <w:tc>
          <w:tcPr>
            <w:tcW w:w="9859" w:type="dxa"/>
            <w:gridSpan w:val="11"/>
          </w:tcPr>
          <w:p w14:paraId="35B1304B" w14:textId="77777777" w:rsidR="00DD361C" w:rsidRDefault="00DD361C" w:rsidP="00387122">
            <w:pPr>
              <w:rPr>
                <w:b/>
              </w:rPr>
            </w:pPr>
          </w:p>
        </w:tc>
      </w:tr>
      <w:tr w:rsidR="00DD361C" w14:paraId="5C01D5C3" w14:textId="77777777" w:rsidTr="00387122">
        <w:trPr>
          <w:cantSplit/>
          <w:trHeight w:val="89"/>
        </w:trPr>
        <w:tc>
          <w:tcPr>
            <w:tcW w:w="2518" w:type="dxa"/>
            <w:shd w:val="clear" w:color="auto" w:fill="F7CAAC"/>
          </w:tcPr>
          <w:p w14:paraId="4BFA88FF" w14:textId="77777777" w:rsidR="00DD361C" w:rsidRDefault="00DD361C" w:rsidP="00387122">
            <w:pPr>
              <w:jc w:val="both"/>
              <w:rPr>
                <w:b/>
              </w:rPr>
            </w:pPr>
            <w:r>
              <w:rPr>
                <w:b/>
              </w:rPr>
              <w:t xml:space="preserve">Podpis </w:t>
            </w:r>
          </w:p>
        </w:tc>
        <w:tc>
          <w:tcPr>
            <w:tcW w:w="4536" w:type="dxa"/>
            <w:gridSpan w:val="5"/>
          </w:tcPr>
          <w:p w14:paraId="6566727B" w14:textId="77777777" w:rsidR="00DD361C" w:rsidRDefault="00DD361C" w:rsidP="00387122">
            <w:pPr>
              <w:jc w:val="both"/>
            </w:pPr>
          </w:p>
        </w:tc>
        <w:tc>
          <w:tcPr>
            <w:tcW w:w="786" w:type="dxa"/>
            <w:gridSpan w:val="2"/>
            <w:shd w:val="clear" w:color="auto" w:fill="F7CAAC"/>
          </w:tcPr>
          <w:p w14:paraId="2642BC57" w14:textId="77777777" w:rsidR="00DD361C" w:rsidRDefault="00DD361C" w:rsidP="00387122">
            <w:pPr>
              <w:jc w:val="both"/>
            </w:pPr>
            <w:r>
              <w:rPr>
                <w:b/>
              </w:rPr>
              <w:t>datum</w:t>
            </w:r>
          </w:p>
        </w:tc>
        <w:tc>
          <w:tcPr>
            <w:tcW w:w="2019" w:type="dxa"/>
            <w:gridSpan w:val="3"/>
          </w:tcPr>
          <w:p w14:paraId="69401F68" w14:textId="77777777" w:rsidR="00DD361C" w:rsidRDefault="00DD361C" w:rsidP="00387122">
            <w:pPr>
              <w:jc w:val="both"/>
            </w:pPr>
          </w:p>
        </w:tc>
      </w:tr>
    </w:tbl>
    <w:p w14:paraId="4D7272C7"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D361C" w14:paraId="2D9DDFCE" w14:textId="77777777" w:rsidTr="00387122">
        <w:tc>
          <w:tcPr>
            <w:tcW w:w="9859" w:type="dxa"/>
            <w:gridSpan w:val="11"/>
            <w:tcBorders>
              <w:bottom w:val="double" w:sz="4" w:space="0" w:color="auto"/>
            </w:tcBorders>
            <w:shd w:val="clear" w:color="auto" w:fill="BDD6EE"/>
          </w:tcPr>
          <w:p w14:paraId="3AAA2D6F" w14:textId="77777777" w:rsidR="00DD361C" w:rsidRDefault="00DD361C" w:rsidP="00387122">
            <w:pPr>
              <w:jc w:val="both"/>
              <w:rPr>
                <w:b/>
                <w:sz w:val="28"/>
              </w:rPr>
            </w:pPr>
            <w:r>
              <w:rPr>
                <w:b/>
                <w:sz w:val="28"/>
              </w:rPr>
              <w:lastRenderedPageBreak/>
              <w:t>C-I – Personální zabezpečení</w:t>
            </w:r>
          </w:p>
        </w:tc>
      </w:tr>
      <w:tr w:rsidR="00DD361C" w14:paraId="06BDB238" w14:textId="77777777" w:rsidTr="00387122">
        <w:tc>
          <w:tcPr>
            <w:tcW w:w="2518" w:type="dxa"/>
            <w:tcBorders>
              <w:top w:val="double" w:sz="4" w:space="0" w:color="auto"/>
            </w:tcBorders>
            <w:shd w:val="clear" w:color="auto" w:fill="F7CAAC"/>
          </w:tcPr>
          <w:p w14:paraId="1C9FAB91" w14:textId="77777777" w:rsidR="00DD361C" w:rsidRDefault="00DD361C" w:rsidP="00387122">
            <w:pPr>
              <w:jc w:val="both"/>
              <w:rPr>
                <w:b/>
              </w:rPr>
            </w:pPr>
            <w:r>
              <w:rPr>
                <w:b/>
              </w:rPr>
              <w:t>Vysoká škola</w:t>
            </w:r>
          </w:p>
        </w:tc>
        <w:tc>
          <w:tcPr>
            <w:tcW w:w="7341" w:type="dxa"/>
            <w:gridSpan w:val="10"/>
          </w:tcPr>
          <w:p w14:paraId="3485A953" w14:textId="77777777" w:rsidR="00DD361C" w:rsidRDefault="00DD361C" w:rsidP="00387122">
            <w:pPr>
              <w:jc w:val="both"/>
            </w:pPr>
            <w:r>
              <w:t>Univerzita Tomáše Bati ve Zlíně</w:t>
            </w:r>
          </w:p>
        </w:tc>
      </w:tr>
      <w:tr w:rsidR="00DD361C" w14:paraId="59C38F47" w14:textId="77777777" w:rsidTr="00387122">
        <w:tc>
          <w:tcPr>
            <w:tcW w:w="2518" w:type="dxa"/>
            <w:shd w:val="clear" w:color="auto" w:fill="F7CAAC"/>
          </w:tcPr>
          <w:p w14:paraId="366AB263" w14:textId="77777777" w:rsidR="00DD361C" w:rsidRDefault="00DD361C" w:rsidP="00387122">
            <w:pPr>
              <w:jc w:val="both"/>
              <w:rPr>
                <w:b/>
              </w:rPr>
            </w:pPr>
            <w:r>
              <w:rPr>
                <w:b/>
              </w:rPr>
              <w:t>Součást vysoké školy</w:t>
            </w:r>
          </w:p>
        </w:tc>
        <w:tc>
          <w:tcPr>
            <w:tcW w:w="7341" w:type="dxa"/>
            <w:gridSpan w:val="10"/>
          </w:tcPr>
          <w:p w14:paraId="364A419A" w14:textId="77777777" w:rsidR="00DD361C" w:rsidRDefault="00DD361C" w:rsidP="00387122">
            <w:pPr>
              <w:jc w:val="both"/>
            </w:pPr>
            <w:r>
              <w:t>Fakulta managementu a ekonomiky</w:t>
            </w:r>
          </w:p>
        </w:tc>
      </w:tr>
      <w:tr w:rsidR="00DD361C" w14:paraId="70F9C5B0" w14:textId="77777777" w:rsidTr="00387122">
        <w:tc>
          <w:tcPr>
            <w:tcW w:w="2518" w:type="dxa"/>
            <w:shd w:val="clear" w:color="auto" w:fill="F7CAAC"/>
          </w:tcPr>
          <w:p w14:paraId="3E5C8AEF" w14:textId="77777777" w:rsidR="00DD361C" w:rsidRDefault="00DD361C" w:rsidP="00387122">
            <w:pPr>
              <w:jc w:val="both"/>
              <w:rPr>
                <w:b/>
              </w:rPr>
            </w:pPr>
            <w:r>
              <w:rPr>
                <w:b/>
              </w:rPr>
              <w:t>Název studijního programu</w:t>
            </w:r>
          </w:p>
        </w:tc>
        <w:tc>
          <w:tcPr>
            <w:tcW w:w="7341" w:type="dxa"/>
            <w:gridSpan w:val="10"/>
          </w:tcPr>
          <w:p w14:paraId="7F4ABB20" w14:textId="77777777" w:rsidR="00DD361C" w:rsidRDefault="005B2B09" w:rsidP="00387122">
            <w:pPr>
              <w:jc w:val="both"/>
            </w:pPr>
            <w:r w:rsidRPr="005B2B09">
              <w:t>Economics and Management</w:t>
            </w:r>
          </w:p>
        </w:tc>
      </w:tr>
      <w:tr w:rsidR="00DD361C" w14:paraId="2F11D0FC" w14:textId="77777777" w:rsidTr="00387122">
        <w:tc>
          <w:tcPr>
            <w:tcW w:w="2518" w:type="dxa"/>
            <w:shd w:val="clear" w:color="auto" w:fill="F7CAAC"/>
          </w:tcPr>
          <w:p w14:paraId="3921F5F0" w14:textId="77777777" w:rsidR="00DD361C" w:rsidRDefault="00DD361C" w:rsidP="00387122">
            <w:pPr>
              <w:jc w:val="both"/>
              <w:rPr>
                <w:b/>
              </w:rPr>
            </w:pPr>
            <w:r>
              <w:rPr>
                <w:b/>
              </w:rPr>
              <w:t>Jméno a příjmení</w:t>
            </w:r>
          </w:p>
        </w:tc>
        <w:tc>
          <w:tcPr>
            <w:tcW w:w="4536" w:type="dxa"/>
            <w:gridSpan w:val="5"/>
          </w:tcPr>
          <w:p w14:paraId="66E4BB8C" w14:textId="77777777" w:rsidR="00DD361C" w:rsidRDefault="00DD361C" w:rsidP="00387122">
            <w:pPr>
              <w:jc w:val="both"/>
            </w:pPr>
            <w:r>
              <w:t>Ondřej FABIÁN</w:t>
            </w:r>
          </w:p>
        </w:tc>
        <w:tc>
          <w:tcPr>
            <w:tcW w:w="709" w:type="dxa"/>
            <w:shd w:val="clear" w:color="auto" w:fill="F7CAAC"/>
          </w:tcPr>
          <w:p w14:paraId="6FFBCF03" w14:textId="77777777" w:rsidR="00DD361C" w:rsidRDefault="00DD361C" w:rsidP="00387122">
            <w:pPr>
              <w:jc w:val="both"/>
              <w:rPr>
                <w:b/>
              </w:rPr>
            </w:pPr>
            <w:r>
              <w:rPr>
                <w:b/>
              </w:rPr>
              <w:t>Tituly</w:t>
            </w:r>
          </w:p>
        </w:tc>
        <w:tc>
          <w:tcPr>
            <w:tcW w:w="2096" w:type="dxa"/>
            <w:gridSpan w:val="4"/>
          </w:tcPr>
          <w:p w14:paraId="2A41882C" w14:textId="77777777" w:rsidR="00DD361C" w:rsidRDefault="00DD361C" w:rsidP="00387122">
            <w:pPr>
              <w:jc w:val="both"/>
            </w:pPr>
            <w:r>
              <w:t>PhDr.</w:t>
            </w:r>
          </w:p>
        </w:tc>
      </w:tr>
      <w:tr w:rsidR="00DD361C" w14:paraId="712BB89A" w14:textId="77777777" w:rsidTr="00387122">
        <w:tc>
          <w:tcPr>
            <w:tcW w:w="2518" w:type="dxa"/>
            <w:shd w:val="clear" w:color="auto" w:fill="F7CAAC"/>
          </w:tcPr>
          <w:p w14:paraId="598B1495" w14:textId="77777777" w:rsidR="00DD361C" w:rsidRDefault="00DD361C" w:rsidP="00387122">
            <w:pPr>
              <w:jc w:val="both"/>
              <w:rPr>
                <w:b/>
              </w:rPr>
            </w:pPr>
            <w:r>
              <w:rPr>
                <w:b/>
              </w:rPr>
              <w:t>Rok narození</w:t>
            </w:r>
          </w:p>
        </w:tc>
        <w:tc>
          <w:tcPr>
            <w:tcW w:w="829" w:type="dxa"/>
          </w:tcPr>
          <w:p w14:paraId="47A18B72" w14:textId="77777777" w:rsidR="00DD361C" w:rsidRDefault="00DD361C" w:rsidP="00387122">
            <w:pPr>
              <w:jc w:val="both"/>
            </w:pPr>
            <w:r>
              <w:t>1979</w:t>
            </w:r>
          </w:p>
        </w:tc>
        <w:tc>
          <w:tcPr>
            <w:tcW w:w="1721" w:type="dxa"/>
            <w:shd w:val="clear" w:color="auto" w:fill="F7CAAC"/>
          </w:tcPr>
          <w:p w14:paraId="1B6F5CCC" w14:textId="77777777" w:rsidR="00DD361C" w:rsidRDefault="00DD361C" w:rsidP="00387122">
            <w:pPr>
              <w:jc w:val="both"/>
              <w:rPr>
                <w:b/>
              </w:rPr>
            </w:pPr>
            <w:r>
              <w:rPr>
                <w:b/>
              </w:rPr>
              <w:t>typ vztahu k VŠ</w:t>
            </w:r>
          </w:p>
        </w:tc>
        <w:tc>
          <w:tcPr>
            <w:tcW w:w="992" w:type="dxa"/>
            <w:gridSpan w:val="2"/>
          </w:tcPr>
          <w:p w14:paraId="1A47C36C" w14:textId="77777777" w:rsidR="00DD361C" w:rsidRDefault="00DD361C" w:rsidP="00387122">
            <w:pPr>
              <w:jc w:val="both"/>
            </w:pPr>
            <w:r>
              <w:t>pp</w:t>
            </w:r>
          </w:p>
        </w:tc>
        <w:tc>
          <w:tcPr>
            <w:tcW w:w="994" w:type="dxa"/>
            <w:shd w:val="clear" w:color="auto" w:fill="F7CAAC"/>
          </w:tcPr>
          <w:p w14:paraId="4E20BA62" w14:textId="77777777" w:rsidR="00DD361C" w:rsidRDefault="00DD361C" w:rsidP="00387122">
            <w:pPr>
              <w:jc w:val="both"/>
              <w:rPr>
                <w:b/>
              </w:rPr>
            </w:pPr>
            <w:r>
              <w:rPr>
                <w:b/>
              </w:rPr>
              <w:t>rozsah</w:t>
            </w:r>
          </w:p>
        </w:tc>
        <w:tc>
          <w:tcPr>
            <w:tcW w:w="709" w:type="dxa"/>
          </w:tcPr>
          <w:p w14:paraId="589B2BA0" w14:textId="77777777" w:rsidR="00DD361C" w:rsidRDefault="00DD361C" w:rsidP="00387122">
            <w:pPr>
              <w:jc w:val="both"/>
            </w:pPr>
            <w:r>
              <w:t>40</w:t>
            </w:r>
          </w:p>
        </w:tc>
        <w:tc>
          <w:tcPr>
            <w:tcW w:w="709" w:type="dxa"/>
            <w:gridSpan w:val="2"/>
            <w:shd w:val="clear" w:color="auto" w:fill="F7CAAC"/>
          </w:tcPr>
          <w:p w14:paraId="53E573CA" w14:textId="77777777" w:rsidR="00DD361C" w:rsidRPr="000C6467" w:rsidRDefault="00DD361C" w:rsidP="00387122">
            <w:pPr>
              <w:jc w:val="both"/>
              <w:rPr>
                <w:b/>
                <w:sz w:val="18"/>
              </w:rPr>
            </w:pPr>
            <w:r w:rsidRPr="000C6467">
              <w:rPr>
                <w:b/>
                <w:sz w:val="18"/>
              </w:rPr>
              <w:t>do kdy</w:t>
            </w:r>
          </w:p>
        </w:tc>
        <w:tc>
          <w:tcPr>
            <w:tcW w:w="1387" w:type="dxa"/>
            <w:gridSpan w:val="2"/>
          </w:tcPr>
          <w:p w14:paraId="2497DDFB" w14:textId="77777777" w:rsidR="00DD361C" w:rsidRDefault="00DD361C" w:rsidP="00387122">
            <w:pPr>
              <w:jc w:val="both"/>
            </w:pPr>
            <w:r>
              <w:t>N</w:t>
            </w:r>
          </w:p>
        </w:tc>
      </w:tr>
      <w:tr w:rsidR="00DD361C" w14:paraId="5ED8679A" w14:textId="77777777" w:rsidTr="00387122">
        <w:tc>
          <w:tcPr>
            <w:tcW w:w="5068" w:type="dxa"/>
            <w:gridSpan w:val="3"/>
            <w:shd w:val="clear" w:color="auto" w:fill="F7CAAC"/>
          </w:tcPr>
          <w:p w14:paraId="3555E4A8" w14:textId="77777777" w:rsidR="00DD361C" w:rsidRDefault="00DD361C" w:rsidP="00387122">
            <w:pPr>
              <w:jc w:val="both"/>
              <w:rPr>
                <w:b/>
              </w:rPr>
            </w:pPr>
            <w:r>
              <w:rPr>
                <w:b/>
              </w:rPr>
              <w:t>Typ vztahu na součásti VŠ, která uskutečňuje st. program</w:t>
            </w:r>
          </w:p>
        </w:tc>
        <w:tc>
          <w:tcPr>
            <w:tcW w:w="992" w:type="dxa"/>
            <w:gridSpan w:val="2"/>
          </w:tcPr>
          <w:p w14:paraId="3B31CC7C" w14:textId="77777777" w:rsidR="00DD361C" w:rsidRDefault="00DD361C" w:rsidP="00387122">
            <w:pPr>
              <w:jc w:val="both"/>
            </w:pPr>
          </w:p>
        </w:tc>
        <w:tc>
          <w:tcPr>
            <w:tcW w:w="994" w:type="dxa"/>
            <w:shd w:val="clear" w:color="auto" w:fill="F7CAAC"/>
          </w:tcPr>
          <w:p w14:paraId="007E8785" w14:textId="77777777" w:rsidR="00DD361C" w:rsidRDefault="00DD361C" w:rsidP="00387122">
            <w:pPr>
              <w:jc w:val="both"/>
              <w:rPr>
                <w:b/>
              </w:rPr>
            </w:pPr>
            <w:r>
              <w:rPr>
                <w:b/>
              </w:rPr>
              <w:t>rozsah</w:t>
            </w:r>
          </w:p>
        </w:tc>
        <w:tc>
          <w:tcPr>
            <w:tcW w:w="709" w:type="dxa"/>
          </w:tcPr>
          <w:p w14:paraId="11219DF6" w14:textId="77777777" w:rsidR="00DD361C" w:rsidRDefault="00DD361C" w:rsidP="00387122">
            <w:pPr>
              <w:jc w:val="both"/>
            </w:pPr>
          </w:p>
        </w:tc>
        <w:tc>
          <w:tcPr>
            <w:tcW w:w="709" w:type="dxa"/>
            <w:gridSpan w:val="2"/>
            <w:shd w:val="clear" w:color="auto" w:fill="F7CAAC"/>
          </w:tcPr>
          <w:p w14:paraId="51B59306" w14:textId="77777777" w:rsidR="00DD361C" w:rsidRPr="000C6467" w:rsidRDefault="00DD361C" w:rsidP="00387122">
            <w:pPr>
              <w:jc w:val="both"/>
              <w:rPr>
                <w:b/>
                <w:sz w:val="18"/>
              </w:rPr>
            </w:pPr>
            <w:r w:rsidRPr="000C6467">
              <w:rPr>
                <w:b/>
                <w:sz w:val="18"/>
              </w:rPr>
              <w:t>do kdy</w:t>
            </w:r>
          </w:p>
        </w:tc>
        <w:tc>
          <w:tcPr>
            <w:tcW w:w="1387" w:type="dxa"/>
            <w:gridSpan w:val="2"/>
          </w:tcPr>
          <w:p w14:paraId="3DD63C69" w14:textId="77777777" w:rsidR="00DD361C" w:rsidRDefault="00DD361C" w:rsidP="00387122">
            <w:pPr>
              <w:jc w:val="both"/>
            </w:pPr>
          </w:p>
        </w:tc>
      </w:tr>
      <w:tr w:rsidR="00DD361C" w14:paraId="6D07CA1B" w14:textId="77777777" w:rsidTr="00387122">
        <w:tc>
          <w:tcPr>
            <w:tcW w:w="6060" w:type="dxa"/>
            <w:gridSpan w:val="5"/>
            <w:shd w:val="clear" w:color="auto" w:fill="F7CAAC"/>
          </w:tcPr>
          <w:p w14:paraId="2F0B6885" w14:textId="77777777" w:rsidR="00DD361C" w:rsidRDefault="00DD361C" w:rsidP="00387122">
            <w:pPr>
              <w:jc w:val="both"/>
            </w:pPr>
            <w:r>
              <w:rPr>
                <w:b/>
              </w:rPr>
              <w:t>Další současná působení jako akademický pracovník na jiných VŠ</w:t>
            </w:r>
          </w:p>
        </w:tc>
        <w:tc>
          <w:tcPr>
            <w:tcW w:w="1703" w:type="dxa"/>
            <w:gridSpan w:val="2"/>
            <w:shd w:val="clear" w:color="auto" w:fill="F7CAAC"/>
          </w:tcPr>
          <w:p w14:paraId="63B58D88" w14:textId="77777777" w:rsidR="00DD361C" w:rsidRDefault="00DD361C" w:rsidP="00387122">
            <w:pPr>
              <w:jc w:val="both"/>
              <w:rPr>
                <w:b/>
              </w:rPr>
            </w:pPr>
            <w:r>
              <w:rPr>
                <w:b/>
              </w:rPr>
              <w:t>typ prac. vztahu</w:t>
            </w:r>
          </w:p>
        </w:tc>
        <w:tc>
          <w:tcPr>
            <w:tcW w:w="2096" w:type="dxa"/>
            <w:gridSpan w:val="4"/>
            <w:shd w:val="clear" w:color="auto" w:fill="F7CAAC"/>
          </w:tcPr>
          <w:p w14:paraId="470384BB" w14:textId="77777777" w:rsidR="00DD361C" w:rsidRDefault="00DD361C" w:rsidP="00387122">
            <w:pPr>
              <w:jc w:val="both"/>
              <w:rPr>
                <w:b/>
              </w:rPr>
            </w:pPr>
            <w:r>
              <w:rPr>
                <w:b/>
              </w:rPr>
              <w:t>rozsah</w:t>
            </w:r>
          </w:p>
        </w:tc>
      </w:tr>
      <w:tr w:rsidR="00DD361C" w14:paraId="4CE6C0A3" w14:textId="77777777" w:rsidTr="00387122">
        <w:tc>
          <w:tcPr>
            <w:tcW w:w="6060" w:type="dxa"/>
            <w:gridSpan w:val="5"/>
          </w:tcPr>
          <w:p w14:paraId="5EE15548" w14:textId="77777777" w:rsidR="00DD361C" w:rsidRDefault="00DD361C" w:rsidP="00387122">
            <w:pPr>
              <w:jc w:val="both"/>
            </w:pPr>
          </w:p>
        </w:tc>
        <w:tc>
          <w:tcPr>
            <w:tcW w:w="1703" w:type="dxa"/>
            <w:gridSpan w:val="2"/>
          </w:tcPr>
          <w:p w14:paraId="0591A585" w14:textId="77777777" w:rsidR="00DD361C" w:rsidRDefault="00DD361C" w:rsidP="00387122">
            <w:pPr>
              <w:jc w:val="both"/>
            </w:pPr>
          </w:p>
        </w:tc>
        <w:tc>
          <w:tcPr>
            <w:tcW w:w="2096" w:type="dxa"/>
            <w:gridSpan w:val="4"/>
          </w:tcPr>
          <w:p w14:paraId="3F87842E" w14:textId="77777777" w:rsidR="00DD361C" w:rsidRDefault="00DD361C" w:rsidP="00387122">
            <w:pPr>
              <w:jc w:val="both"/>
            </w:pPr>
          </w:p>
        </w:tc>
      </w:tr>
      <w:tr w:rsidR="00DD361C" w14:paraId="68C0F82E" w14:textId="77777777" w:rsidTr="00387122">
        <w:tc>
          <w:tcPr>
            <w:tcW w:w="6060" w:type="dxa"/>
            <w:gridSpan w:val="5"/>
          </w:tcPr>
          <w:p w14:paraId="4B790495" w14:textId="77777777" w:rsidR="00DD361C" w:rsidRDefault="00DD361C" w:rsidP="00387122">
            <w:pPr>
              <w:jc w:val="both"/>
            </w:pPr>
          </w:p>
        </w:tc>
        <w:tc>
          <w:tcPr>
            <w:tcW w:w="1703" w:type="dxa"/>
            <w:gridSpan w:val="2"/>
          </w:tcPr>
          <w:p w14:paraId="7CB19A06" w14:textId="77777777" w:rsidR="00DD361C" w:rsidRDefault="00DD361C" w:rsidP="00387122">
            <w:pPr>
              <w:jc w:val="both"/>
            </w:pPr>
          </w:p>
        </w:tc>
        <w:tc>
          <w:tcPr>
            <w:tcW w:w="2096" w:type="dxa"/>
            <w:gridSpan w:val="4"/>
          </w:tcPr>
          <w:p w14:paraId="446EC679" w14:textId="77777777" w:rsidR="00DD361C" w:rsidRDefault="00DD361C" w:rsidP="00387122">
            <w:pPr>
              <w:jc w:val="both"/>
            </w:pPr>
          </w:p>
        </w:tc>
      </w:tr>
      <w:tr w:rsidR="00DD361C" w14:paraId="7C05C917" w14:textId="77777777" w:rsidTr="00387122">
        <w:tc>
          <w:tcPr>
            <w:tcW w:w="6060" w:type="dxa"/>
            <w:gridSpan w:val="5"/>
          </w:tcPr>
          <w:p w14:paraId="4DFDEFF3" w14:textId="77777777" w:rsidR="00DD361C" w:rsidRDefault="00DD361C" w:rsidP="00387122">
            <w:pPr>
              <w:jc w:val="both"/>
            </w:pPr>
          </w:p>
        </w:tc>
        <w:tc>
          <w:tcPr>
            <w:tcW w:w="1703" w:type="dxa"/>
            <w:gridSpan w:val="2"/>
          </w:tcPr>
          <w:p w14:paraId="21EB250E" w14:textId="77777777" w:rsidR="00DD361C" w:rsidRDefault="00DD361C" w:rsidP="00387122">
            <w:pPr>
              <w:jc w:val="both"/>
            </w:pPr>
          </w:p>
        </w:tc>
        <w:tc>
          <w:tcPr>
            <w:tcW w:w="2096" w:type="dxa"/>
            <w:gridSpan w:val="4"/>
          </w:tcPr>
          <w:p w14:paraId="54F95384" w14:textId="77777777" w:rsidR="00DD361C" w:rsidRDefault="00DD361C" w:rsidP="00387122">
            <w:pPr>
              <w:jc w:val="both"/>
            </w:pPr>
          </w:p>
        </w:tc>
      </w:tr>
      <w:tr w:rsidR="00DD361C" w14:paraId="32C71AD6" w14:textId="77777777" w:rsidTr="00387122">
        <w:tc>
          <w:tcPr>
            <w:tcW w:w="6060" w:type="dxa"/>
            <w:gridSpan w:val="5"/>
          </w:tcPr>
          <w:p w14:paraId="050064E8" w14:textId="77777777" w:rsidR="00DD361C" w:rsidRDefault="00DD361C" w:rsidP="00387122">
            <w:pPr>
              <w:jc w:val="both"/>
            </w:pPr>
          </w:p>
        </w:tc>
        <w:tc>
          <w:tcPr>
            <w:tcW w:w="1703" w:type="dxa"/>
            <w:gridSpan w:val="2"/>
          </w:tcPr>
          <w:p w14:paraId="7B2BBAF8" w14:textId="77777777" w:rsidR="00DD361C" w:rsidRDefault="00DD361C" w:rsidP="00387122">
            <w:pPr>
              <w:jc w:val="both"/>
            </w:pPr>
          </w:p>
        </w:tc>
        <w:tc>
          <w:tcPr>
            <w:tcW w:w="2096" w:type="dxa"/>
            <w:gridSpan w:val="4"/>
          </w:tcPr>
          <w:p w14:paraId="57B0C01E" w14:textId="77777777" w:rsidR="00DD361C" w:rsidRDefault="00DD361C" w:rsidP="00387122">
            <w:pPr>
              <w:jc w:val="both"/>
            </w:pPr>
          </w:p>
        </w:tc>
      </w:tr>
      <w:tr w:rsidR="00DD361C" w14:paraId="67211734" w14:textId="77777777" w:rsidTr="00387122">
        <w:tc>
          <w:tcPr>
            <w:tcW w:w="9859" w:type="dxa"/>
            <w:gridSpan w:val="11"/>
            <w:shd w:val="clear" w:color="auto" w:fill="F7CAAC"/>
          </w:tcPr>
          <w:p w14:paraId="1B5D58B7" w14:textId="77777777" w:rsidR="00DD361C" w:rsidRDefault="00DD361C" w:rsidP="00387122">
            <w:pPr>
              <w:jc w:val="both"/>
            </w:pPr>
            <w:r>
              <w:rPr>
                <w:b/>
              </w:rPr>
              <w:t>Předměty příslušného studijního programu a způsob zapojení do jejich výuky, příp. další zapojení do uskutečňování studijního programu</w:t>
            </w:r>
          </w:p>
        </w:tc>
      </w:tr>
      <w:tr w:rsidR="00DD361C" w14:paraId="178B1A55" w14:textId="77777777" w:rsidTr="00387122">
        <w:trPr>
          <w:trHeight w:val="466"/>
        </w:trPr>
        <w:tc>
          <w:tcPr>
            <w:tcW w:w="9859" w:type="dxa"/>
            <w:gridSpan w:val="11"/>
            <w:tcBorders>
              <w:top w:val="nil"/>
            </w:tcBorders>
          </w:tcPr>
          <w:p w14:paraId="7B8424F7" w14:textId="77777777" w:rsidR="00DD361C" w:rsidRDefault="00897550" w:rsidP="00387122">
            <w:pPr>
              <w:jc w:val="both"/>
            </w:pPr>
            <w:r>
              <w:rPr>
                <w:bCs/>
                <w:szCs w:val="24"/>
              </w:rPr>
              <w:t>Research Methodology</w:t>
            </w:r>
            <w:r>
              <w:t xml:space="preserve"> </w:t>
            </w:r>
            <w:r w:rsidR="00DD361C">
              <w:t>– přednášející (10%)</w:t>
            </w:r>
          </w:p>
        </w:tc>
      </w:tr>
      <w:tr w:rsidR="00DD361C" w14:paraId="51D6E6E6" w14:textId="77777777" w:rsidTr="00387122">
        <w:tc>
          <w:tcPr>
            <w:tcW w:w="9859" w:type="dxa"/>
            <w:gridSpan w:val="11"/>
            <w:shd w:val="clear" w:color="auto" w:fill="F7CAAC"/>
          </w:tcPr>
          <w:p w14:paraId="4E7DF96F" w14:textId="77777777" w:rsidR="00DD361C" w:rsidRDefault="00DD361C" w:rsidP="00387122">
            <w:pPr>
              <w:jc w:val="both"/>
            </w:pPr>
            <w:r>
              <w:rPr>
                <w:b/>
              </w:rPr>
              <w:t xml:space="preserve">Údaje o vzdělání na VŠ </w:t>
            </w:r>
          </w:p>
        </w:tc>
      </w:tr>
      <w:tr w:rsidR="00DD361C" w14:paraId="558FD5A4" w14:textId="77777777" w:rsidTr="00387122">
        <w:trPr>
          <w:trHeight w:val="589"/>
        </w:trPr>
        <w:tc>
          <w:tcPr>
            <w:tcW w:w="9859" w:type="dxa"/>
            <w:gridSpan w:val="11"/>
          </w:tcPr>
          <w:p w14:paraId="3C64DBA6" w14:textId="77777777" w:rsidR="00DD361C" w:rsidRDefault="00DD361C" w:rsidP="00387122">
            <w:pPr>
              <w:jc w:val="both"/>
            </w:pPr>
            <w:r>
              <w:rPr>
                <w:b/>
              </w:rPr>
              <w:t xml:space="preserve">1999-2004: </w:t>
            </w:r>
            <w:r>
              <w:t>Univerzita Karlova v Praze, Filozofická fakulta, obor Informační studia a knihovnictví (</w:t>
            </w:r>
            <w:r w:rsidRPr="00761C42">
              <w:rPr>
                <w:b/>
              </w:rPr>
              <w:t>Mgr.</w:t>
            </w:r>
            <w:r>
              <w:t>)</w:t>
            </w:r>
          </w:p>
          <w:p w14:paraId="044B3DD5" w14:textId="77777777" w:rsidR="00DD361C" w:rsidRPr="00E46199" w:rsidRDefault="00DD361C" w:rsidP="00387122">
            <w:pPr>
              <w:jc w:val="both"/>
              <w:rPr>
                <w:b/>
              </w:rPr>
            </w:pPr>
            <w:r>
              <w:rPr>
                <w:b/>
              </w:rPr>
              <w:t xml:space="preserve">2006:           </w:t>
            </w:r>
            <w:r>
              <w:t>Univerzita Karlova v Praze, Filozofická fakulta, obor Informační studia a knihovnictví (</w:t>
            </w:r>
            <w:r w:rsidRPr="00761C42">
              <w:rPr>
                <w:b/>
              </w:rPr>
              <w:t>PhDr.</w:t>
            </w:r>
            <w:r>
              <w:t>)</w:t>
            </w:r>
          </w:p>
        </w:tc>
      </w:tr>
      <w:tr w:rsidR="00DD361C" w14:paraId="504642B4" w14:textId="77777777" w:rsidTr="00387122">
        <w:tc>
          <w:tcPr>
            <w:tcW w:w="9859" w:type="dxa"/>
            <w:gridSpan w:val="11"/>
            <w:shd w:val="clear" w:color="auto" w:fill="F7CAAC"/>
          </w:tcPr>
          <w:p w14:paraId="0A03D670" w14:textId="77777777" w:rsidR="00DD361C" w:rsidRDefault="00DD361C" w:rsidP="00387122">
            <w:pPr>
              <w:jc w:val="both"/>
              <w:rPr>
                <w:b/>
              </w:rPr>
            </w:pPr>
            <w:r>
              <w:rPr>
                <w:b/>
              </w:rPr>
              <w:t>Údaje o odborném působení od absolvování VŠ</w:t>
            </w:r>
          </w:p>
        </w:tc>
      </w:tr>
      <w:tr w:rsidR="00DD361C" w14:paraId="089A6164" w14:textId="77777777" w:rsidTr="00387122">
        <w:trPr>
          <w:trHeight w:val="616"/>
        </w:trPr>
        <w:tc>
          <w:tcPr>
            <w:tcW w:w="9859" w:type="dxa"/>
            <w:gridSpan w:val="11"/>
          </w:tcPr>
          <w:p w14:paraId="3279E030" w14:textId="77777777" w:rsidR="00DD361C" w:rsidRPr="00E46199" w:rsidRDefault="00DD361C" w:rsidP="00387122">
            <w:pPr>
              <w:jc w:val="both"/>
            </w:pPr>
            <w:r>
              <w:rPr>
                <w:b/>
              </w:rPr>
              <w:t xml:space="preserve">2004-dosud: </w:t>
            </w:r>
            <w:r>
              <w:t>Univerzita Tomáše Bati ve Zlíně (od roku 2009 Ředitel Knihovny UTB), výuka odborných informačních předmětů na všech fakultách UTB</w:t>
            </w:r>
          </w:p>
        </w:tc>
      </w:tr>
      <w:tr w:rsidR="00DD361C" w14:paraId="28F0990E" w14:textId="77777777" w:rsidTr="00387122">
        <w:trPr>
          <w:trHeight w:val="250"/>
        </w:trPr>
        <w:tc>
          <w:tcPr>
            <w:tcW w:w="9859" w:type="dxa"/>
            <w:gridSpan w:val="11"/>
            <w:shd w:val="clear" w:color="auto" w:fill="F7CAAC"/>
          </w:tcPr>
          <w:p w14:paraId="2596E58A" w14:textId="77777777" w:rsidR="00DD361C" w:rsidRDefault="00DD361C" w:rsidP="00387122">
            <w:pPr>
              <w:jc w:val="both"/>
            </w:pPr>
            <w:r>
              <w:rPr>
                <w:b/>
              </w:rPr>
              <w:t>Zkušenosti s vedením kvalifikačních a rigorózních prací</w:t>
            </w:r>
          </w:p>
        </w:tc>
      </w:tr>
      <w:tr w:rsidR="00DD361C" w14:paraId="57A0EA15" w14:textId="77777777" w:rsidTr="00387122">
        <w:trPr>
          <w:trHeight w:val="288"/>
        </w:trPr>
        <w:tc>
          <w:tcPr>
            <w:tcW w:w="9859" w:type="dxa"/>
            <w:gridSpan w:val="11"/>
          </w:tcPr>
          <w:p w14:paraId="312C7139" w14:textId="77777777" w:rsidR="00DD361C" w:rsidRDefault="00DD361C" w:rsidP="00387122">
            <w:pPr>
              <w:jc w:val="both"/>
            </w:pPr>
            <w:r>
              <w:t xml:space="preserve">Počet vedených bakalářských prací – 4 </w:t>
            </w:r>
          </w:p>
          <w:p w14:paraId="110067F5" w14:textId="77777777" w:rsidR="00DD361C" w:rsidRDefault="00DD361C" w:rsidP="00387122">
            <w:pPr>
              <w:jc w:val="both"/>
            </w:pPr>
            <w:r>
              <w:t>Počet vedených diplomových prací – 2</w:t>
            </w:r>
          </w:p>
        </w:tc>
      </w:tr>
      <w:tr w:rsidR="00DD361C" w14:paraId="347BCB4C" w14:textId="77777777" w:rsidTr="00387122">
        <w:trPr>
          <w:cantSplit/>
        </w:trPr>
        <w:tc>
          <w:tcPr>
            <w:tcW w:w="3347" w:type="dxa"/>
            <w:gridSpan w:val="2"/>
            <w:tcBorders>
              <w:top w:val="single" w:sz="12" w:space="0" w:color="auto"/>
            </w:tcBorders>
            <w:shd w:val="clear" w:color="auto" w:fill="F7CAAC"/>
          </w:tcPr>
          <w:p w14:paraId="53411DCA" w14:textId="77777777" w:rsidR="00DD361C" w:rsidRDefault="00DD361C"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420B962" w14:textId="77777777" w:rsidR="00DD361C" w:rsidRDefault="00DD361C"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74A6C3" w14:textId="77777777" w:rsidR="00DD361C" w:rsidRDefault="00DD361C"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2E6F96" w14:textId="77777777" w:rsidR="00DD361C" w:rsidRDefault="00DD361C" w:rsidP="00387122">
            <w:pPr>
              <w:jc w:val="both"/>
              <w:rPr>
                <w:b/>
              </w:rPr>
            </w:pPr>
            <w:r>
              <w:rPr>
                <w:b/>
              </w:rPr>
              <w:t>Ohlasy publikací</w:t>
            </w:r>
          </w:p>
        </w:tc>
      </w:tr>
      <w:tr w:rsidR="00DD361C" w14:paraId="50B11D9F" w14:textId="77777777" w:rsidTr="00387122">
        <w:trPr>
          <w:cantSplit/>
        </w:trPr>
        <w:tc>
          <w:tcPr>
            <w:tcW w:w="3347" w:type="dxa"/>
            <w:gridSpan w:val="2"/>
          </w:tcPr>
          <w:p w14:paraId="0C32FB8E" w14:textId="77777777" w:rsidR="00DD361C" w:rsidRDefault="00DD361C" w:rsidP="00387122">
            <w:pPr>
              <w:jc w:val="both"/>
            </w:pPr>
          </w:p>
        </w:tc>
        <w:tc>
          <w:tcPr>
            <w:tcW w:w="2245" w:type="dxa"/>
            <w:gridSpan w:val="2"/>
          </w:tcPr>
          <w:p w14:paraId="1AE91B01" w14:textId="77777777" w:rsidR="00DD361C" w:rsidRDefault="00DD361C" w:rsidP="00387122">
            <w:pPr>
              <w:jc w:val="both"/>
            </w:pPr>
          </w:p>
        </w:tc>
        <w:tc>
          <w:tcPr>
            <w:tcW w:w="2248" w:type="dxa"/>
            <w:gridSpan w:val="4"/>
            <w:tcBorders>
              <w:right w:val="single" w:sz="12" w:space="0" w:color="auto"/>
            </w:tcBorders>
          </w:tcPr>
          <w:p w14:paraId="7BBDB37A" w14:textId="77777777" w:rsidR="00DD361C" w:rsidRDefault="00DD361C" w:rsidP="00387122">
            <w:pPr>
              <w:jc w:val="both"/>
            </w:pPr>
          </w:p>
        </w:tc>
        <w:tc>
          <w:tcPr>
            <w:tcW w:w="632" w:type="dxa"/>
            <w:tcBorders>
              <w:left w:val="single" w:sz="12" w:space="0" w:color="auto"/>
            </w:tcBorders>
            <w:shd w:val="clear" w:color="auto" w:fill="F7CAAC"/>
          </w:tcPr>
          <w:p w14:paraId="379B3F6A" w14:textId="77777777" w:rsidR="00DD361C" w:rsidRDefault="00DD361C" w:rsidP="00387122">
            <w:pPr>
              <w:jc w:val="both"/>
            </w:pPr>
            <w:r>
              <w:rPr>
                <w:b/>
              </w:rPr>
              <w:t>WOS</w:t>
            </w:r>
          </w:p>
        </w:tc>
        <w:tc>
          <w:tcPr>
            <w:tcW w:w="693" w:type="dxa"/>
            <w:shd w:val="clear" w:color="auto" w:fill="F7CAAC"/>
          </w:tcPr>
          <w:p w14:paraId="59DC9528" w14:textId="77777777" w:rsidR="00DD361C" w:rsidRDefault="00DD361C" w:rsidP="00387122">
            <w:pPr>
              <w:jc w:val="both"/>
              <w:rPr>
                <w:sz w:val="18"/>
              </w:rPr>
            </w:pPr>
            <w:r>
              <w:rPr>
                <w:b/>
                <w:sz w:val="18"/>
              </w:rPr>
              <w:t>Scopus</w:t>
            </w:r>
          </w:p>
        </w:tc>
        <w:tc>
          <w:tcPr>
            <w:tcW w:w="694" w:type="dxa"/>
            <w:shd w:val="clear" w:color="auto" w:fill="F7CAAC"/>
          </w:tcPr>
          <w:p w14:paraId="7E52FC97" w14:textId="77777777" w:rsidR="00DD361C" w:rsidRDefault="00DD361C" w:rsidP="00387122">
            <w:pPr>
              <w:jc w:val="both"/>
            </w:pPr>
            <w:r>
              <w:rPr>
                <w:b/>
                <w:sz w:val="18"/>
              </w:rPr>
              <w:t>ostatní</w:t>
            </w:r>
          </w:p>
        </w:tc>
      </w:tr>
      <w:tr w:rsidR="00DD361C" w14:paraId="04E4EE6B" w14:textId="77777777" w:rsidTr="00387122">
        <w:trPr>
          <w:cantSplit/>
          <w:trHeight w:val="70"/>
        </w:trPr>
        <w:tc>
          <w:tcPr>
            <w:tcW w:w="3347" w:type="dxa"/>
            <w:gridSpan w:val="2"/>
            <w:shd w:val="clear" w:color="auto" w:fill="F7CAAC"/>
          </w:tcPr>
          <w:p w14:paraId="35CA44D7" w14:textId="77777777" w:rsidR="00DD361C" w:rsidRDefault="00DD361C" w:rsidP="00387122">
            <w:pPr>
              <w:jc w:val="both"/>
            </w:pPr>
            <w:r>
              <w:rPr>
                <w:b/>
              </w:rPr>
              <w:t>Obor jmenovacího řízení</w:t>
            </w:r>
          </w:p>
        </w:tc>
        <w:tc>
          <w:tcPr>
            <w:tcW w:w="2245" w:type="dxa"/>
            <w:gridSpan w:val="2"/>
            <w:shd w:val="clear" w:color="auto" w:fill="F7CAAC"/>
          </w:tcPr>
          <w:p w14:paraId="2BBFAB0C" w14:textId="77777777" w:rsidR="00DD361C" w:rsidRDefault="00DD361C" w:rsidP="00387122">
            <w:pPr>
              <w:jc w:val="both"/>
            </w:pPr>
            <w:r>
              <w:rPr>
                <w:b/>
              </w:rPr>
              <w:t>Rok udělení hodnosti</w:t>
            </w:r>
          </w:p>
        </w:tc>
        <w:tc>
          <w:tcPr>
            <w:tcW w:w="2248" w:type="dxa"/>
            <w:gridSpan w:val="4"/>
            <w:tcBorders>
              <w:right w:val="single" w:sz="12" w:space="0" w:color="auto"/>
            </w:tcBorders>
            <w:shd w:val="clear" w:color="auto" w:fill="F7CAAC"/>
          </w:tcPr>
          <w:p w14:paraId="7311B503" w14:textId="77777777" w:rsidR="00DD361C" w:rsidRDefault="00DD361C" w:rsidP="00387122">
            <w:pPr>
              <w:jc w:val="both"/>
            </w:pPr>
            <w:r>
              <w:rPr>
                <w:b/>
              </w:rPr>
              <w:t>Řízení konáno na VŠ</w:t>
            </w:r>
          </w:p>
        </w:tc>
        <w:tc>
          <w:tcPr>
            <w:tcW w:w="632" w:type="dxa"/>
            <w:vMerge w:val="restart"/>
            <w:tcBorders>
              <w:left w:val="single" w:sz="12" w:space="0" w:color="auto"/>
            </w:tcBorders>
          </w:tcPr>
          <w:p w14:paraId="095A2323" w14:textId="77777777" w:rsidR="00DD361C" w:rsidRDefault="00DD361C" w:rsidP="00387122">
            <w:pPr>
              <w:jc w:val="center"/>
              <w:rPr>
                <w:b/>
              </w:rPr>
            </w:pPr>
            <w:r>
              <w:rPr>
                <w:b/>
              </w:rPr>
              <w:t>0</w:t>
            </w:r>
          </w:p>
        </w:tc>
        <w:tc>
          <w:tcPr>
            <w:tcW w:w="693" w:type="dxa"/>
            <w:vMerge w:val="restart"/>
          </w:tcPr>
          <w:p w14:paraId="6202B0AF" w14:textId="77777777" w:rsidR="00DD361C" w:rsidRDefault="00DD361C" w:rsidP="00387122">
            <w:pPr>
              <w:jc w:val="center"/>
              <w:rPr>
                <w:b/>
              </w:rPr>
            </w:pPr>
            <w:r>
              <w:rPr>
                <w:b/>
              </w:rPr>
              <w:t>5</w:t>
            </w:r>
          </w:p>
        </w:tc>
        <w:tc>
          <w:tcPr>
            <w:tcW w:w="694" w:type="dxa"/>
            <w:vMerge w:val="restart"/>
          </w:tcPr>
          <w:p w14:paraId="1C41018B" w14:textId="77777777" w:rsidR="00DD361C" w:rsidRDefault="00DD361C" w:rsidP="00387122">
            <w:pPr>
              <w:jc w:val="center"/>
              <w:rPr>
                <w:b/>
              </w:rPr>
            </w:pPr>
            <w:r>
              <w:rPr>
                <w:b/>
              </w:rPr>
              <w:t>4</w:t>
            </w:r>
          </w:p>
        </w:tc>
      </w:tr>
      <w:tr w:rsidR="00DD361C" w14:paraId="3296E938" w14:textId="77777777" w:rsidTr="00387122">
        <w:trPr>
          <w:trHeight w:val="205"/>
        </w:trPr>
        <w:tc>
          <w:tcPr>
            <w:tcW w:w="3347" w:type="dxa"/>
            <w:gridSpan w:val="2"/>
          </w:tcPr>
          <w:p w14:paraId="5D9B25D5" w14:textId="77777777" w:rsidR="00DD361C" w:rsidRDefault="00DD361C" w:rsidP="00387122">
            <w:pPr>
              <w:jc w:val="both"/>
            </w:pPr>
          </w:p>
        </w:tc>
        <w:tc>
          <w:tcPr>
            <w:tcW w:w="2245" w:type="dxa"/>
            <w:gridSpan w:val="2"/>
          </w:tcPr>
          <w:p w14:paraId="2407479A" w14:textId="77777777" w:rsidR="00DD361C" w:rsidRDefault="00DD361C" w:rsidP="00387122">
            <w:pPr>
              <w:jc w:val="both"/>
            </w:pPr>
          </w:p>
        </w:tc>
        <w:tc>
          <w:tcPr>
            <w:tcW w:w="2248" w:type="dxa"/>
            <w:gridSpan w:val="4"/>
            <w:tcBorders>
              <w:right w:val="single" w:sz="12" w:space="0" w:color="auto"/>
            </w:tcBorders>
          </w:tcPr>
          <w:p w14:paraId="4652B603" w14:textId="77777777" w:rsidR="00DD361C" w:rsidRDefault="00DD361C" w:rsidP="00387122">
            <w:pPr>
              <w:jc w:val="both"/>
            </w:pPr>
          </w:p>
        </w:tc>
        <w:tc>
          <w:tcPr>
            <w:tcW w:w="632" w:type="dxa"/>
            <w:vMerge/>
            <w:tcBorders>
              <w:left w:val="single" w:sz="12" w:space="0" w:color="auto"/>
            </w:tcBorders>
            <w:vAlign w:val="center"/>
          </w:tcPr>
          <w:p w14:paraId="6E1D6D79" w14:textId="77777777" w:rsidR="00DD361C" w:rsidRDefault="00DD361C" w:rsidP="00387122">
            <w:pPr>
              <w:rPr>
                <w:b/>
              </w:rPr>
            </w:pPr>
          </w:p>
        </w:tc>
        <w:tc>
          <w:tcPr>
            <w:tcW w:w="693" w:type="dxa"/>
            <w:vMerge/>
            <w:vAlign w:val="center"/>
          </w:tcPr>
          <w:p w14:paraId="79FDB9BC" w14:textId="77777777" w:rsidR="00DD361C" w:rsidRDefault="00DD361C" w:rsidP="00387122">
            <w:pPr>
              <w:rPr>
                <w:b/>
              </w:rPr>
            </w:pPr>
          </w:p>
        </w:tc>
        <w:tc>
          <w:tcPr>
            <w:tcW w:w="694" w:type="dxa"/>
            <w:vMerge/>
            <w:vAlign w:val="center"/>
          </w:tcPr>
          <w:p w14:paraId="15CB4807" w14:textId="77777777" w:rsidR="00DD361C" w:rsidRDefault="00DD361C" w:rsidP="00387122">
            <w:pPr>
              <w:rPr>
                <w:b/>
              </w:rPr>
            </w:pPr>
          </w:p>
        </w:tc>
      </w:tr>
      <w:tr w:rsidR="00DD361C" w14:paraId="10BE080E" w14:textId="77777777" w:rsidTr="00387122">
        <w:tc>
          <w:tcPr>
            <w:tcW w:w="9859" w:type="dxa"/>
            <w:gridSpan w:val="11"/>
            <w:shd w:val="clear" w:color="auto" w:fill="F7CAAC"/>
          </w:tcPr>
          <w:p w14:paraId="627DD76B" w14:textId="77777777" w:rsidR="00DD361C" w:rsidRDefault="00DD361C"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DD361C" w14:paraId="70F8C334" w14:textId="77777777" w:rsidTr="00387122">
        <w:trPr>
          <w:trHeight w:val="2347"/>
        </w:trPr>
        <w:tc>
          <w:tcPr>
            <w:tcW w:w="9859" w:type="dxa"/>
            <w:gridSpan w:val="11"/>
          </w:tcPr>
          <w:p w14:paraId="6547AEF1" w14:textId="77777777" w:rsidR="00DD361C" w:rsidRPr="00E3280D" w:rsidRDefault="00DD361C" w:rsidP="00387122">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7" w:history="1">
              <w:r w:rsidRPr="00E3280D">
                <w:t>http://www.nusl.cz/ntk/nusl-200844</w:t>
              </w:r>
            </w:hyperlink>
            <w:r w:rsidRPr="00E3280D">
              <w:t xml:space="preserve"> (20%).</w:t>
            </w:r>
          </w:p>
          <w:p w14:paraId="0A0F33B0" w14:textId="77777777" w:rsidR="00DD361C" w:rsidRPr="00E3280D" w:rsidRDefault="00DD361C" w:rsidP="00387122">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28" w:history="1">
              <w:r w:rsidRPr="00E3280D">
                <w:t>http://www.inforum.cz/sbornik/2016/7</w:t>
              </w:r>
            </w:hyperlink>
            <w:r w:rsidRPr="00E3280D">
              <w:t xml:space="preserve"> (50%).</w:t>
            </w:r>
          </w:p>
          <w:p w14:paraId="043E9C24" w14:textId="77777777" w:rsidR="00DD361C" w:rsidRDefault="00DD361C" w:rsidP="00387122">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DD361C" w14:paraId="5D424455" w14:textId="77777777" w:rsidTr="00387122">
        <w:trPr>
          <w:trHeight w:val="218"/>
        </w:trPr>
        <w:tc>
          <w:tcPr>
            <w:tcW w:w="9859" w:type="dxa"/>
            <w:gridSpan w:val="11"/>
            <w:shd w:val="clear" w:color="auto" w:fill="F7CAAC"/>
          </w:tcPr>
          <w:p w14:paraId="12658F97" w14:textId="77777777" w:rsidR="00DD361C" w:rsidRDefault="00DD361C" w:rsidP="00387122">
            <w:pPr>
              <w:rPr>
                <w:b/>
              </w:rPr>
            </w:pPr>
            <w:r>
              <w:rPr>
                <w:b/>
              </w:rPr>
              <w:t>Působení v zahraničí</w:t>
            </w:r>
          </w:p>
        </w:tc>
      </w:tr>
      <w:tr w:rsidR="00DD361C" w14:paraId="23F2C3FD" w14:textId="77777777" w:rsidTr="00387122">
        <w:trPr>
          <w:trHeight w:val="56"/>
        </w:trPr>
        <w:tc>
          <w:tcPr>
            <w:tcW w:w="9859" w:type="dxa"/>
            <w:gridSpan w:val="11"/>
          </w:tcPr>
          <w:p w14:paraId="52445EB9" w14:textId="77777777" w:rsidR="00DD361C" w:rsidRDefault="00DD361C" w:rsidP="00387122">
            <w:pPr>
              <w:rPr>
                <w:b/>
              </w:rPr>
            </w:pPr>
          </w:p>
        </w:tc>
      </w:tr>
      <w:tr w:rsidR="00DD361C" w14:paraId="0175FD33" w14:textId="77777777" w:rsidTr="00387122">
        <w:trPr>
          <w:cantSplit/>
          <w:trHeight w:val="56"/>
        </w:trPr>
        <w:tc>
          <w:tcPr>
            <w:tcW w:w="2518" w:type="dxa"/>
            <w:shd w:val="clear" w:color="auto" w:fill="F7CAAC"/>
          </w:tcPr>
          <w:p w14:paraId="33558027" w14:textId="77777777" w:rsidR="00DD361C" w:rsidRDefault="00DD361C" w:rsidP="00387122">
            <w:pPr>
              <w:jc w:val="both"/>
              <w:rPr>
                <w:b/>
              </w:rPr>
            </w:pPr>
            <w:r>
              <w:rPr>
                <w:b/>
              </w:rPr>
              <w:t xml:space="preserve">Podpis </w:t>
            </w:r>
          </w:p>
        </w:tc>
        <w:tc>
          <w:tcPr>
            <w:tcW w:w="4536" w:type="dxa"/>
            <w:gridSpan w:val="5"/>
          </w:tcPr>
          <w:p w14:paraId="72221754" w14:textId="77777777" w:rsidR="00DD361C" w:rsidRDefault="00DD361C" w:rsidP="00387122">
            <w:pPr>
              <w:jc w:val="both"/>
            </w:pPr>
          </w:p>
        </w:tc>
        <w:tc>
          <w:tcPr>
            <w:tcW w:w="786" w:type="dxa"/>
            <w:gridSpan w:val="2"/>
            <w:shd w:val="clear" w:color="auto" w:fill="F7CAAC"/>
          </w:tcPr>
          <w:p w14:paraId="20E5F671" w14:textId="77777777" w:rsidR="00DD361C" w:rsidRDefault="00DD361C" w:rsidP="00387122">
            <w:pPr>
              <w:jc w:val="both"/>
            </w:pPr>
            <w:r>
              <w:rPr>
                <w:b/>
              </w:rPr>
              <w:t>datum</w:t>
            </w:r>
          </w:p>
        </w:tc>
        <w:tc>
          <w:tcPr>
            <w:tcW w:w="2019" w:type="dxa"/>
            <w:gridSpan w:val="3"/>
          </w:tcPr>
          <w:p w14:paraId="312C0985" w14:textId="77777777" w:rsidR="00DD361C" w:rsidRDefault="00DD361C" w:rsidP="00387122">
            <w:pPr>
              <w:jc w:val="both"/>
            </w:pPr>
          </w:p>
        </w:tc>
      </w:tr>
    </w:tbl>
    <w:p w14:paraId="267F44C0" w14:textId="77777777" w:rsidR="00A11447" w:rsidRDefault="00A11447"/>
    <w:p w14:paraId="7B7D4E91"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A11447" w:rsidRPr="00A11447" w14:paraId="47E62F05" w14:textId="77777777" w:rsidTr="00491DAF">
        <w:tc>
          <w:tcPr>
            <w:tcW w:w="9859" w:type="dxa"/>
            <w:gridSpan w:val="11"/>
            <w:tcBorders>
              <w:bottom w:val="double" w:sz="4" w:space="0" w:color="auto"/>
            </w:tcBorders>
            <w:shd w:val="clear" w:color="auto" w:fill="BDD6EE"/>
          </w:tcPr>
          <w:p w14:paraId="113C0DB2" w14:textId="77777777" w:rsidR="00A11447" w:rsidRPr="00A11447" w:rsidRDefault="00A11447" w:rsidP="00A11447">
            <w:pPr>
              <w:jc w:val="both"/>
              <w:rPr>
                <w:b/>
                <w:sz w:val="28"/>
              </w:rPr>
            </w:pPr>
            <w:r w:rsidRPr="00A11447">
              <w:rPr>
                <w:b/>
                <w:sz w:val="28"/>
              </w:rPr>
              <w:lastRenderedPageBreak/>
              <w:t>C-I – Personální zabezpečení</w:t>
            </w:r>
          </w:p>
        </w:tc>
      </w:tr>
      <w:tr w:rsidR="00A11447" w:rsidRPr="00A11447" w14:paraId="2D075483" w14:textId="77777777" w:rsidTr="00B86AE9">
        <w:tc>
          <w:tcPr>
            <w:tcW w:w="2516" w:type="dxa"/>
            <w:tcBorders>
              <w:top w:val="double" w:sz="4" w:space="0" w:color="auto"/>
            </w:tcBorders>
            <w:shd w:val="clear" w:color="auto" w:fill="F7CAAC"/>
          </w:tcPr>
          <w:p w14:paraId="64A6A5FC" w14:textId="77777777" w:rsidR="00A11447" w:rsidRPr="00A11447" w:rsidRDefault="00A11447" w:rsidP="00A11447">
            <w:pPr>
              <w:jc w:val="both"/>
              <w:rPr>
                <w:b/>
              </w:rPr>
            </w:pPr>
            <w:r w:rsidRPr="00A11447">
              <w:rPr>
                <w:b/>
              </w:rPr>
              <w:t>Vysoká škola</w:t>
            </w:r>
          </w:p>
        </w:tc>
        <w:tc>
          <w:tcPr>
            <w:tcW w:w="7343" w:type="dxa"/>
            <w:gridSpan w:val="10"/>
          </w:tcPr>
          <w:p w14:paraId="683AA636" w14:textId="77777777" w:rsidR="00A11447" w:rsidRPr="00A11447" w:rsidRDefault="00A11447" w:rsidP="00A11447">
            <w:pPr>
              <w:jc w:val="both"/>
            </w:pPr>
            <w:r w:rsidRPr="00A11447">
              <w:t>Univerzita Tomáše Bati ve Zlíně</w:t>
            </w:r>
          </w:p>
        </w:tc>
      </w:tr>
      <w:tr w:rsidR="00A11447" w:rsidRPr="00A11447" w14:paraId="4917E9DD" w14:textId="77777777" w:rsidTr="00B86AE9">
        <w:tc>
          <w:tcPr>
            <w:tcW w:w="2516" w:type="dxa"/>
            <w:shd w:val="clear" w:color="auto" w:fill="F7CAAC"/>
          </w:tcPr>
          <w:p w14:paraId="0D41F8D7" w14:textId="77777777" w:rsidR="00A11447" w:rsidRPr="00A11447" w:rsidRDefault="00A11447" w:rsidP="00A11447">
            <w:pPr>
              <w:jc w:val="both"/>
              <w:rPr>
                <w:b/>
              </w:rPr>
            </w:pPr>
            <w:r w:rsidRPr="00A11447">
              <w:rPr>
                <w:b/>
              </w:rPr>
              <w:t>Součást vysoké školy</w:t>
            </w:r>
          </w:p>
        </w:tc>
        <w:tc>
          <w:tcPr>
            <w:tcW w:w="7343" w:type="dxa"/>
            <w:gridSpan w:val="10"/>
          </w:tcPr>
          <w:p w14:paraId="36F3FC04" w14:textId="77777777" w:rsidR="00A11447" w:rsidRPr="00A11447" w:rsidRDefault="00A11447" w:rsidP="00A11447">
            <w:pPr>
              <w:jc w:val="both"/>
            </w:pPr>
            <w:r w:rsidRPr="00A11447">
              <w:t>Fakulta managementu a ekonomiky</w:t>
            </w:r>
          </w:p>
        </w:tc>
      </w:tr>
      <w:tr w:rsidR="00A11447" w:rsidRPr="00A11447" w14:paraId="42A73613" w14:textId="77777777" w:rsidTr="00B86AE9">
        <w:tc>
          <w:tcPr>
            <w:tcW w:w="2516" w:type="dxa"/>
            <w:shd w:val="clear" w:color="auto" w:fill="F7CAAC"/>
          </w:tcPr>
          <w:p w14:paraId="357396E8" w14:textId="77777777" w:rsidR="00A11447" w:rsidRPr="00A11447" w:rsidRDefault="00A11447" w:rsidP="00A11447">
            <w:pPr>
              <w:jc w:val="both"/>
              <w:rPr>
                <w:b/>
              </w:rPr>
            </w:pPr>
            <w:r w:rsidRPr="00A11447">
              <w:rPr>
                <w:b/>
              </w:rPr>
              <w:t>Název studijního programu</w:t>
            </w:r>
          </w:p>
        </w:tc>
        <w:tc>
          <w:tcPr>
            <w:tcW w:w="7343" w:type="dxa"/>
            <w:gridSpan w:val="10"/>
          </w:tcPr>
          <w:p w14:paraId="2E711108" w14:textId="77777777" w:rsidR="00A11447" w:rsidRPr="00A11447" w:rsidRDefault="005B2B09" w:rsidP="00A11447">
            <w:pPr>
              <w:jc w:val="both"/>
            </w:pPr>
            <w:r w:rsidRPr="005B2B09">
              <w:t>Economics and Management</w:t>
            </w:r>
          </w:p>
        </w:tc>
      </w:tr>
      <w:tr w:rsidR="00A11447" w:rsidRPr="00A11447" w14:paraId="43D3E06A" w14:textId="77777777" w:rsidTr="00B86AE9">
        <w:tc>
          <w:tcPr>
            <w:tcW w:w="2516" w:type="dxa"/>
            <w:shd w:val="clear" w:color="auto" w:fill="F7CAAC"/>
          </w:tcPr>
          <w:p w14:paraId="23D24C66" w14:textId="77777777" w:rsidR="00A11447" w:rsidRPr="00A11447" w:rsidRDefault="00A11447" w:rsidP="00A11447">
            <w:pPr>
              <w:jc w:val="both"/>
              <w:rPr>
                <w:b/>
              </w:rPr>
            </w:pPr>
            <w:r w:rsidRPr="00A11447">
              <w:rPr>
                <w:b/>
              </w:rPr>
              <w:t>Jméno a příjmení</w:t>
            </w:r>
          </w:p>
        </w:tc>
        <w:tc>
          <w:tcPr>
            <w:tcW w:w="4536" w:type="dxa"/>
            <w:gridSpan w:val="5"/>
          </w:tcPr>
          <w:p w14:paraId="55C9A232" w14:textId="77777777" w:rsidR="00A11447" w:rsidRPr="00A11447" w:rsidRDefault="00A11447" w:rsidP="00A11447">
            <w:pPr>
              <w:jc w:val="both"/>
            </w:pPr>
            <w:r w:rsidRPr="00A11447">
              <w:t>Beáta GAVUROVÁ</w:t>
            </w:r>
          </w:p>
        </w:tc>
        <w:tc>
          <w:tcPr>
            <w:tcW w:w="709" w:type="dxa"/>
            <w:shd w:val="clear" w:color="auto" w:fill="F7CAAC"/>
          </w:tcPr>
          <w:p w14:paraId="33603A65" w14:textId="77777777" w:rsidR="00A11447" w:rsidRPr="00A11447" w:rsidRDefault="00A11447" w:rsidP="00A11447">
            <w:pPr>
              <w:jc w:val="both"/>
              <w:rPr>
                <w:b/>
              </w:rPr>
            </w:pPr>
            <w:r w:rsidRPr="00A11447">
              <w:rPr>
                <w:b/>
              </w:rPr>
              <w:t>Tituly</w:t>
            </w:r>
          </w:p>
        </w:tc>
        <w:tc>
          <w:tcPr>
            <w:tcW w:w="2098" w:type="dxa"/>
            <w:gridSpan w:val="4"/>
          </w:tcPr>
          <w:p w14:paraId="0DAD138E" w14:textId="77777777" w:rsidR="00A11447" w:rsidRPr="00A11447" w:rsidRDefault="00A11447" w:rsidP="00A11447">
            <w:pPr>
              <w:jc w:val="both"/>
            </w:pPr>
            <w:r w:rsidRPr="00A11447">
              <w:t>doc. Ing., PhD. MBA</w:t>
            </w:r>
          </w:p>
        </w:tc>
      </w:tr>
      <w:tr w:rsidR="00A11447" w:rsidRPr="00A11447" w14:paraId="6286CB99" w14:textId="77777777" w:rsidTr="00B86AE9">
        <w:tc>
          <w:tcPr>
            <w:tcW w:w="2516" w:type="dxa"/>
            <w:shd w:val="clear" w:color="auto" w:fill="F7CAAC"/>
          </w:tcPr>
          <w:p w14:paraId="32551455" w14:textId="77777777" w:rsidR="00A11447" w:rsidRPr="00A11447" w:rsidRDefault="00A11447" w:rsidP="00A11447">
            <w:pPr>
              <w:jc w:val="both"/>
              <w:rPr>
                <w:b/>
              </w:rPr>
            </w:pPr>
            <w:r w:rsidRPr="00A11447">
              <w:rPr>
                <w:b/>
              </w:rPr>
              <w:t>Rok narození</w:t>
            </w:r>
          </w:p>
        </w:tc>
        <w:tc>
          <w:tcPr>
            <w:tcW w:w="829" w:type="dxa"/>
          </w:tcPr>
          <w:p w14:paraId="04F9C1D8" w14:textId="77777777" w:rsidR="00A11447" w:rsidRPr="00A11447" w:rsidRDefault="00A11447" w:rsidP="00A11447">
            <w:pPr>
              <w:jc w:val="both"/>
            </w:pPr>
            <w:r w:rsidRPr="00A11447">
              <w:t>1972</w:t>
            </w:r>
          </w:p>
        </w:tc>
        <w:tc>
          <w:tcPr>
            <w:tcW w:w="1721" w:type="dxa"/>
            <w:shd w:val="clear" w:color="auto" w:fill="F7CAAC"/>
          </w:tcPr>
          <w:p w14:paraId="7C8E4173" w14:textId="77777777" w:rsidR="00A11447" w:rsidRPr="00A11447" w:rsidRDefault="00A11447" w:rsidP="00A11447">
            <w:pPr>
              <w:jc w:val="both"/>
              <w:rPr>
                <w:b/>
              </w:rPr>
            </w:pPr>
            <w:r w:rsidRPr="00A11447">
              <w:rPr>
                <w:b/>
              </w:rPr>
              <w:t>typ vztahu k VŠ</w:t>
            </w:r>
          </w:p>
        </w:tc>
        <w:tc>
          <w:tcPr>
            <w:tcW w:w="992" w:type="dxa"/>
            <w:gridSpan w:val="2"/>
          </w:tcPr>
          <w:p w14:paraId="7871CBA4" w14:textId="77777777" w:rsidR="00A11447" w:rsidRPr="00A11447" w:rsidRDefault="00A11447" w:rsidP="00A11447">
            <w:pPr>
              <w:jc w:val="both"/>
            </w:pPr>
            <w:r w:rsidRPr="00A11447">
              <w:t>pp</w:t>
            </w:r>
          </w:p>
        </w:tc>
        <w:tc>
          <w:tcPr>
            <w:tcW w:w="994" w:type="dxa"/>
            <w:shd w:val="clear" w:color="auto" w:fill="F7CAAC"/>
          </w:tcPr>
          <w:p w14:paraId="409E3DF3" w14:textId="77777777" w:rsidR="00A11447" w:rsidRPr="00A11447" w:rsidRDefault="00A11447" w:rsidP="00A11447">
            <w:pPr>
              <w:jc w:val="both"/>
              <w:rPr>
                <w:b/>
              </w:rPr>
            </w:pPr>
            <w:r w:rsidRPr="00A11447">
              <w:rPr>
                <w:b/>
              </w:rPr>
              <w:t>rozsah</w:t>
            </w:r>
          </w:p>
        </w:tc>
        <w:tc>
          <w:tcPr>
            <w:tcW w:w="709" w:type="dxa"/>
          </w:tcPr>
          <w:p w14:paraId="11BB785C" w14:textId="77777777" w:rsidR="00A11447" w:rsidRPr="00A11447" w:rsidRDefault="00A11447" w:rsidP="00A11447">
            <w:pPr>
              <w:jc w:val="both"/>
            </w:pPr>
            <w:r w:rsidRPr="00A11447">
              <w:t>20</w:t>
            </w:r>
          </w:p>
        </w:tc>
        <w:tc>
          <w:tcPr>
            <w:tcW w:w="711" w:type="dxa"/>
            <w:gridSpan w:val="2"/>
            <w:shd w:val="clear" w:color="auto" w:fill="F7CAAC"/>
          </w:tcPr>
          <w:p w14:paraId="6005162B" w14:textId="77777777" w:rsidR="00A11447" w:rsidRPr="000C6467" w:rsidRDefault="00A11447" w:rsidP="00A11447">
            <w:pPr>
              <w:jc w:val="both"/>
              <w:rPr>
                <w:b/>
                <w:sz w:val="18"/>
              </w:rPr>
            </w:pPr>
            <w:r w:rsidRPr="000C6467">
              <w:rPr>
                <w:b/>
                <w:sz w:val="18"/>
              </w:rPr>
              <w:t>do kdy</w:t>
            </w:r>
          </w:p>
        </w:tc>
        <w:tc>
          <w:tcPr>
            <w:tcW w:w="1387" w:type="dxa"/>
            <w:gridSpan w:val="2"/>
          </w:tcPr>
          <w:p w14:paraId="3E306B07" w14:textId="77777777" w:rsidR="00A11447" w:rsidRPr="00A11447" w:rsidRDefault="00A11447" w:rsidP="00A11447">
            <w:pPr>
              <w:jc w:val="both"/>
            </w:pPr>
            <w:r w:rsidRPr="00A11447">
              <w:t>08/2020</w:t>
            </w:r>
          </w:p>
        </w:tc>
      </w:tr>
      <w:tr w:rsidR="00A11447" w:rsidRPr="00A11447" w14:paraId="3EFF8CEF" w14:textId="77777777" w:rsidTr="00B86AE9">
        <w:tc>
          <w:tcPr>
            <w:tcW w:w="5066" w:type="dxa"/>
            <w:gridSpan w:val="3"/>
            <w:shd w:val="clear" w:color="auto" w:fill="F7CAAC"/>
          </w:tcPr>
          <w:p w14:paraId="683DA78A"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Pr>
          <w:p w14:paraId="205135BF" w14:textId="77777777" w:rsidR="00A11447" w:rsidRPr="00A11447" w:rsidRDefault="00A11447" w:rsidP="00A11447">
            <w:pPr>
              <w:jc w:val="both"/>
            </w:pPr>
            <w:r w:rsidRPr="00A11447">
              <w:t>pp</w:t>
            </w:r>
          </w:p>
        </w:tc>
        <w:tc>
          <w:tcPr>
            <w:tcW w:w="994" w:type="dxa"/>
            <w:shd w:val="clear" w:color="auto" w:fill="F7CAAC"/>
          </w:tcPr>
          <w:p w14:paraId="6687A757" w14:textId="77777777" w:rsidR="00A11447" w:rsidRPr="00A11447" w:rsidRDefault="00A11447" w:rsidP="00A11447">
            <w:pPr>
              <w:jc w:val="both"/>
              <w:rPr>
                <w:b/>
              </w:rPr>
            </w:pPr>
            <w:r w:rsidRPr="00A11447">
              <w:rPr>
                <w:b/>
              </w:rPr>
              <w:t>rozsah</w:t>
            </w:r>
          </w:p>
        </w:tc>
        <w:tc>
          <w:tcPr>
            <w:tcW w:w="709" w:type="dxa"/>
          </w:tcPr>
          <w:p w14:paraId="7D2BB554" w14:textId="77777777" w:rsidR="00A11447" w:rsidRPr="00A11447" w:rsidRDefault="00A11447" w:rsidP="00A11447">
            <w:pPr>
              <w:jc w:val="both"/>
            </w:pPr>
            <w:r w:rsidRPr="00A11447">
              <w:t>20</w:t>
            </w:r>
          </w:p>
        </w:tc>
        <w:tc>
          <w:tcPr>
            <w:tcW w:w="711" w:type="dxa"/>
            <w:gridSpan w:val="2"/>
            <w:shd w:val="clear" w:color="auto" w:fill="F7CAAC"/>
          </w:tcPr>
          <w:p w14:paraId="10D859F8" w14:textId="77777777" w:rsidR="00A11447" w:rsidRPr="000C6467" w:rsidRDefault="00A11447" w:rsidP="00A11447">
            <w:pPr>
              <w:jc w:val="both"/>
              <w:rPr>
                <w:b/>
                <w:sz w:val="18"/>
              </w:rPr>
            </w:pPr>
            <w:r w:rsidRPr="000C6467">
              <w:rPr>
                <w:b/>
                <w:sz w:val="18"/>
              </w:rPr>
              <w:t>do kdy</w:t>
            </w:r>
          </w:p>
        </w:tc>
        <w:tc>
          <w:tcPr>
            <w:tcW w:w="1387" w:type="dxa"/>
            <w:gridSpan w:val="2"/>
          </w:tcPr>
          <w:p w14:paraId="57003BB6" w14:textId="77777777" w:rsidR="00A11447" w:rsidRPr="00A11447" w:rsidRDefault="00A11447" w:rsidP="00A11447">
            <w:pPr>
              <w:jc w:val="both"/>
            </w:pPr>
          </w:p>
        </w:tc>
      </w:tr>
      <w:tr w:rsidR="00A11447" w:rsidRPr="00A11447" w14:paraId="7FABA07E" w14:textId="77777777" w:rsidTr="00B86AE9">
        <w:tc>
          <w:tcPr>
            <w:tcW w:w="6058" w:type="dxa"/>
            <w:gridSpan w:val="5"/>
            <w:shd w:val="clear" w:color="auto" w:fill="F7CAAC"/>
          </w:tcPr>
          <w:p w14:paraId="6CCE822A" w14:textId="77777777" w:rsidR="00A11447" w:rsidRPr="00A11447" w:rsidRDefault="00A11447" w:rsidP="00A11447">
            <w:pPr>
              <w:jc w:val="both"/>
            </w:pPr>
            <w:r w:rsidRPr="00A11447">
              <w:rPr>
                <w:b/>
              </w:rPr>
              <w:t>Další současná působení jako akademický pracovník na jiných VŠ</w:t>
            </w:r>
          </w:p>
        </w:tc>
        <w:tc>
          <w:tcPr>
            <w:tcW w:w="1703" w:type="dxa"/>
            <w:gridSpan w:val="2"/>
            <w:shd w:val="clear" w:color="auto" w:fill="F7CAAC"/>
          </w:tcPr>
          <w:p w14:paraId="49648130" w14:textId="77777777" w:rsidR="00A11447" w:rsidRPr="00A11447" w:rsidRDefault="00A11447" w:rsidP="00A11447">
            <w:pPr>
              <w:jc w:val="both"/>
              <w:rPr>
                <w:b/>
              </w:rPr>
            </w:pPr>
            <w:r w:rsidRPr="00A11447">
              <w:rPr>
                <w:b/>
              </w:rPr>
              <w:t>typ prac. vztahu</w:t>
            </w:r>
          </w:p>
        </w:tc>
        <w:tc>
          <w:tcPr>
            <w:tcW w:w="2098" w:type="dxa"/>
            <w:gridSpan w:val="4"/>
            <w:shd w:val="clear" w:color="auto" w:fill="F7CAAC"/>
          </w:tcPr>
          <w:p w14:paraId="2FBCF910" w14:textId="77777777" w:rsidR="00A11447" w:rsidRPr="00A11447" w:rsidRDefault="00A11447" w:rsidP="00A11447">
            <w:pPr>
              <w:jc w:val="both"/>
              <w:rPr>
                <w:b/>
              </w:rPr>
            </w:pPr>
            <w:r w:rsidRPr="00A11447">
              <w:rPr>
                <w:b/>
              </w:rPr>
              <w:t>rozsah</w:t>
            </w:r>
          </w:p>
        </w:tc>
      </w:tr>
      <w:tr w:rsidR="00A11447" w:rsidRPr="00A11447" w14:paraId="78D8F789" w14:textId="77777777" w:rsidTr="00B86AE9">
        <w:tc>
          <w:tcPr>
            <w:tcW w:w="6058" w:type="dxa"/>
            <w:gridSpan w:val="5"/>
          </w:tcPr>
          <w:p w14:paraId="7638FF20" w14:textId="77777777" w:rsidR="00A11447" w:rsidRPr="00A11447" w:rsidRDefault="00A11447" w:rsidP="00A11447">
            <w:pPr>
              <w:jc w:val="both"/>
            </w:pPr>
            <w:r w:rsidRPr="00A11447">
              <w:t>Technická univerzita v Košiciach, Ekonomická fakulta</w:t>
            </w:r>
          </w:p>
        </w:tc>
        <w:tc>
          <w:tcPr>
            <w:tcW w:w="1703" w:type="dxa"/>
            <w:gridSpan w:val="2"/>
          </w:tcPr>
          <w:p w14:paraId="03A06A7C" w14:textId="77777777" w:rsidR="00A11447" w:rsidRPr="00A11447" w:rsidRDefault="00A11447" w:rsidP="00A11447">
            <w:pPr>
              <w:jc w:val="both"/>
            </w:pPr>
            <w:r w:rsidRPr="00A11447">
              <w:t>pp</w:t>
            </w:r>
          </w:p>
        </w:tc>
        <w:tc>
          <w:tcPr>
            <w:tcW w:w="2098" w:type="dxa"/>
            <w:gridSpan w:val="4"/>
          </w:tcPr>
          <w:p w14:paraId="3C21D444" w14:textId="77777777" w:rsidR="00A11447" w:rsidRPr="00A11447" w:rsidRDefault="00A11447" w:rsidP="00A11447">
            <w:pPr>
              <w:jc w:val="both"/>
            </w:pPr>
            <w:r w:rsidRPr="00A11447">
              <w:t>40</w:t>
            </w:r>
          </w:p>
        </w:tc>
      </w:tr>
      <w:tr w:rsidR="00A11447" w:rsidRPr="00A11447" w14:paraId="38A73ECA" w14:textId="77777777" w:rsidTr="00B86AE9">
        <w:tc>
          <w:tcPr>
            <w:tcW w:w="6058" w:type="dxa"/>
            <w:gridSpan w:val="5"/>
          </w:tcPr>
          <w:p w14:paraId="369D43DF" w14:textId="77777777" w:rsidR="00A11447" w:rsidRPr="00A11447" w:rsidRDefault="00A11447" w:rsidP="00A11447">
            <w:pPr>
              <w:jc w:val="both"/>
            </w:pPr>
          </w:p>
        </w:tc>
        <w:tc>
          <w:tcPr>
            <w:tcW w:w="1703" w:type="dxa"/>
            <w:gridSpan w:val="2"/>
          </w:tcPr>
          <w:p w14:paraId="4A419AA7" w14:textId="77777777" w:rsidR="00A11447" w:rsidRPr="00A11447" w:rsidRDefault="00A11447" w:rsidP="00A11447">
            <w:pPr>
              <w:jc w:val="both"/>
            </w:pPr>
          </w:p>
        </w:tc>
        <w:tc>
          <w:tcPr>
            <w:tcW w:w="2098" w:type="dxa"/>
            <w:gridSpan w:val="4"/>
          </w:tcPr>
          <w:p w14:paraId="51D6CDF0" w14:textId="77777777" w:rsidR="00A11447" w:rsidRPr="00A11447" w:rsidRDefault="00A11447" w:rsidP="00A11447">
            <w:pPr>
              <w:jc w:val="both"/>
            </w:pPr>
          </w:p>
        </w:tc>
      </w:tr>
      <w:tr w:rsidR="00A11447" w:rsidRPr="00A11447" w14:paraId="13CBCBC6" w14:textId="77777777" w:rsidTr="00491DAF">
        <w:tc>
          <w:tcPr>
            <w:tcW w:w="9859" w:type="dxa"/>
            <w:gridSpan w:val="11"/>
            <w:shd w:val="clear" w:color="auto" w:fill="F7CAAC"/>
          </w:tcPr>
          <w:p w14:paraId="0320939E"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39D27511" w14:textId="77777777" w:rsidTr="00491DAF">
        <w:trPr>
          <w:trHeight w:val="232"/>
        </w:trPr>
        <w:tc>
          <w:tcPr>
            <w:tcW w:w="9859" w:type="dxa"/>
            <w:gridSpan w:val="11"/>
            <w:tcBorders>
              <w:top w:val="nil"/>
            </w:tcBorders>
          </w:tcPr>
          <w:p w14:paraId="0C552754" w14:textId="77777777" w:rsidR="00A11447" w:rsidRPr="00A11447" w:rsidRDefault="00A11447" w:rsidP="00A11447">
            <w:pPr>
              <w:jc w:val="both"/>
            </w:pPr>
            <w:r w:rsidRPr="00A11447">
              <w:t>Management – přednášející (10%)</w:t>
            </w:r>
          </w:p>
        </w:tc>
      </w:tr>
      <w:tr w:rsidR="00A11447" w:rsidRPr="00A11447" w14:paraId="4A3A5832" w14:textId="77777777" w:rsidTr="00491DAF">
        <w:tc>
          <w:tcPr>
            <w:tcW w:w="9859" w:type="dxa"/>
            <w:gridSpan w:val="11"/>
            <w:shd w:val="clear" w:color="auto" w:fill="F7CAAC"/>
          </w:tcPr>
          <w:p w14:paraId="59E1E5D1" w14:textId="77777777" w:rsidR="00A11447" w:rsidRPr="00A11447" w:rsidRDefault="00A11447" w:rsidP="00A11447">
            <w:pPr>
              <w:jc w:val="both"/>
            </w:pPr>
            <w:r w:rsidRPr="00A11447">
              <w:rPr>
                <w:b/>
              </w:rPr>
              <w:t xml:space="preserve">Údaje o vzdělání na VŠ </w:t>
            </w:r>
          </w:p>
        </w:tc>
      </w:tr>
      <w:tr w:rsidR="00A11447" w:rsidRPr="00A11447" w14:paraId="367AD6C5" w14:textId="77777777" w:rsidTr="00491DAF">
        <w:trPr>
          <w:trHeight w:val="589"/>
        </w:trPr>
        <w:tc>
          <w:tcPr>
            <w:tcW w:w="9859" w:type="dxa"/>
            <w:gridSpan w:val="11"/>
          </w:tcPr>
          <w:tbl>
            <w:tblPr>
              <w:tblStyle w:val="Mkatabulky1"/>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A11447" w:rsidRPr="00A11447" w14:paraId="3E270F0F" w14:textId="77777777" w:rsidTr="00491DAF">
              <w:tc>
                <w:tcPr>
                  <w:tcW w:w="1134" w:type="dxa"/>
                </w:tcPr>
                <w:p w14:paraId="3B5644C4" w14:textId="77777777" w:rsidR="00A11447" w:rsidRPr="00A11447" w:rsidRDefault="00A11447" w:rsidP="00A11447">
                  <w:pPr>
                    <w:jc w:val="both"/>
                  </w:pPr>
                  <w:r w:rsidRPr="00A11447">
                    <w:t>1990-1993</w:t>
                  </w:r>
                </w:p>
              </w:tc>
              <w:tc>
                <w:tcPr>
                  <w:tcW w:w="8505" w:type="dxa"/>
                </w:tcPr>
                <w:p w14:paraId="7798DB6E" w14:textId="77777777" w:rsidR="00A11447" w:rsidRPr="00A11447" w:rsidRDefault="00A11447" w:rsidP="00A11447">
                  <w:pPr>
                    <w:jc w:val="both"/>
                  </w:pPr>
                  <w:r w:rsidRPr="00A11447">
                    <w:t>Ekonomická univerzita v Bratislave, Podnikovohospodárska fakulta so sídlom v Košiciach, obor Podnikovohospodárske náuky (Bc.)</w:t>
                  </w:r>
                </w:p>
              </w:tc>
            </w:tr>
            <w:tr w:rsidR="00A11447" w:rsidRPr="00A11447" w14:paraId="530DF801" w14:textId="77777777" w:rsidTr="00491DAF">
              <w:tc>
                <w:tcPr>
                  <w:tcW w:w="1134" w:type="dxa"/>
                </w:tcPr>
                <w:p w14:paraId="7B799547" w14:textId="77777777" w:rsidR="00A11447" w:rsidRPr="00A11447" w:rsidRDefault="00A11447" w:rsidP="00A11447">
                  <w:pPr>
                    <w:jc w:val="both"/>
                  </w:pPr>
                  <w:r w:rsidRPr="00A11447">
                    <w:t>1993-1995</w:t>
                  </w:r>
                </w:p>
              </w:tc>
              <w:tc>
                <w:tcPr>
                  <w:tcW w:w="8505" w:type="dxa"/>
                </w:tcPr>
                <w:p w14:paraId="0260B50A" w14:textId="77777777" w:rsidR="00A11447" w:rsidRPr="00A11447" w:rsidRDefault="00A11447" w:rsidP="00A11447">
                  <w:pPr>
                    <w:jc w:val="both"/>
                  </w:pPr>
                  <w:r w:rsidRPr="00A11447">
                    <w:t>Ekonomická univerzita v Bratislave, Podnikovohospodárska fakulta so sídlom v Košiciach, obor Podnikovohospodárske náuky (Ing.)</w:t>
                  </w:r>
                </w:p>
              </w:tc>
            </w:tr>
            <w:tr w:rsidR="00A11447" w:rsidRPr="00A11447" w14:paraId="0E2FA2FE" w14:textId="77777777" w:rsidTr="00491DAF">
              <w:tc>
                <w:tcPr>
                  <w:tcW w:w="1134" w:type="dxa"/>
                </w:tcPr>
                <w:p w14:paraId="59F0211F" w14:textId="77777777" w:rsidR="00A11447" w:rsidRPr="00A11447" w:rsidRDefault="00A11447" w:rsidP="00A11447">
                  <w:pPr>
                    <w:jc w:val="both"/>
                  </w:pPr>
                  <w:r w:rsidRPr="00A11447">
                    <w:t>2006-2009</w:t>
                  </w:r>
                </w:p>
              </w:tc>
              <w:tc>
                <w:tcPr>
                  <w:tcW w:w="8505" w:type="dxa"/>
                </w:tcPr>
                <w:p w14:paraId="6C337C2C" w14:textId="77777777" w:rsidR="00A11447" w:rsidRPr="00A11447" w:rsidRDefault="00A11447" w:rsidP="00A11447">
                  <w:pPr>
                    <w:jc w:val="both"/>
                  </w:pPr>
                  <w:r w:rsidRPr="00A11447">
                    <w:t>Ekonomická univerzita v Bratislave, Podnikovohospodárska fakulta so sídlom v Košiciach, obor Ekonomika a manažment podniku (PhD.)</w:t>
                  </w:r>
                </w:p>
              </w:tc>
            </w:tr>
            <w:tr w:rsidR="00A11447" w:rsidRPr="00A11447" w14:paraId="22725730" w14:textId="77777777" w:rsidTr="00491DAF">
              <w:tc>
                <w:tcPr>
                  <w:tcW w:w="1134" w:type="dxa"/>
                </w:tcPr>
                <w:p w14:paraId="548C9941" w14:textId="77777777" w:rsidR="00A11447" w:rsidRPr="00A11447" w:rsidRDefault="00A11447" w:rsidP="00A11447">
                  <w:pPr>
                    <w:jc w:val="both"/>
                  </w:pPr>
                  <w:r w:rsidRPr="00A11447">
                    <w:t>2011</w:t>
                  </w:r>
                </w:p>
              </w:tc>
              <w:tc>
                <w:tcPr>
                  <w:tcW w:w="8505" w:type="dxa"/>
                </w:tcPr>
                <w:p w14:paraId="30E0282F" w14:textId="77777777" w:rsidR="00A11447" w:rsidRPr="00A11447" w:rsidRDefault="00A11447" w:rsidP="00A11447">
                  <w:pPr>
                    <w:jc w:val="both"/>
                  </w:pPr>
                  <w:r w:rsidRPr="00A11447">
                    <w:t>Sales Manager Akademie, Wien (MBA)</w:t>
                  </w:r>
                </w:p>
              </w:tc>
            </w:tr>
            <w:tr w:rsidR="00A11447" w:rsidRPr="00A11447" w14:paraId="67EB515E" w14:textId="77777777" w:rsidTr="00491DAF">
              <w:tc>
                <w:tcPr>
                  <w:tcW w:w="1134" w:type="dxa"/>
                </w:tcPr>
                <w:p w14:paraId="17878430" w14:textId="77777777" w:rsidR="00A11447" w:rsidRPr="00A11447" w:rsidRDefault="00A11447" w:rsidP="00A11447">
                  <w:pPr>
                    <w:jc w:val="both"/>
                  </w:pPr>
                  <w:r w:rsidRPr="00A11447">
                    <w:t>2016</w:t>
                  </w:r>
                </w:p>
              </w:tc>
              <w:tc>
                <w:tcPr>
                  <w:tcW w:w="8505" w:type="dxa"/>
                </w:tcPr>
                <w:p w14:paraId="44E6DE4F" w14:textId="77777777" w:rsidR="00A11447" w:rsidRPr="00A11447" w:rsidRDefault="00A11447" w:rsidP="00A11447">
                  <w:pPr>
                    <w:jc w:val="both"/>
                  </w:pPr>
                  <w:r w:rsidRPr="00A11447">
                    <w:t>Warsaw Management University, Warszawa (LL.M.)</w:t>
                  </w:r>
                </w:p>
              </w:tc>
            </w:tr>
          </w:tbl>
          <w:p w14:paraId="499D66BA" w14:textId="77777777" w:rsidR="00A11447" w:rsidRPr="00A11447" w:rsidRDefault="00A11447" w:rsidP="00A11447">
            <w:pPr>
              <w:jc w:val="both"/>
              <w:rPr>
                <w:b/>
              </w:rPr>
            </w:pPr>
          </w:p>
        </w:tc>
      </w:tr>
      <w:tr w:rsidR="00A11447" w:rsidRPr="00A11447" w14:paraId="642D6EE6" w14:textId="77777777" w:rsidTr="00491DAF">
        <w:tc>
          <w:tcPr>
            <w:tcW w:w="9859" w:type="dxa"/>
            <w:gridSpan w:val="11"/>
            <w:shd w:val="clear" w:color="auto" w:fill="F7CAAC"/>
          </w:tcPr>
          <w:p w14:paraId="218E1E4F" w14:textId="77777777" w:rsidR="00A11447" w:rsidRPr="00A11447" w:rsidRDefault="00A11447" w:rsidP="00A11447">
            <w:pPr>
              <w:jc w:val="both"/>
              <w:rPr>
                <w:b/>
              </w:rPr>
            </w:pPr>
            <w:r w:rsidRPr="00A11447">
              <w:rPr>
                <w:b/>
              </w:rPr>
              <w:t>Údaje o odborném působení od absolvování VŠ</w:t>
            </w:r>
          </w:p>
        </w:tc>
      </w:tr>
      <w:tr w:rsidR="00A11447" w:rsidRPr="00A11447" w14:paraId="1CFE2A8B" w14:textId="77777777" w:rsidTr="00491DAF">
        <w:trPr>
          <w:trHeight w:val="616"/>
        </w:trPr>
        <w:tc>
          <w:tcPr>
            <w:tcW w:w="9859" w:type="dxa"/>
            <w:gridSpan w:val="11"/>
          </w:tcPr>
          <w:tbl>
            <w:tblPr>
              <w:tblStyle w:val="Mkatabulky1"/>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A11447" w:rsidRPr="00A11447" w14:paraId="23B94109" w14:textId="77777777" w:rsidTr="00491DAF">
              <w:tc>
                <w:tcPr>
                  <w:tcW w:w="1701" w:type="dxa"/>
                </w:tcPr>
                <w:p w14:paraId="3E046238" w14:textId="77777777" w:rsidR="00A11447" w:rsidRPr="00A11447" w:rsidRDefault="00A11447" w:rsidP="00A11447">
                  <w:pPr>
                    <w:jc w:val="both"/>
                  </w:pPr>
                  <w:r w:rsidRPr="00A11447">
                    <w:t>08-12/1995</w:t>
                  </w:r>
                </w:p>
              </w:tc>
              <w:tc>
                <w:tcPr>
                  <w:tcW w:w="7938" w:type="dxa"/>
                </w:tcPr>
                <w:p w14:paraId="4938D110" w14:textId="77777777" w:rsidR="00A11447" w:rsidRPr="00A11447" w:rsidRDefault="00A11447" w:rsidP="00A11447">
                  <w:pPr>
                    <w:jc w:val="both"/>
                  </w:pPr>
                  <w:r w:rsidRPr="00A11447">
                    <w:t>Odvodný úrad Košice IV., Kontrolno-právné oddelenie, Košice, poradca v pracovno-právnych vzťahoch</w:t>
                  </w:r>
                </w:p>
              </w:tc>
            </w:tr>
            <w:tr w:rsidR="00A11447" w:rsidRPr="00A11447" w14:paraId="5667CA03" w14:textId="77777777" w:rsidTr="00491DAF">
              <w:tc>
                <w:tcPr>
                  <w:tcW w:w="1701" w:type="dxa"/>
                </w:tcPr>
                <w:p w14:paraId="1500B12B" w14:textId="77777777" w:rsidR="00A11447" w:rsidRPr="00A11447" w:rsidRDefault="00A11447" w:rsidP="00A11447">
                  <w:pPr>
                    <w:jc w:val="both"/>
                  </w:pPr>
                  <w:r w:rsidRPr="00A11447">
                    <w:t>12/2002-10/2006</w:t>
                  </w:r>
                </w:p>
              </w:tc>
              <w:tc>
                <w:tcPr>
                  <w:tcW w:w="7938" w:type="dxa"/>
                </w:tcPr>
                <w:p w14:paraId="56996941" w14:textId="77777777" w:rsidR="00A11447" w:rsidRPr="00A11447" w:rsidRDefault="00A11447" w:rsidP="00A11447">
                  <w:pPr>
                    <w:jc w:val="both"/>
                  </w:pPr>
                  <w:r w:rsidRPr="00A11447">
                    <w:t>UNISPOL s.r.o., Michalovce, ekonomka</w:t>
                  </w:r>
                </w:p>
              </w:tc>
            </w:tr>
            <w:tr w:rsidR="00A11447" w:rsidRPr="00A11447" w14:paraId="29FF3E91" w14:textId="77777777" w:rsidTr="00491DAF">
              <w:tc>
                <w:tcPr>
                  <w:tcW w:w="1701" w:type="dxa"/>
                </w:tcPr>
                <w:p w14:paraId="66BDC867" w14:textId="77777777" w:rsidR="00A11447" w:rsidRPr="00A11447" w:rsidRDefault="00A11447" w:rsidP="00A11447">
                  <w:pPr>
                    <w:jc w:val="both"/>
                  </w:pPr>
                  <w:r w:rsidRPr="00A11447">
                    <w:t>09/2009-02/2011</w:t>
                  </w:r>
                </w:p>
              </w:tc>
              <w:tc>
                <w:tcPr>
                  <w:tcW w:w="7938" w:type="dxa"/>
                </w:tcPr>
                <w:p w14:paraId="19BE062A" w14:textId="77777777" w:rsidR="00A11447" w:rsidRPr="00A11447" w:rsidRDefault="00A11447" w:rsidP="00A11447">
                  <w:pPr>
                    <w:jc w:val="both"/>
                  </w:pPr>
                  <w:r w:rsidRPr="00A11447">
                    <w:t>UPJŠ Filozofick fakulta, Katedra sociálnej práce, Košice, lektor ekonomických predmetov</w:t>
                  </w:r>
                </w:p>
              </w:tc>
            </w:tr>
            <w:tr w:rsidR="00A11447" w:rsidRPr="00A11447" w14:paraId="43028B88" w14:textId="77777777" w:rsidTr="00491DAF">
              <w:tc>
                <w:tcPr>
                  <w:tcW w:w="1701" w:type="dxa"/>
                </w:tcPr>
                <w:p w14:paraId="40101B31" w14:textId="77777777" w:rsidR="00A11447" w:rsidRPr="00A11447" w:rsidRDefault="00A11447" w:rsidP="00A11447">
                  <w:pPr>
                    <w:jc w:val="both"/>
                  </w:pPr>
                  <w:r w:rsidRPr="00A11447">
                    <w:t>2009-dosud</w:t>
                  </w:r>
                </w:p>
              </w:tc>
              <w:tc>
                <w:tcPr>
                  <w:tcW w:w="7938" w:type="dxa"/>
                </w:tcPr>
                <w:p w14:paraId="44EFEA76" w14:textId="77777777" w:rsidR="00A11447" w:rsidRPr="00A11447" w:rsidRDefault="00A11447" w:rsidP="00A11447">
                  <w:pPr>
                    <w:jc w:val="both"/>
                  </w:pPr>
                  <w:r w:rsidRPr="00A11447">
                    <w:t>TU v Košiciách, Ekonomická fakulta, Katedra bankovníctva a investovania, docentka</w:t>
                  </w:r>
                </w:p>
              </w:tc>
            </w:tr>
            <w:tr w:rsidR="00A11447" w:rsidRPr="00A11447" w14:paraId="150DCB5E" w14:textId="77777777" w:rsidTr="00491DAF">
              <w:tc>
                <w:tcPr>
                  <w:tcW w:w="1701" w:type="dxa"/>
                </w:tcPr>
                <w:p w14:paraId="53AFB201" w14:textId="77777777" w:rsidR="00A11447" w:rsidRPr="00A11447" w:rsidRDefault="00A11447" w:rsidP="00A11447">
                  <w:pPr>
                    <w:jc w:val="both"/>
                  </w:pPr>
                  <w:r w:rsidRPr="00A11447">
                    <w:t>2019-dosud</w:t>
                  </w:r>
                </w:p>
              </w:tc>
              <w:tc>
                <w:tcPr>
                  <w:tcW w:w="7938" w:type="dxa"/>
                </w:tcPr>
                <w:p w14:paraId="164CA2CA" w14:textId="77777777" w:rsidR="00A11447" w:rsidRPr="00A11447" w:rsidRDefault="00A11447" w:rsidP="00A11447">
                  <w:pPr>
                    <w:jc w:val="both"/>
                  </w:pPr>
                  <w:r w:rsidRPr="00A11447">
                    <w:t xml:space="preserve">Univerzita Tomáše Bati ve Zlíně, Fakulta managementu a ekonomiky, </w:t>
                  </w:r>
                </w:p>
              </w:tc>
            </w:tr>
          </w:tbl>
          <w:p w14:paraId="4D3FA087" w14:textId="77777777" w:rsidR="00A11447" w:rsidRPr="00A11447" w:rsidRDefault="00A11447" w:rsidP="00A11447">
            <w:pPr>
              <w:jc w:val="both"/>
            </w:pPr>
          </w:p>
        </w:tc>
      </w:tr>
      <w:tr w:rsidR="00A11447" w:rsidRPr="00A11447" w14:paraId="331FD769" w14:textId="77777777" w:rsidTr="00491DAF">
        <w:trPr>
          <w:trHeight w:val="250"/>
        </w:trPr>
        <w:tc>
          <w:tcPr>
            <w:tcW w:w="9859" w:type="dxa"/>
            <w:gridSpan w:val="11"/>
            <w:shd w:val="clear" w:color="auto" w:fill="F7CAAC"/>
          </w:tcPr>
          <w:p w14:paraId="5DB2E59E" w14:textId="77777777" w:rsidR="00A11447" w:rsidRPr="00A11447" w:rsidRDefault="00A11447" w:rsidP="00A11447">
            <w:pPr>
              <w:jc w:val="both"/>
            </w:pPr>
            <w:r w:rsidRPr="00A11447">
              <w:rPr>
                <w:b/>
              </w:rPr>
              <w:t>Zkušenosti s vedením kvalifikačních a rigorózních prací</w:t>
            </w:r>
          </w:p>
        </w:tc>
      </w:tr>
      <w:tr w:rsidR="00A11447" w:rsidRPr="00A11447" w14:paraId="3004D125" w14:textId="77777777" w:rsidTr="00491DAF">
        <w:trPr>
          <w:trHeight w:val="288"/>
        </w:trPr>
        <w:tc>
          <w:tcPr>
            <w:tcW w:w="9859" w:type="dxa"/>
            <w:gridSpan w:val="11"/>
          </w:tcPr>
          <w:p w14:paraId="67979808" w14:textId="77777777" w:rsidR="00A11447" w:rsidRPr="00A11447" w:rsidRDefault="00A11447" w:rsidP="00A11447">
            <w:pPr>
              <w:jc w:val="both"/>
            </w:pPr>
            <w:r w:rsidRPr="00A11447">
              <w:t xml:space="preserve">Počet vedených bakalářských prací – </w:t>
            </w:r>
          </w:p>
          <w:p w14:paraId="3DB05049" w14:textId="77777777" w:rsidR="00A11447" w:rsidRPr="00A11447" w:rsidRDefault="00A11447" w:rsidP="00A11447">
            <w:pPr>
              <w:jc w:val="both"/>
            </w:pPr>
            <w:r w:rsidRPr="00A11447">
              <w:t xml:space="preserve">Počet vedených diplomových prací – </w:t>
            </w:r>
          </w:p>
        </w:tc>
      </w:tr>
      <w:tr w:rsidR="00A11447" w:rsidRPr="00A11447" w14:paraId="5F9B86AF" w14:textId="77777777" w:rsidTr="00B86AE9">
        <w:trPr>
          <w:cantSplit/>
        </w:trPr>
        <w:tc>
          <w:tcPr>
            <w:tcW w:w="3345" w:type="dxa"/>
            <w:gridSpan w:val="2"/>
            <w:tcBorders>
              <w:top w:val="single" w:sz="12" w:space="0" w:color="auto"/>
            </w:tcBorders>
            <w:shd w:val="clear" w:color="auto" w:fill="F7CAAC"/>
          </w:tcPr>
          <w:p w14:paraId="43D83D00"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tcBorders>
            <w:shd w:val="clear" w:color="auto" w:fill="F7CAAC"/>
          </w:tcPr>
          <w:p w14:paraId="59A90A8E"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right w:val="single" w:sz="12" w:space="0" w:color="auto"/>
            </w:tcBorders>
            <w:shd w:val="clear" w:color="auto" w:fill="F7CAAC"/>
          </w:tcPr>
          <w:p w14:paraId="4506D675"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tcBorders>
            <w:shd w:val="clear" w:color="auto" w:fill="F7CAAC"/>
          </w:tcPr>
          <w:p w14:paraId="325E1D6C" w14:textId="77777777" w:rsidR="00A11447" w:rsidRPr="00A11447" w:rsidRDefault="00A11447" w:rsidP="00A11447">
            <w:pPr>
              <w:jc w:val="both"/>
              <w:rPr>
                <w:b/>
              </w:rPr>
            </w:pPr>
            <w:r w:rsidRPr="00A11447">
              <w:rPr>
                <w:b/>
              </w:rPr>
              <w:t>Ohlasy publikací</w:t>
            </w:r>
          </w:p>
        </w:tc>
      </w:tr>
      <w:tr w:rsidR="00A11447" w:rsidRPr="00A11447" w14:paraId="3D993106" w14:textId="77777777" w:rsidTr="00B86AE9">
        <w:trPr>
          <w:cantSplit/>
        </w:trPr>
        <w:tc>
          <w:tcPr>
            <w:tcW w:w="3345" w:type="dxa"/>
            <w:gridSpan w:val="2"/>
          </w:tcPr>
          <w:p w14:paraId="6C8AC83B" w14:textId="77777777" w:rsidR="00A11447" w:rsidRPr="00A11447" w:rsidRDefault="00A11447" w:rsidP="00A11447">
            <w:pPr>
              <w:jc w:val="both"/>
            </w:pPr>
            <w:r w:rsidRPr="00A11447">
              <w:t>Verejná ekonomika a služby</w:t>
            </w:r>
          </w:p>
        </w:tc>
        <w:tc>
          <w:tcPr>
            <w:tcW w:w="2245" w:type="dxa"/>
            <w:gridSpan w:val="2"/>
          </w:tcPr>
          <w:p w14:paraId="2330656A" w14:textId="77777777" w:rsidR="00A11447" w:rsidRPr="00A11447" w:rsidRDefault="00A11447" w:rsidP="00A11447">
            <w:pPr>
              <w:jc w:val="both"/>
            </w:pPr>
            <w:r w:rsidRPr="00A11447">
              <w:t>2013</w:t>
            </w:r>
          </w:p>
        </w:tc>
        <w:tc>
          <w:tcPr>
            <w:tcW w:w="2250" w:type="dxa"/>
            <w:gridSpan w:val="4"/>
            <w:tcBorders>
              <w:right w:val="single" w:sz="12" w:space="0" w:color="auto"/>
            </w:tcBorders>
          </w:tcPr>
          <w:p w14:paraId="12AF4F3B" w14:textId="77777777" w:rsidR="00A11447" w:rsidRPr="00A11447" w:rsidRDefault="00A11447" w:rsidP="00A11447">
            <w:pPr>
              <w:jc w:val="both"/>
            </w:pPr>
            <w:r w:rsidRPr="00A11447">
              <w:t>Univerzita Mateja Bela v Banskej Bystrici</w:t>
            </w:r>
          </w:p>
        </w:tc>
        <w:tc>
          <w:tcPr>
            <w:tcW w:w="632" w:type="dxa"/>
            <w:tcBorders>
              <w:left w:val="single" w:sz="12" w:space="0" w:color="auto"/>
            </w:tcBorders>
            <w:shd w:val="clear" w:color="auto" w:fill="F7CAAC"/>
          </w:tcPr>
          <w:p w14:paraId="6A7F34FE" w14:textId="77777777" w:rsidR="00A11447" w:rsidRPr="00A11447" w:rsidRDefault="00A11447" w:rsidP="00A11447">
            <w:pPr>
              <w:jc w:val="both"/>
            </w:pPr>
            <w:r w:rsidRPr="00A11447">
              <w:rPr>
                <w:b/>
              </w:rPr>
              <w:t>WOS</w:t>
            </w:r>
          </w:p>
        </w:tc>
        <w:tc>
          <w:tcPr>
            <w:tcW w:w="693" w:type="dxa"/>
            <w:shd w:val="clear" w:color="auto" w:fill="F7CAAC"/>
          </w:tcPr>
          <w:p w14:paraId="2D20D4B5" w14:textId="77777777" w:rsidR="00A11447" w:rsidRPr="00A11447" w:rsidRDefault="00A11447" w:rsidP="00A11447">
            <w:pPr>
              <w:jc w:val="both"/>
              <w:rPr>
                <w:sz w:val="18"/>
              </w:rPr>
            </w:pPr>
            <w:r w:rsidRPr="00A11447">
              <w:rPr>
                <w:b/>
                <w:sz w:val="18"/>
              </w:rPr>
              <w:t>Scopus</w:t>
            </w:r>
          </w:p>
        </w:tc>
        <w:tc>
          <w:tcPr>
            <w:tcW w:w="694" w:type="dxa"/>
            <w:shd w:val="clear" w:color="auto" w:fill="F7CAAC"/>
          </w:tcPr>
          <w:p w14:paraId="5F8CF4D3" w14:textId="77777777" w:rsidR="00A11447" w:rsidRPr="00A11447" w:rsidRDefault="00A11447" w:rsidP="00A11447">
            <w:pPr>
              <w:jc w:val="both"/>
            </w:pPr>
            <w:r w:rsidRPr="00A11447">
              <w:rPr>
                <w:b/>
                <w:sz w:val="18"/>
              </w:rPr>
              <w:t>ostatní</w:t>
            </w:r>
          </w:p>
        </w:tc>
      </w:tr>
      <w:tr w:rsidR="00A11447" w:rsidRPr="00A11447" w14:paraId="71AA1B13" w14:textId="77777777" w:rsidTr="00B86AE9">
        <w:trPr>
          <w:cantSplit/>
          <w:trHeight w:val="70"/>
        </w:trPr>
        <w:tc>
          <w:tcPr>
            <w:tcW w:w="3345" w:type="dxa"/>
            <w:gridSpan w:val="2"/>
            <w:shd w:val="clear" w:color="auto" w:fill="F7CAAC"/>
          </w:tcPr>
          <w:p w14:paraId="38FA7C03" w14:textId="77777777" w:rsidR="00A11447" w:rsidRPr="00A11447" w:rsidRDefault="00A11447" w:rsidP="00A11447">
            <w:pPr>
              <w:jc w:val="both"/>
            </w:pPr>
            <w:r w:rsidRPr="00A11447">
              <w:rPr>
                <w:b/>
              </w:rPr>
              <w:t>Obor jmenovacího řízení</w:t>
            </w:r>
          </w:p>
        </w:tc>
        <w:tc>
          <w:tcPr>
            <w:tcW w:w="2245" w:type="dxa"/>
            <w:gridSpan w:val="2"/>
            <w:shd w:val="clear" w:color="auto" w:fill="F7CAAC"/>
          </w:tcPr>
          <w:p w14:paraId="7C7447D8" w14:textId="77777777" w:rsidR="00A11447" w:rsidRPr="00A11447" w:rsidRDefault="00A11447" w:rsidP="00A11447">
            <w:pPr>
              <w:jc w:val="both"/>
            </w:pPr>
            <w:r w:rsidRPr="00A11447">
              <w:rPr>
                <w:b/>
              </w:rPr>
              <w:t>Rok udělení hodnosti</w:t>
            </w:r>
          </w:p>
        </w:tc>
        <w:tc>
          <w:tcPr>
            <w:tcW w:w="2250" w:type="dxa"/>
            <w:gridSpan w:val="4"/>
            <w:tcBorders>
              <w:right w:val="single" w:sz="12" w:space="0" w:color="auto"/>
            </w:tcBorders>
            <w:shd w:val="clear" w:color="auto" w:fill="F7CAAC"/>
          </w:tcPr>
          <w:p w14:paraId="13F5119F" w14:textId="77777777" w:rsidR="00A11447" w:rsidRPr="00A11447" w:rsidRDefault="00A11447" w:rsidP="00A11447">
            <w:pPr>
              <w:jc w:val="both"/>
            </w:pPr>
            <w:r w:rsidRPr="00A11447">
              <w:rPr>
                <w:b/>
              </w:rPr>
              <w:t>Řízení konáno na VŠ</w:t>
            </w:r>
          </w:p>
        </w:tc>
        <w:tc>
          <w:tcPr>
            <w:tcW w:w="632" w:type="dxa"/>
            <w:vMerge w:val="restart"/>
            <w:tcBorders>
              <w:left w:val="single" w:sz="12" w:space="0" w:color="auto"/>
            </w:tcBorders>
          </w:tcPr>
          <w:p w14:paraId="3BB1C6D2" w14:textId="77777777" w:rsidR="00A11447" w:rsidRPr="00A11447" w:rsidRDefault="00A11447" w:rsidP="00A11447">
            <w:pPr>
              <w:jc w:val="center"/>
            </w:pPr>
            <w:r w:rsidRPr="00A11447">
              <w:t>198</w:t>
            </w:r>
          </w:p>
        </w:tc>
        <w:tc>
          <w:tcPr>
            <w:tcW w:w="693" w:type="dxa"/>
            <w:vMerge w:val="restart"/>
          </w:tcPr>
          <w:p w14:paraId="2E2539C3" w14:textId="77777777" w:rsidR="00A11447" w:rsidRPr="00B86AE9" w:rsidRDefault="00B86AE9" w:rsidP="00A11447">
            <w:pPr>
              <w:jc w:val="center"/>
            </w:pPr>
            <w:r w:rsidRPr="00B86AE9">
              <w:t>445</w:t>
            </w:r>
          </w:p>
        </w:tc>
        <w:tc>
          <w:tcPr>
            <w:tcW w:w="694" w:type="dxa"/>
            <w:vMerge w:val="restart"/>
          </w:tcPr>
          <w:p w14:paraId="6525AEA7" w14:textId="77777777" w:rsidR="00A11447" w:rsidRPr="00A11447" w:rsidRDefault="00A11447" w:rsidP="00A11447">
            <w:pPr>
              <w:jc w:val="center"/>
              <w:rPr>
                <w:b/>
              </w:rPr>
            </w:pPr>
          </w:p>
        </w:tc>
      </w:tr>
      <w:tr w:rsidR="00A11447" w:rsidRPr="00A11447" w14:paraId="67F89B49" w14:textId="77777777" w:rsidTr="00B86AE9">
        <w:trPr>
          <w:trHeight w:val="205"/>
        </w:trPr>
        <w:tc>
          <w:tcPr>
            <w:tcW w:w="3345" w:type="dxa"/>
            <w:gridSpan w:val="2"/>
          </w:tcPr>
          <w:p w14:paraId="25DDA303" w14:textId="77777777" w:rsidR="00A11447" w:rsidRPr="00A11447" w:rsidRDefault="00A11447" w:rsidP="00A11447">
            <w:pPr>
              <w:jc w:val="both"/>
            </w:pPr>
          </w:p>
        </w:tc>
        <w:tc>
          <w:tcPr>
            <w:tcW w:w="2245" w:type="dxa"/>
            <w:gridSpan w:val="2"/>
          </w:tcPr>
          <w:p w14:paraId="42C36E5A" w14:textId="77777777" w:rsidR="00A11447" w:rsidRPr="00A11447" w:rsidRDefault="00A11447" w:rsidP="00A11447">
            <w:pPr>
              <w:jc w:val="both"/>
            </w:pPr>
          </w:p>
        </w:tc>
        <w:tc>
          <w:tcPr>
            <w:tcW w:w="2250" w:type="dxa"/>
            <w:gridSpan w:val="4"/>
            <w:tcBorders>
              <w:right w:val="single" w:sz="12" w:space="0" w:color="auto"/>
            </w:tcBorders>
          </w:tcPr>
          <w:p w14:paraId="5E6D3861" w14:textId="77777777" w:rsidR="00A11447" w:rsidRPr="00A11447" w:rsidRDefault="00A11447" w:rsidP="00A11447">
            <w:pPr>
              <w:jc w:val="both"/>
            </w:pPr>
          </w:p>
        </w:tc>
        <w:tc>
          <w:tcPr>
            <w:tcW w:w="632" w:type="dxa"/>
            <w:vMerge/>
            <w:tcBorders>
              <w:left w:val="single" w:sz="12" w:space="0" w:color="auto"/>
            </w:tcBorders>
            <w:vAlign w:val="center"/>
          </w:tcPr>
          <w:p w14:paraId="1F18B83B" w14:textId="77777777" w:rsidR="00A11447" w:rsidRPr="00A11447" w:rsidRDefault="00A11447" w:rsidP="00A11447">
            <w:pPr>
              <w:rPr>
                <w:b/>
              </w:rPr>
            </w:pPr>
          </w:p>
        </w:tc>
        <w:tc>
          <w:tcPr>
            <w:tcW w:w="693" w:type="dxa"/>
            <w:vMerge/>
            <w:vAlign w:val="center"/>
          </w:tcPr>
          <w:p w14:paraId="126084DB" w14:textId="77777777" w:rsidR="00A11447" w:rsidRPr="00A11447" w:rsidRDefault="00A11447" w:rsidP="00A11447">
            <w:pPr>
              <w:rPr>
                <w:b/>
              </w:rPr>
            </w:pPr>
          </w:p>
        </w:tc>
        <w:tc>
          <w:tcPr>
            <w:tcW w:w="694" w:type="dxa"/>
            <w:vMerge/>
            <w:vAlign w:val="center"/>
          </w:tcPr>
          <w:p w14:paraId="1BD57BBC" w14:textId="77777777" w:rsidR="00A11447" w:rsidRPr="00A11447" w:rsidRDefault="00A11447" w:rsidP="00A11447">
            <w:pPr>
              <w:rPr>
                <w:b/>
              </w:rPr>
            </w:pPr>
          </w:p>
        </w:tc>
      </w:tr>
      <w:tr w:rsidR="00A11447" w:rsidRPr="00A11447" w14:paraId="4D0DE813" w14:textId="77777777" w:rsidTr="00491DAF">
        <w:tc>
          <w:tcPr>
            <w:tcW w:w="9859" w:type="dxa"/>
            <w:gridSpan w:val="11"/>
            <w:shd w:val="clear" w:color="auto" w:fill="F7CAAC"/>
          </w:tcPr>
          <w:p w14:paraId="476A1E01"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0B438730" w14:textId="77777777" w:rsidTr="00491DAF">
        <w:trPr>
          <w:trHeight w:val="2347"/>
        </w:trPr>
        <w:tc>
          <w:tcPr>
            <w:tcW w:w="9859" w:type="dxa"/>
            <w:gridSpan w:val="11"/>
          </w:tcPr>
          <w:p w14:paraId="298D0755" w14:textId="77777777" w:rsidR="00A11447" w:rsidRPr="00A11447" w:rsidRDefault="00A11447" w:rsidP="00A11447">
            <w:pPr>
              <w:jc w:val="both"/>
            </w:pPr>
            <w:r w:rsidRPr="00A11447">
              <w:t>GAVUROVÁ, B., HALSKOVÁ, M., KORÓNY, S. Research and development indicators of EU28 countries from viewpoint of super</w:t>
            </w:r>
            <w:r w:rsidRPr="00A11447">
              <w:rPr>
                <w:rFonts w:ascii="Cambria Math" w:hAnsi="Cambria Math" w:cs="Cambria Math"/>
              </w:rPr>
              <w:t>‑</w:t>
            </w:r>
            <w:r w:rsidRPr="00A11447">
              <w:t xml:space="preserve">efficiency DEA analysis. </w:t>
            </w:r>
            <w:r w:rsidRPr="00A11447">
              <w:rPr>
                <w:i/>
              </w:rPr>
              <w:t>Acta Universitatis Agriculturae et Silviculturae Mendelianae Brunensis.</w:t>
            </w:r>
            <w:r w:rsidRPr="00A11447">
              <w:t xml:space="preserve"> 2019, Vol. 67, No. 1, pp. 225-242. ISSN 1211-8516. DOI: 10.11118/actaun201967010225</w:t>
            </w:r>
          </w:p>
          <w:p w14:paraId="225F06F8" w14:textId="77777777" w:rsidR="00A11447" w:rsidRPr="00A11447" w:rsidRDefault="00A11447" w:rsidP="00A11447">
            <w:pPr>
              <w:jc w:val="both"/>
            </w:pPr>
            <w:r w:rsidRPr="00A11447">
              <w:t xml:space="preserve">FEDORKO, I., BAČÍK, R., GAVUROVÁ, B. Technology acceptance model in e-commerce segment. </w:t>
            </w:r>
            <w:r w:rsidRPr="00A11447">
              <w:rPr>
                <w:i/>
              </w:rPr>
              <w:t>Management &amp; Marketing. Challenges for the Knowledge Society</w:t>
            </w:r>
            <w:r w:rsidRPr="00A11447">
              <w:t>. 2018, Vol. 13, No. 4, pp. 1242-1256. ISSN 1842-0206. DOI: 10.2478/mmcks-2018-0034.</w:t>
            </w:r>
          </w:p>
          <w:p w14:paraId="329B2FB0" w14:textId="77777777" w:rsidR="00A11447" w:rsidRPr="00A11447" w:rsidRDefault="00A11447" w:rsidP="00A11447">
            <w:pPr>
              <w:jc w:val="both"/>
            </w:pPr>
            <w:r w:rsidRPr="00A11447">
              <w:t xml:space="preserve">BELÁS, J., SMRČKA, L., GAVUROVÁ B., DVORSKÝ, J. The impact of social and economic factors in the credit risk management of SME. </w:t>
            </w:r>
            <w:r w:rsidRPr="00A11447">
              <w:rPr>
                <w:i/>
              </w:rPr>
              <w:t>Technological and Economic Development of Economy</w:t>
            </w:r>
            <w:r w:rsidRPr="00A11447">
              <w:t xml:space="preserve">. 2018. Vol. 24, No 3, pp. 1215-1230. ISSN  2029-4913. </w:t>
            </w:r>
            <w:hyperlink r:id="rId29" w:history="1">
              <w:r w:rsidRPr="00A11447">
                <w:rPr>
                  <w:color w:val="0000FF"/>
                  <w:u w:val="single"/>
                </w:rPr>
                <w:t>https://doi.org/10.3846/tede.2018.1968</w:t>
              </w:r>
            </w:hyperlink>
          </w:p>
          <w:p w14:paraId="06813361" w14:textId="77777777" w:rsidR="00A11447" w:rsidRPr="00A11447" w:rsidRDefault="00A11447" w:rsidP="00A11447">
            <w:pPr>
              <w:jc w:val="both"/>
            </w:pPr>
            <w:r w:rsidRPr="00A11447">
              <w:t xml:space="preserve">TKÁČOVÁ, A., GAVUROVÁ, B., DANKO, J., ČEPEL, M. The importance of evaluation of economic determinants in public procurement processes in Slovakia in 2010–2016. </w:t>
            </w:r>
            <w:r w:rsidRPr="00A11447">
              <w:rPr>
                <w:i/>
              </w:rPr>
              <w:t>Oeconomia Copernicana.</w:t>
            </w:r>
            <w:r w:rsidRPr="00A11447">
              <w:t xml:space="preserve"> 2017, Vol. 8, No 3, pp. 367–382. ISSN 2083-1277. </w:t>
            </w:r>
            <w:hyperlink r:id="rId30" w:history="1">
              <w:r w:rsidRPr="00A11447">
                <w:rPr>
                  <w:color w:val="0000FF"/>
                  <w:u w:val="single"/>
                </w:rPr>
                <w:t>https://doi.org/10.24136/oc.v8i3.23</w:t>
              </w:r>
            </w:hyperlink>
          </w:p>
          <w:p w14:paraId="259CCBCF" w14:textId="77777777" w:rsidR="00A11447" w:rsidRPr="00A11447" w:rsidRDefault="00A11447" w:rsidP="00A11447">
            <w:pPr>
              <w:jc w:val="both"/>
            </w:pPr>
            <w:r w:rsidRPr="00A11447">
              <w:t xml:space="preserve">SINIČÁKOVÁ, M., GAVUROVÁ, B. Single Monetary Policy versus Macroeconomic Fundamentals in Slovakia. </w:t>
            </w:r>
            <w:r w:rsidRPr="00A11447">
              <w:rPr>
                <w:i/>
              </w:rPr>
              <w:t>Ekonomický časopis.</w:t>
            </w:r>
            <w:r w:rsidRPr="00A11447">
              <w:t xml:space="preserve"> 2017, Vol. 65, No. 2, pp. 158-172. ISSN 0013-3035.</w:t>
            </w:r>
          </w:p>
        </w:tc>
      </w:tr>
      <w:tr w:rsidR="00A11447" w:rsidRPr="00A11447" w14:paraId="532ADC13" w14:textId="77777777" w:rsidTr="00491DAF">
        <w:trPr>
          <w:trHeight w:val="218"/>
        </w:trPr>
        <w:tc>
          <w:tcPr>
            <w:tcW w:w="9859" w:type="dxa"/>
            <w:gridSpan w:val="11"/>
            <w:shd w:val="clear" w:color="auto" w:fill="F7CAAC"/>
          </w:tcPr>
          <w:p w14:paraId="38A5FEC0" w14:textId="77777777" w:rsidR="00A11447" w:rsidRPr="00A11447" w:rsidRDefault="00A11447" w:rsidP="00A11447">
            <w:pPr>
              <w:rPr>
                <w:b/>
              </w:rPr>
            </w:pPr>
            <w:r w:rsidRPr="00A11447">
              <w:rPr>
                <w:b/>
              </w:rPr>
              <w:t>Působení v zahraničí</w:t>
            </w:r>
          </w:p>
        </w:tc>
      </w:tr>
      <w:tr w:rsidR="00A11447" w:rsidRPr="00A11447" w14:paraId="57BDC351" w14:textId="77777777" w:rsidTr="00491DAF">
        <w:trPr>
          <w:trHeight w:val="56"/>
        </w:trPr>
        <w:tc>
          <w:tcPr>
            <w:tcW w:w="9859" w:type="dxa"/>
            <w:gridSpan w:val="11"/>
          </w:tcPr>
          <w:p w14:paraId="2E4993F4" w14:textId="77777777" w:rsidR="00A11447" w:rsidRPr="00A11447" w:rsidRDefault="00A11447" w:rsidP="00A11447">
            <w:pPr>
              <w:rPr>
                <w:b/>
              </w:rPr>
            </w:pPr>
          </w:p>
        </w:tc>
      </w:tr>
      <w:tr w:rsidR="00A11447" w:rsidRPr="00A11447" w14:paraId="2707D28F" w14:textId="77777777" w:rsidTr="00B86AE9">
        <w:trPr>
          <w:cantSplit/>
          <w:trHeight w:val="56"/>
        </w:trPr>
        <w:tc>
          <w:tcPr>
            <w:tcW w:w="2516" w:type="dxa"/>
            <w:shd w:val="clear" w:color="auto" w:fill="F7CAAC"/>
          </w:tcPr>
          <w:p w14:paraId="25FAE5CD" w14:textId="77777777" w:rsidR="00A11447" w:rsidRPr="00A11447" w:rsidRDefault="00A11447" w:rsidP="00A11447">
            <w:pPr>
              <w:jc w:val="both"/>
              <w:rPr>
                <w:b/>
              </w:rPr>
            </w:pPr>
            <w:r w:rsidRPr="00A11447">
              <w:rPr>
                <w:b/>
              </w:rPr>
              <w:t xml:space="preserve">Podpis </w:t>
            </w:r>
          </w:p>
        </w:tc>
        <w:tc>
          <w:tcPr>
            <w:tcW w:w="4536" w:type="dxa"/>
            <w:gridSpan w:val="5"/>
          </w:tcPr>
          <w:p w14:paraId="254EA81D" w14:textId="77777777" w:rsidR="00A11447" w:rsidRPr="00A11447" w:rsidRDefault="00A11447" w:rsidP="00A11447">
            <w:pPr>
              <w:jc w:val="both"/>
            </w:pPr>
          </w:p>
        </w:tc>
        <w:tc>
          <w:tcPr>
            <w:tcW w:w="788" w:type="dxa"/>
            <w:gridSpan w:val="2"/>
            <w:shd w:val="clear" w:color="auto" w:fill="F7CAAC"/>
          </w:tcPr>
          <w:p w14:paraId="559434AE" w14:textId="77777777" w:rsidR="00A11447" w:rsidRPr="00A11447" w:rsidRDefault="00A11447" w:rsidP="00A11447">
            <w:pPr>
              <w:jc w:val="both"/>
            </w:pPr>
            <w:r w:rsidRPr="00A11447">
              <w:rPr>
                <w:b/>
              </w:rPr>
              <w:t>datum</w:t>
            </w:r>
          </w:p>
        </w:tc>
        <w:tc>
          <w:tcPr>
            <w:tcW w:w="2019" w:type="dxa"/>
            <w:gridSpan w:val="3"/>
          </w:tcPr>
          <w:p w14:paraId="31B5D060" w14:textId="77777777" w:rsidR="00A11447" w:rsidRPr="00A11447" w:rsidRDefault="00A11447" w:rsidP="00A11447">
            <w:pPr>
              <w:jc w:val="both"/>
            </w:pPr>
          </w:p>
        </w:tc>
      </w:tr>
    </w:tbl>
    <w:p w14:paraId="72259010"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A11447" w:rsidRPr="00A11447" w14:paraId="0158A312" w14:textId="77777777" w:rsidTr="00B86AE9">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2614A708" w14:textId="77777777" w:rsidR="00A11447" w:rsidRPr="00A11447" w:rsidRDefault="00A11447" w:rsidP="00A11447">
            <w:pPr>
              <w:jc w:val="both"/>
              <w:rPr>
                <w:b/>
                <w:sz w:val="28"/>
              </w:rPr>
            </w:pPr>
            <w:r w:rsidRPr="00A11447">
              <w:rPr>
                <w:b/>
                <w:sz w:val="28"/>
              </w:rPr>
              <w:lastRenderedPageBreak/>
              <w:t>C-I – Personální zabezpečení</w:t>
            </w:r>
          </w:p>
        </w:tc>
      </w:tr>
      <w:tr w:rsidR="00A11447" w:rsidRPr="00A11447" w14:paraId="049C9DD6" w14:textId="77777777" w:rsidTr="00B86AE9">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0748FC1" w14:textId="77777777" w:rsidR="00A11447" w:rsidRPr="00A11447" w:rsidRDefault="00A11447" w:rsidP="00A11447">
            <w:pPr>
              <w:jc w:val="both"/>
              <w:rPr>
                <w:b/>
              </w:rPr>
            </w:pPr>
            <w:r w:rsidRPr="00A114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52BBAB04" w14:textId="77777777" w:rsidR="00A11447" w:rsidRPr="00A11447" w:rsidRDefault="00A11447" w:rsidP="00A11447">
            <w:pPr>
              <w:jc w:val="both"/>
            </w:pPr>
            <w:r w:rsidRPr="00A11447">
              <w:t>Univerzita Tomáše Bati ve Zlíně</w:t>
            </w:r>
          </w:p>
        </w:tc>
      </w:tr>
      <w:tr w:rsidR="00A11447" w:rsidRPr="00A11447" w14:paraId="533FEE4A"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075FC501" w14:textId="77777777" w:rsidR="00A11447" w:rsidRPr="00A11447" w:rsidRDefault="00A11447" w:rsidP="00A11447">
            <w:pPr>
              <w:jc w:val="both"/>
              <w:rPr>
                <w:b/>
              </w:rPr>
            </w:pPr>
            <w:r w:rsidRPr="00A114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00157BED" w14:textId="77777777" w:rsidR="00A11447" w:rsidRPr="00A11447" w:rsidRDefault="00A11447" w:rsidP="00A11447">
            <w:pPr>
              <w:jc w:val="both"/>
            </w:pPr>
            <w:r w:rsidRPr="00A11447">
              <w:t>Fakulta managementu a ekonomiky</w:t>
            </w:r>
          </w:p>
        </w:tc>
      </w:tr>
      <w:tr w:rsidR="00A11447" w:rsidRPr="00A11447" w14:paraId="277801D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56A579C1" w14:textId="77777777" w:rsidR="00A11447" w:rsidRPr="00A11447" w:rsidRDefault="00A11447" w:rsidP="00A11447">
            <w:pPr>
              <w:jc w:val="both"/>
              <w:rPr>
                <w:b/>
              </w:rPr>
            </w:pPr>
            <w:r w:rsidRPr="00A114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253CC5AB" w14:textId="77777777" w:rsidR="00A11447" w:rsidRPr="00A11447" w:rsidRDefault="005B2B09" w:rsidP="00A11447">
            <w:pPr>
              <w:jc w:val="both"/>
            </w:pPr>
            <w:r w:rsidRPr="005B2B09">
              <w:t>Economics and Management</w:t>
            </w:r>
          </w:p>
        </w:tc>
      </w:tr>
      <w:tr w:rsidR="00A11447" w:rsidRPr="00A11447" w14:paraId="7802E028"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41EAA0D1" w14:textId="77777777" w:rsidR="00A11447" w:rsidRPr="00A11447" w:rsidRDefault="00A11447" w:rsidP="00A11447">
            <w:pPr>
              <w:jc w:val="both"/>
              <w:rPr>
                <w:b/>
              </w:rPr>
            </w:pPr>
            <w:r w:rsidRPr="00A114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61284F5C" w14:textId="77777777" w:rsidR="00A11447" w:rsidRPr="00A11447" w:rsidRDefault="00A11447" w:rsidP="00A11447">
            <w:pPr>
              <w:jc w:val="both"/>
            </w:pPr>
            <w:r w:rsidRPr="00A114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627969AA" w14:textId="77777777" w:rsidR="00A11447" w:rsidRPr="00A11447" w:rsidRDefault="00A11447" w:rsidP="00A11447">
            <w:pPr>
              <w:jc w:val="both"/>
              <w:rPr>
                <w:b/>
              </w:rPr>
            </w:pPr>
            <w:r w:rsidRPr="00A114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6D79884" w14:textId="77777777" w:rsidR="00A11447" w:rsidRPr="00A11447" w:rsidRDefault="00A11447" w:rsidP="00A11447">
            <w:pPr>
              <w:jc w:val="both"/>
            </w:pPr>
            <w:r w:rsidRPr="00A11447">
              <w:t>doc. PhDr. Ing., CSc.</w:t>
            </w:r>
          </w:p>
        </w:tc>
      </w:tr>
      <w:tr w:rsidR="00A11447" w:rsidRPr="00A11447" w14:paraId="12D6C622" w14:textId="77777777" w:rsidTr="00B86AE9">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15E676D" w14:textId="77777777" w:rsidR="00A11447" w:rsidRPr="00A11447" w:rsidRDefault="00A11447" w:rsidP="00A11447">
            <w:pPr>
              <w:jc w:val="both"/>
              <w:rPr>
                <w:b/>
              </w:rPr>
            </w:pPr>
            <w:r w:rsidRPr="00A114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3DB2950B" w14:textId="77777777" w:rsidR="00A11447" w:rsidRPr="00A11447" w:rsidRDefault="00A11447" w:rsidP="00A11447">
            <w:pPr>
              <w:jc w:val="both"/>
            </w:pPr>
            <w:r w:rsidRPr="00A114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070C95AD" w14:textId="77777777" w:rsidR="00A11447" w:rsidRPr="00A11447" w:rsidRDefault="00A11447" w:rsidP="00A11447">
            <w:pPr>
              <w:jc w:val="both"/>
              <w:rPr>
                <w:b/>
              </w:rPr>
            </w:pPr>
            <w:r w:rsidRPr="00A114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08D6B6B0"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302B3131"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040AE192"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07C5D6E"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2E191210" w14:textId="77777777" w:rsidR="00A11447" w:rsidRPr="00A11447" w:rsidRDefault="00A11447" w:rsidP="00A11447">
            <w:pPr>
              <w:jc w:val="both"/>
            </w:pPr>
            <w:r w:rsidRPr="00A11447">
              <w:t xml:space="preserve">N </w:t>
            </w:r>
          </w:p>
        </w:tc>
      </w:tr>
      <w:tr w:rsidR="00A11447" w:rsidRPr="00A11447" w14:paraId="786881B7" w14:textId="77777777" w:rsidTr="00B86AE9">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47BC36B" w14:textId="77777777" w:rsidR="00A11447" w:rsidRPr="00A11447" w:rsidRDefault="00A11447" w:rsidP="00A11447">
            <w:pPr>
              <w:jc w:val="both"/>
              <w:rPr>
                <w:b/>
              </w:rPr>
            </w:pPr>
            <w:r w:rsidRPr="00A114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2B04BB23" w14:textId="77777777" w:rsidR="00A11447" w:rsidRPr="00A11447" w:rsidRDefault="00A11447" w:rsidP="00A11447">
            <w:pPr>
              <w:jc w:val="both"/>
            </w:pPr>
            <w:r w:rsidRPr="00A114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F8BEA54" w14:textId="77777777" w:rsidR="00A11447" w:rsidRPr="00A11447" w:rsidRDefault="00A11447" w:rsidP="00A11447">
            <w:pPr>
              <w:jc w:val="both"/>
              <w:rPr>
                <w:b/>
              </w:rPr>
            </w:pPr>
            <w:r w:rsidRPr="00A114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65A996B1" w14:textId="77777777" w:rsidR="00A11447" w:rsidRPr="00A11447" w:rsidRDefault="00A11447" w:rsidP="00A11447">
            <w:pPr>
              <w:jc w:val="both"/>
            </w:pPr>
            <w:r w:rsidRPr="00A114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070002" w14:textId="77777777" w:rsidR="00A11447" w:rsidRPr="000C6467" w:rsidRDefault="00A11447" w:rsidP="00A11447">
            <w:pPr>
              <w:jc w:val="both"/>
              <w:rPr>
                <w:b/>
                <w:sz w:val="18"/>
              </w:rPr>
            </w:pPr>
            <w:r w:rsidRPr="000C6467">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598224B" w14:textId="77777777" w:rsidR="00A11447" w:rsidRPr="00A11447" w:rsidRDefault="00A11447" w:rsidP="00A11447">
            <w:pPr>
              <w:jc w:val="both"/>
            </w:pPr>
            <w:r w:rsidRPr="00A11447">
              <w:t xml:space="preserve">N </w:t>
            </w:r>
          </w:p>
        </w:tc>
      </w:tr>
      <w:tr w:rsidR="00A11447" w:rsidRPr="00A11447" w14:paraId="70533F93" w14:textId="77777777" w:rsidTr="00B86AE9">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5C454DF4" w14:textId="77777777" w:rsidR="00A11447" w:rsidRPr="00A11447" w:rsidRDefault="00A11447" w:rsidP="00A11447">
            <w:pPr>
              <w:jc w:val="both"/>
            </w:pPr>
            <w:r w:rsidRPr="00A114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9CC68DF" w14:textId="77777777" w:rsidR="00A11447" w:rsidRPr="00A11447" w:rsidRDefault="00A11447" w:rsidP="00A11447">
            <w:pPr>
              <w:jc w:val="both"/>
              <w:rPr>
                <w:b/>
              </w:rPr>
            </w:pPr>
            <w:r w:rsidRPr="00A114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61E02E0B" w14:textId="77777777" w:rsidR="00A11447" w:rsidRPr="00A11447" w:rsidRDefault="00A11447" w:rsidP="00A11447">
            <w:pPr>
              <w:jc w:val="both"/>
              <w:rPr>
                <w:b/>
              </w:rPr>
            </w:pPr>
            <w:r w:rsidRPr="00A11447">
              <w:rPr>
                <w:b/>
              </w:rPr>
              <w:t>rozsah</w:t>
            </w:r>
          </w:p>
        </w:tc>
      </w:tr>
      <w:tr w:rsidR="00A11447" w:rsidRPr="00A11447" w14:paraId="6259BA60" w14:textId="77777777" w:rsidTr="00B86AE9">
        <w:tc>
          <w:tcPr>
            <w:tcW w:w="6058" w:type="dxa"/>
            <w:gridSpan w:val="5"/>
            <w:tcBorders>
              <w:top w:val="single" w:sz="4" w:space="0" w:color="auto"/>
              <w:left w:val="single" w:sz="4" w:space="0" w:color="auto"/>
              <w:bottom w:val="single" w:sz="4" w:space="0" w:color="auto"/>
              <w:right w:val="single" w:sz="4" w:space="0" w:color="auto"/>
            </w:tcBorders>
          </w:tcPr>
          <w:p w14:paraId="44BAD39A" w14:textId="77777777" w:rsidR="00A11447" w:rsidRPr="00A11447" w:rsidRDefault="00A11447" w:rsidP="00A11447">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E5495AF" w14:textId="77777777" w:rsidR="00A11447" w:rsidRPr="00A11447" w:rsidRDefault="00A11447" w:rsidP="00A11447">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1DFF3324" w14:textId="77777777" w:rsidR="00A11447" w:rsidRPr="00A11447" w:rsidRDefault="00A11447" w:rsidP="00A11447">
            <w:pPr>
              <w:jc w:val="both"/>
            </w:pPr>
          </w:p>
        </w:tc>
      </w:tr>
      <w:tr w:rsidR="00A11447" w:rsidRPr="00A11447" w14:paraId="4068BE3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4FEDF6" w14:textId="77777777" w:rsidR="00A11447" w:rsidRPr="00A11447" w:rsidRDefault="00A11447" w:rsidP="00A11447">
            <w:pPr>
              <w:jc w:val="both"/>
            </w:pPr>
            <w:r w:rsidRPr="00A11447">
              <w:rPr>
                <w:b/>
              </w:rPr>
              <w:t>Předměty příslušného studijního programu a způsob zapojení do jejich výuky, příp. další zapojení do uskutečňování studijního programu</w:t>
            </w:r>
          </w:p>
        </w:tc>
      </w:tr>
      <w:tr w:rsidR="00A11447" w:rsidRPr="00A11447" w14:paraId="485EE1BA" w14:textId="77777777" w:rsidTr="00B86AE9">
        <w:trPr>
          <w:trHeight w:val="196"/>
        </w:trPr>
        <w:tc>
          <w:tcPr>
            <w:tcW w:w="9859" w:type="dxa"/>
            <w:gridSpan w:val="11"/>
            <w:tcBorders>
              <w:top w:val="nil"/>
              <w:left w:val="single" w:sz="4" w:space="0" w:color="auto"/>
              <w:bottom w:val="single" w:sz="4" w:space="0" w:color="auto"/>
              <w:right w:val="single" w:sz="4" w:space="0" w:color="auto"/>
            </w:tcBorders>
            <w:hideMark/>
          </w:tcPr>
          <w:p w14:paraId="0D5671F8" w14:textId="77777777" w:rsidR="00A11447" w:rsidRPr="00A11447" w:rsidRDefault="00A11447" w:rsidP="00A11447">
            <w:pPr>
              <w:jc w:val="both"/>
            </w:pPr>
            <w:r w:rsidRPr="00A11447">
              <w:t>Management – přednášející (10%)</w:t>
            </w:r>
          </w:p>
        </w:tc>
      </w:tr>
      <w:tr w:rsidR="00A11447" w:rsidRPr="00A11447" w14:paraId="4401B4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B0683F8" w14:textId="77777777" w:rsidR="00A11447" w:rsidRPr="00A11447" w:rsidRDefault="00A11447" w:rsidP="00A11447">
            <w:pPr>
              <w:jc w:val="both"/>
            </w:pPr>
            <w:r w:rsidRPr="00A11447">
              <w:rPr>
                <w:b/>
              </w:rPr>
              <w:t xml:space="preserve">Údaje o vzdělání na VŠ </w:t>
            </w:r>
          </w:p>
        </w:tc>
      </w:tr>
      <w:tr w:rsidR="00A11447" w:rsidRPr="00A11447" w14:paraId="4A2D74C6" w14:textId="77777777" w:rsidTr="00B86AE9">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A11447" w:rsidRPr="00A11447" w14:paraId="21DDE91A" w14:textId="77777777" w:rsidTr="00491DAF">
              <w:tc>
                <w:tcPr>
                  <w:tcW w:w="1239" w:type="dxa"/>
                  <w:tcBorders>
                    <w:top w:val="nil"/>
                    <w:left w:val="nil"/>
                    <w:bottom w:val="nil"/>
                    <w:right w:val="nil"/>
                  </w:tcBorders>
                  <w:hideMark/>
                </w:tcPr>
                <w:p w14:paraId="1072E89A" w14:textId="77777777" w:rsidR="00A11447" w:rsidRPr="00A11447" w:rsidRDefault="00A11447" w:rsidP="00A11447">
                  <w:pPr>
                    <w:jc w:val="both"/>
                  </w:pPr>
                  <w:r w:rsidRPr="00A11447">
                    <w:t>1962-1967</w:t>
                  </w:r>
                </w:p>
              </w:tc>
              <w:tc>
                <w:tcPr>
                  <w:tcW w:w="8788" w:type="dxa"/>
                  <w:tcBorders>
                    <w:top w:val="nil"/>
                    <w:left w:val="nil"/>
                    <w:bottom w:val="nil"/>
                    <w:right w:val="nil"/>
                  </w:tcBorders>
                  <w:hideMark/>
                </w:tcPr>
                <w:p w14:paraId="23522839" w14:textId="77777777" w:rsidR="00A11447" w:rsidRPr="00A11447" w:rsidRDefault="00A11447" w:rsidP="00A11447">
                  <w:pPr>
                    <w:jc w:val="both"/>
                  </w:pPr>
                  <w:r w:rsidRPr="00A11447">
                    <w:t xml:space="preserve">SVŠT Bratislava, Strojní fakulta, obor ekonomika a řízení </w:t>
                  </w:r>
                  <w:r w:rsidRPr="00A11447">
                    <w:rPr>
                      <w:b/>
                    </w:rPr>
                    <w:t>(Ing.)</w:t>
                  </w:r>
                </w:p>
              </w:tc>
            </w:tr>
            <w:tr w:rsidR="00A11447" w:rsidRPr="00A11447" w14:paraId="4FFDD102" w14:textId="77777777" w:rsidTr="00491DAF">
              <w:tc>
                <w:tcPr>
                  <w:tcW w:w="1239" w:type="dxa"/>
                  <w:tcBorders>
                    <w:top w:val="nil"/>
                    <w:left w:val="nil"/>
                    <w:bottom w:val="nil"/>
                    <w:right w:val="nil"/>
                  </w:tcBorders>
                  <w:hideMark/>
                </w:tcPr>
                <w:p w14:paraId="59444E7B" w14:textId="77777777" w:rsidR="00A11447" w:rsidRPr="00A11447" w:rsidRDefault="00A11447" w:rsidP="00A11447">
                  <w:pPr>
                    <w:jc w:val="both"/>
                  </w:pPr>
                  <w:r w:rsidRPr="00A11447">
                    <w:t>1982</w:t>
                  </w:r>
                </w:p>
              </w:tc>
              <w:tc>
                <w:tcPr>
                  <w:tcW w:w="8788" w:type="dxa"/>
                  <w:tcBorders>
                    <w:top w:val="nil"/>
                    <w:left w:val="nil"/>
                    <w:bottom w:val="nil"/>
                    <w:right w:val="nil"/>
                  </w:tcBorders>
                  <w:hideMark/>
                </w:tcPr>
                <w:p w14:paraId="2C839BD4" w14:textId="77777777" w:rsidR="00A11447" w:rsidRPr="00A11447" w:rsidRDefault="00A11447" w:rsidP="00A11447">
                  <w:pPr>
                    <w:jc w:val="both"/>
                  </w:pPr>
                  <w:r w:rsidRPr="00A11447">
                    <w:t>UP Olomouc, Filozofická fakulta, obor psychologie (</w:t>
                  </w:r>
                  <w:r w:rsidRPr="00A11447">
                    <w:rPr>
                      <w:b/>
                    </w:rPr>
                    <w:t>PhDr.)</w:t>
                  </w:r>
                </w:p>
              </w:tc>
            </w:tr>
            <w:tr w:rsidR="00A11447" w:rsidRPr="00A11447" w14:paraId="21B25AD1" w14:textId="77777777" w:rsidTr="00491DAF">
              <w:tc>
                <w:tcPr>
                  <w:tcW w:w="1239" w:type="dxa"/>
                  <w:tcBorders>
                    <w:top w:val="nil"/>
                    <w:left w:val="nil"/>
                    <w:bottom w:val="nil"/>
                    <w:right w:val="nil"/>
                  </w:tcBorders>
                  <w:hideMark/>
                </w:tcPr>
                <w:p w14:paraId="57480E05" w14:textId="77777777" w:rsidR="00A11447" w:rsidRPr="00A11447" w:rsidRDefault="00A11447" w:rsidP="00A11447">
                  <w:pPr>
                    <w:jc w:val="both"/>
                  </w:pPr>
                  <w:r w:rsidRPr="00A11447">
                    <w:t>1991</w:t>
                  </w:r>
                </w:p>
              </w:tc>
              <w:tc>
                <w:tcPr>
                  <w:tcW w:w="8788" w:type="dxa"/>
                  <w:tcBorders>
                    <w:top w:val="nil"/>
                    <w:left w:val="nil"/>
                    <w:bottom w:val="nil"/>
                    <w:right w:val="nil"/>
                  </w:tcBorders>
                  <w:hideMark/>
                </w:tcPr>
                <w:p w14:paraId="024EBCEC" w14:textId="77777777" w:rsidR="00A11447" w:rsidRPr="00A11447" w:rsidRDefault="00A11447" w:rsidP="00A11447">
                  <w:pPr>
                    <w:jc w:val="both"/>
                  </w:pPr>
                  <w:r w:rsidRPr="00A11447">
                    <w:t xml:space="preserve">VŠE Praha, Podniko-hospodářská fakulta, stud. kand. věd </w:t>
                  </w:r>
                  <w:r w:rsidRPr="00A11447">
                    <w:rPr>
                      <w:b/>
                    </w:rPr>
                    <w:t>(CSc.)</w:t>
                  </w:r>
                </w:p>
              </w:tc>
            </w:tr>
          </w:tbl>
          <w:p w14:paraId="5252B66E" w14:textId="77777777" w:rsidR="00A11447" w:rsidRPr="00A11447" w:rsidRDefault="00A11447" w:rsidP="00A11447">
            <w:pPr>
              <w:jc w:val="both"/>
              <w:rPr>
                <w:b/>
                <w:sz w:val="12"/>
              </w:rPr>
            </w:pPr>
          </w:p>
        </w:tc>
      </w:tr>
      <w:tr w:rsidR="00A11447" w:rsidRPr="00A11447" w14:paraId="22893269"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CE5AF76" w14:textId="77777777" w:rsidR="00A11447" w:rsidRPr="00A11447" w:rsidRDefault="00A11447" w:rsidP="00A11447">
            <w:pPr>
              <w:jc w:val="both"/>
              <w:rPr>
                <w:b/>
              </w:rPr>
            </w:pPr>
            <w:r w:rsidRPr="00A11447">
              <w:rPr>
                <w:b/>
              </w:rPr>
              <w:t>Údaje o odborném působení od absolvování VŠ</w:t>
            </w:r>
          </w:p>
        </w:tc>
      </w:tr>
      <w:tr w:rsidR="00A11447" w:rsidRPr="00A11447" w14:paraId="52B93FDA" w14:textId="77777777" w:rsidTr="00B86AE9">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A11447" w:rsidRPr="00A11447" w14:paraId="5A021B92" w14:textId="77777777" w:rsidTr="00491DAF">
              <w:tc>
                <w:tcPr>
                  <w:tcW w:w="1381" w:type="dxa"/>
                  <w:tcBorders>
                    <w:top w:val="nil"/>
                    <w:left w:val="nil"/>
                    <w:bottom w:val="nil"/>
                    <w:right w:val="nil"/>
                  </w:tcBorders>
                  <w:hideMark/>
                </w:tcPr>
                <w:p w14:paraId="045FB93E" w14:textId="77777777" w:rsidR="00A11447" w:rsidRPr="00A11447" w:rsidRDefault="00A11447" w:rsidP="00A11447">
                  <w:pPr>
                    <w:jc w:val="both"/>
                  </w:pPr>
                  <w:r w:rsidRPr="00A11447">
                    <w:t>1967-1969</w:t>
                  </w:r>
                </w:p>
              </w:tc>
              <w:tc>
                <w:tcPr>
                  <w:tcW w:w="8363" w:type="dxa"/>
                  <w:tcBorders>
                    <w:top w:val="nil"/>
                    <w:left w:val="nil"/>
                    <w:bottom w:val="nil"/>
                    <w:right w:val="nil"/>
                  </w:tcBorders>
                  <w:hideMark/>
                </w:tcPr>
                <w:p w14:paraId="675243DB" w14:textId="77777777" w:rsidR="00A11447" w:rsidRPr="00A11447" w:rsidRDefault="00A11447" w:rsidP="00A11447">
                  <w:pPr>
                    <w:jc w:val="both"/>
                  </w:pPr>
                  <w:r w:rsidRPr="00A11447">
                    <w:t>Aritma Praha, obchodně technické služby</w:t>
                  </w:r>
                </w:p>
              </w:tc>
            </w:tr>
            <w:tr w:rsidR="00A11447" w:rsidRPr="00A11447" w14:paraId="40523BB9" w14:textId="77777777" w:rsidTr="00491DAF">
              <w:tc>
                <w:tcPr>
                  <w:tcW w:w="1381" w:type="dxa"/>
                  <w:tcBorders>
                    <w:top w:val="nil"/>
                    <w:left w:val="nil"/>
                    <w:bottom w:val="nil"/>
                    <w:right w:val="nil"/>
                  </w:tcBorders>
                  <w:hideMark/>
                </w:tcPr>
                <w:p w14:paraId="1DE8A947" w14:textId="77777777" w:rsidR="00A11447" w:rsidRPr="00A11447" w:rsidRDefault="00A11447" w:rsidP="00A11447">
                  <w:pPr>
                    <w:jc w:val="both"/>
                  </w:pPr>
                  <w:r w:rsidRPr="00A11447">
                    <w:t>1970-1981</w:t>
                  </w:r>
                </w:p>
              </w:tc>
              <w:tc>
                <w:tcPr>
                  <w:tcW w:w="8363" w:type="dxa"/>
                  <w:tcBorders>
                    <w:top w:val="nil"/>
                    <w:left w:val="nil"/>
                    <w:bottom w:val="nil"/>
                    <w:right w:val="nil"/>
                  </w:tcBorders>
                  <w:hideMark/>
                </w:tcPr>
                <w:p w14:paraId="01B2B83A" w14:textId="77777777" w:rsidR="00A11447" w:rsidRPr="00A11447" w:rsidRDefault="00A11447" w:rsidP="00A11447">
                  <w:pPr>
                    <w:jc w:val="both"/>
                  </w:pPr>
                  <w:r w:rsidRPr="00A11447">
                    <w:t>Barum Otrokovice, ekonomický úsek</w:t>
                  </w:r>
                </w:p>
              </w:tc>
            </w:tr>
            <w:tr w:rsidR="00A11447" w:rsidRPr="00A11447" w14:paraId="2DA4D067" w14:textId="77777777" w:rsidTr="00491DAF">
              <w:tc>
                <w:tcPr>
                  <w:tcW w:w="1381" w:type="dxa"/>
                  <w:tcBorders>
                    <w:top w:val="nil"/>
                    <w:left w:val="nil"/>
                    <w:bottom w:val="nil"/>
                    <w:right w:val="nil"/>
                  </w:tcBorders>
                  <w:hideMark/>
                </w:tcPr>
                <w:p w14:paraId="2DC9F9F5" w14:textId="77777777" w:rsidR="00A11447" w:rsidRPr="00A11447" w:rsidRDefault="00A11447" w:rsidP="00A11447">
                  <w:pPr>
                    <w:jc w:val="both"/>
                  </w:pPr>
                  <w:r w:rsidRPr="00A11447">
                    <w:t>1981-1991</w:t>
                  </w:r>
                </w:p>
              </w:tc>
              <w:tc>
                <w:tcPr>
                  <w:tcW w:w="8363" w:type="dxa"/>
                  <w:tcBorders>
                    <w:top w:val="nil"/>
                    <w:left w:val="nil"/>
                    <w:bottom w:val="nil"/>
                    <w:right w:val="nil"/>
                  </w:tcBorders>
                  <w:hideMark/>
                </w:tcPr>
                <w:p w14:paraId="3886FD01" w14:textId="77777777" w:rsidR="00A11447" w:rsidRPr="00A11447" w:rsidRDefault="00A11447" w:rsidP="00A11447">
                  <w:pPr>
                    <w:jc w:val="both"/>
                  </w:pPr>
                  <w:r w:rsidRPr="00A11447">
                    <w:t>Barumprojekt Zlín, úsek ekonomických analýz a projektování,</w:t>
                  </w:r>
                </w:p>
              </w:tc>
            </w:tr>
            <w:tr w:rsidR="00A11447" w:rsidRPr="00A11447" w14:paraId="72C6B67F" w14:textId="77777777" w:rsidTr="00491DAF">
              <w:tc>
                <w:tcPr>
                  <w:tcW w:w="1381" w:type="dxa"/>
                  <w:tcBorders>
                    <w:top w:val="nil"/>
                    <w:left w:val="nil"/>
                    <w:bottom w:val="nil"/>
                    <w:right w:val="nil"/>
                  </w:tcBorders>
                  <w:hideMark/>
                </w:tcPr>
                <w:p w14:paraId="26DBCC5F" w14:textId="77777777" w:rsidR="00A11447" w:rsidRPr="00A11447" w:rsidRDefault="00A11447" w:rsidP="00A11447">
                  <w:pPr>
                    <w:jc w:val="both"/>
                  </w:pPr>
                  <w:r w:rsidRPr="00A11447">
                    <w:t>1991-1994</w:t>
                  </w:r>
                </w:p>
              </w:tc>
              <w:tc>
                <w:tcPr>
                  <w:tcW w:w="8363" w:type="dxa"/>
                  <w:tcBorders>
                    <w:top w:val="nil"/>
                    <w:left w:val="nil"/>
                    <w:bottom w:val="nil"/>
                    <w:right w:val="nil"/>
                  </w:tcBorders>
                  <w:hideMark/>
                </w:tcPr>
                <w:p w14:paraId="593C20E4" w14:textId="77777777" w:rsidR="00A11447" w:rsidRPr="00A11447" w:rsidRDefault="00A11447" w:rsidP="00A11447">
                  <w:pPr>
                    <w:jc w:val="both"/>
                  </w:pPr>
                  <w:r w:rsidRPr="00A11447">
                    <w:t>Technoplast Chropyně, personální ředitel</w:t>
                  </w:r>
                </w:p>
              </w:tc>
            </w:tr>
            <w:tr w:rsidR="00A11447" w:rsidRPr="00A11447" w14:paraId="12979B34" w14:textId="77777777" w:rsidTr="00491DAF">
              <w:tc>
                <w:tcPr>
                  <w:tcW w:w="1381" w:type="dxa"/>
                  <w:tcBorders>
                    <w:top w:val="nil"/>
                    <w:left w:val="nil"/>
                    <w:bottom w:val="nil"/>
                    <w:right w:val="nil"/>
                  </w:tcBorders>
                  <w:hideMark/>
                </w:tcPr>
                <w:p w14:paraId="4C542703" w14:textId="77777777" w:rsidR="00A11447" w:rsidRPr="00A11447" w:rsidRDefault="00A11447" w:rsidP="00A11447">
                  <w:pPr>
                    <w:jc w:val="both"/>
                  </w:pPr>
                  <w:r w:rsidRPr="00A11447">
                    <w:t>1994-1995</w:t>
                  </w:r>
                </w:p>
              </w:tc>
              <w:tc>
                <w:tcPr>
                  <w:tcW w:w="8363" w:type="dxa"/>
                  <w:tcBorders>
                    <w:top w:val="nil"/>
                    <w:left w:val="nil"/>
                    <w:bottom w:val="nil"/>
                    <w:right w:val="nil"/>
                  </w:tcBorders>
                  <w:hideMark/>
                </w:tcPr>
                <w:p w14:paraId="5369881D" w14:textId="77777777" w:rsidR="00A11447" w:rsidRPr="00A11447" w:rsidRDefault="00A11447" w:rsidP="00A11447">
                  <w:pPr>
                    <w:jc w:val="both"/>
                  </w:pPr>
                  <w:r w:rsidRPr="00A11447">
                    <w:t>ZPS Zlín, personální ředitel</w:t>
                  </w:r>
                </w:p>
              </w:tc>
            </w:tr>
            <w:tr w:rsidR="00A11447" w:rsidRPr="00A11447" w14:paraId="0525B1B6" w14:textId="77777777" w:rsidTr="00491DAF">
              <w:tc>
                <w:tcPr>
                  <w:tcW w:w="1381" w:type="dxa"/>
                  <w:tcBorders>
                    <w:top w:val="nil"/>
                    <w:left w:val="nil"/>
                    <w:bottom w:val="nil"/>
                    <w:right w:val="nil"/>
                  </w:tcBorders>
                  <w:hideMark/>
                </w:tcPr>
                <w:p w14:paraId="5D29C51F" w14:textId="77777777" w:rsidR="00A11447" w:rsidRPr="00A11447" w:rsidRDefault="00A11447" w:rsidP="00A11447">
                  <w:pPr>
                    <w:jc w:val="both"/>
                  </w:pPr>
                  <w:r w:rsidRPr="00A11447">
                    <w:t>1995 - dosud</w:t>
                  </w:r>
                </w:p>
              </w:tc>
              <w:tc>
                <w:tcPr>
                  <w:tcW w:w="8363" w:type="dxa"/>
                  <w:tcBorders>
                    <w:top w:val="nil"/>
                    <w:left w:val="nil"/>
                    <w:bottom w:val="nil"/>
                    <w:right w:val="nil"/>
                  </w:tcBorders>
                  <w:hideMark/>
                </w:tcPr>
                <w:p w14:paraId="267C2F0C" w14:textId="77777777" w:rsidR="00A11447" w:rsidRPr="00A11447" w:rsidRDefault="00A11447" w:rsidP="00A11447">
                  <w:pPr>
                    <w:jc w:val="both"/>
                  </w:pPr>
                  <w:r w:rsidRPr="00A11447">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121F3823" w14:textId="77777777" w:rsidR="00A11447" w:rsidRPr="00A11447" w:rsidRDefault="00A11447" w:rsidP="00A11447">
            <w:pPr>
              <w:jc w:val="both"/>
            </w:pPr>
          </w:p>
        </w:tc>
      </w:tr>
      <w:tr w:rsidR="00A11447" w:rsidRPr="00A11447" w14:paraId="72AFE56F" w14:textId="77777777" w:rsidTr="00B86AE9">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7D35D52" w14:textId="77777777" w:rsidR="00A11447" w:rsidRPr="00A11447" w:rsidRDefault="00A11447" w:rsidP="00A11447">
            <w:pPr>
              <w:jc w:val="both"/>
            </w:pPr>
            <w:r w:rsidRPr="00A11447">
              <w:rPr>
                <w:b/>
              </w:rPr>
              <w:t>Zkušenosti s vedením kvalifikačních a rigorózních prací</w:t>
            </w:r>
          </w:p>
        </w:tc>
      </w:tr>
      <w:tr w:rsidR="00A11447" w:rsidRPr="00A11447" w14:paraId="6705557F" w14:textId="77777777" w:rsidTr="00B86AE9">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6101BA93" w14:textId="77777777" w:rsidR="00A11447" w:rsidRPr="00A11447" w:rsidRDefault="00A11447" w:rsidP="00A11447">
            <w:pPr>
              <w:jc w:val="both"/>
            </w:pPr>
            <w:r w:rsidRPr="00A11447">
              <w:t xml:space="preserve">Počet vedených bakalářských prací – 25 </w:t>
            </w:r>
          </w:p>
          <w:p w14:paraId="1A5F7EEF" w14:textId="77777777" w:rsidR="00A11447" w:rsidRPr="00A11447" w:rsidRDefault="00A11447" w:rsidP="00A11447">
            <w:pPr>
              <w:jc w:val="both"/>
            </w:pPr>
            <w:r w:rsidRPr="00A11447">
              <w:t>Počet vedených diplomových prací – 64</w:t>
            </w:r>
          </w:p>
          <w:p w14:paraId="5C954F05" w14:textId="77777777" w:rsidR="00A11447" w:rsidRPr="00A11447" w:rsidRDefault="00A11447" w:rsidP="00A11447">
            <w:pPr>
              <w:jc w:val="both"/>
            </w:pPr>
            <w:r w:rsidRPr="00A11447">
              <w:t>Počet vedených disertačních prací - 12</w:t>
            </w:r>
          </w:p>
        </w:tc>
      </w:tr>
      <w:tr w:rsidR="00A11447" w:rsidRPr="00A11447" w14:paraId="42E7E33D" w14:textId="77777777" w:rsidTr="00B86AE9">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52ADCB71" w14:textId="77777777" w:rsidR="00A11447" w:rsidRPr="00A11447" w:rsidRDefault="00A11447" w:rsidP="00A11447">
            <w:pPr>
              <w:jc w:val="both"/>
            </w:pPr>
            <w:r w:rsidRPr="00A114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706293E0" w14:textId="77777777" w:rsidR="00A11447" w:rsidRPr="00A11447" w:rsidRDefault="00A11447" w:rsidP="00A11447">
            <w:pPr>
              <w:jc w:val="both"/>
            </w:pPr>
            <w:r w:rsidRPr="00A114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0CFF2D0" w14:textId="77777777" w:rsidR="00A11447" w:rsidRPr="00A11447" w:rsidRDefault="00A11447" w:rsidP="00A11447">
            <w:pPr>
              <w:jc w:val="both"/>
            </w:pPr>
            <w:r w:rsidRPr="00A114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4A2C18C" w14:textId="77777777" w:rsidR="00A11447" w:rsidRPr="00A11447" w:rsidRDefault="00A11447" w:rsidP="00A11447">
            <w:pPr>
              <w:jc w:val="both"/>
              <w:rPr>
                <w:b/>
              </w:rPr>
            </w:pPr>
            <w:r w:rsidRPr="00A11447">
              <w:rPr>
                <w:b/>
              </w:rPr>
              <w:t>Ohlasy publikací</w:t>
            </w:r>
          </w:p>
        </w:tc>
      </w:tr>
      <w:tr w:rsidR="00A11447" w:rsidRPr="00A11447" w14:paraId="34C8B3B6" w14:textId="77777777" w:rsidTr="00B86AE9">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55056AA8" w14:textId="77777777" w:rsidR="00A11447" w:rsidRPr="00A11447" w:rsidRDefault="00A11447" w:rsidP="00A11447">
            <w:pPr>
              <w:jc w:val="both"/>
            </w:pPr>
            <w:r w:rsidRPr="00A114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4BD9A485" w14:textId="77777777" w:rsidR="00A11447" w:rsidRPr="00A11447" w:rsidRDefault="00A11447" w:rsidP="00A11447">
            <w:pPr>
              <w:jc w:val="both"/>
            </w:pPr>
            <w:r w:rsidRPr="00A114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778954F6" w14:textId="77777777" w:rsidR="00A11447" w:rsidRPr="00A11447" w:rsidRDefault="00A11447" w:rsidP="00A11447">
            <w:pPr>
              <w:jc w:val="both"/>
            </w:pPr>
            <w:r w:rsidRPr="00A114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6A8D489E" w14:textId="77777777" w:rsidR="00A11447" w:rsidRPr="00A11447" w:rsidRDefault="00A11447" w:rsidP="00A11447">
            <w:pPr>
              <w:jc w:val="both"/>
            </w:pPr>
            <w:r w:rsidRPr="00A114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4927BAED" w14:textId="77777777" w:rsidR="00A11447" w:rsidRPr="00A11447" w:rsidRDefault="00A11447" w:rsidP="00A11447">
            <w:pPr>
              <w:jc w:val="both"/>
              <w:rPr>
                <w:sz w:val="18"/>
              </w:rPr>
            </w:pPr>
            <w:r w:rsidRPr="00A114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143AF4A9" w14:textId="77777777" w:rsidR="00A11447" w:rsidRPr="00A11447" w:rsidRDefault="00A11447" w:rsidP="00A11447">
            <w:pPr>
              <w:jc w:val="both"/>
            </w:pPr>
            <w:r w:rsidRPr="00A11447">
              <w:rPr>
                <w:b/>
                <w:sz w:val="18"/>
              </w:rPr>
              <w:t>ostatní</w:t>
            </w:r>
          </w:p>
        </w:tc>
      </w:tr>
      <w:tr w:rsidR="00A11447" w:rsidRPr="00A11447" w14:paraId="49212184" w14:textId="77777777" w:rsidTr="00B86AE9">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2A32F6D" w14:textId="77777777" w:rsidR="00A11447" w:rsidRPr="00A11447" w:rsidRDefault="00A11447" w:rsidP="00A11447">
            <w:pPr>
              <w:jc w:val="both"/>
            </w:pPr>
            <w:r w:rsidRPr="00A114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95F2811" w14:textId="77777777" w:rsidR="00A11447" w:rsidRPr="00A11447" w:rsidRDefault="00A11447" w:rsidP="00A11447">
            <w:pPr>
              <w:jc w:val="both"/>
            </w:pPr>
            <w:r w:rsidRPr="00A114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7290C1E1" w14:textId="77777777" w:rsidR="00A11447" w:rsidRPr="00A11447" w:rsidRDefault="00A11447" w:rsidP="00A11447">
            <w:pPr>
              <w:jc w:val="both"/>
            </w:pPr>
            <w:r w:rsidRPr="00A114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66ACD4C" w14:textId="77777777" w:rsidR="00A11447" w:rsidRPr="00A11447" w:rsidRDefault="00A11447" w:rsidP="00A11447">
            <w:pPr>
              <w:jc w:val="both"/>
              <w:rPr>
                <w:b/>
              </w:rPr>
            </w:pPr>
            <w:r w:rsidRPr="00A11447">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3A52C07D" w14:textId="77777777" w:rsidR="00A11447" w:rsidRPr="00A11447" w:rsidRDefault="00A11447" w:rsidP="00A11447">
            <w:pPr>
              <w:jc w:val="both"/>
              <w:rPr>
                <w:b/>
              </w:rPr>
            </w:pPr>
            <w:r w:rsidRPr="00A11447">
              <w:rPr>
                <w:b/>
              </w:rPr>
              <w:t>2</w:t>
            </w:r>
          </w:p>
        </w:tc>
        <w:tc>
          <w:tcPr>
            <w:tcW w:w="694" w:type="dxa"/>
            <w:vMerge w:val="restart"/>
            <w:tcBorders>
              <w:top w:val="single" w:sz="4" w:space="0" w:color="auto"/>
              <w:left w:val="single" w:sz="4" w:space="0" w:color="auto"/>
              <w:bottom w:val="single" w:sz="4" w:space="0" w:color="auto"/>
              <w:right w:val="single" w:sz="4" w:space="0" w:color="auto"/>
            </w:tcBorders>
            <w:hideMark/>
          </w:tcPr>
          <w:p w14:paraId="13AF5A1F" w14:textId="77777777" w:rsidR="00A11447" w:rsidRPr="00A11447" w:rsidRDefault="00A11447" w:rsidP="00A11447">
            <w:pPr>
              <w:jc w:val="both"/>
              <w:rPr>
                <w:b/>
              </w:rPr>
            </w:pPr>
            <w:r w:rsidRPr="00A11447">
              <w:rPr>
                <w:b/>
              </w:rPr>
              <w:t>38</w:t>
            </w:r>
          </w:p>
        </w:tc>
      </w:tr>
      <w:tr w:rsidR="00A11447" w:rsidRPr="00A11447" w14:paraId="52197A46" w14:textId="77777777" w:rsidTr="00B86AE9">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170F9F05" w14:textId="77777777" w:rsidR="00A11447" w:rsidRPr="00A11447" w:rsidRDefault="00A11447" w:rsidP="00A11447">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D544308" w14:textId="77777777" w:rsidR="00A11447" w:rsidRPr="00A11447" w:rsidRDefault="00A11447" w:rsidP="00A11447">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349C56EF" w14:textId="77777777" w:rsidR="00A11447" w:rsidRPr="00A11447" w:rsidRDefault="00A11447" w:rsidP="00A11447">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6CBFDE2C" w14:textId="77777777" w:rsidR="00A11447" w:rsidRPr="00A11447" w:rsidRDefault="00A11447" w:rsidP="00A11447">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7BB258A" w14:textId="77777777" w:rsidR="00A11447" w:rsidRPr="00A11447" w:rsidRDefault="00A11447" w:rsidP="00A11447">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019BD3D0" w14:textId="77777777" w:rsidR="00A11447" w:rsidRPr="00A11447" w:rsidRDefault="00A11447" w:rsidP="00A11447">
            <w:pPr>
              <w:rPr>
                <w:b/>
              </w:rPr>
            </w:pPr>
          </w:p>
        </w:tc>
      </w:tr>
      <w:tr w:rsidR="00A11447" w:rsidRPr="00A11447" w14:paraId="361B475B" w14:textId="77777777" w:rsidTr="00B86AE9">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674B39C" w14:textId="77777777" w:rsidR="00A11447" w:rsidRPr="00A11447" w:rsidRDefault="00A11447" w:rsidP="00A11447">
            <w:pPr>
              <w:jc w:val="both"/>
              <w:rPr>
                <w:b/>
              </w:rPr>
            </w:pPr>
            <w:r w:rsidRPr="00A11447">
              <w:rPr>
                <w:b/>
              </w:rPr>
              <w:t xml:space="preserve">Přehled o nejvýznamnější publikační a další tvůrčí činnosti nebo další profesní činnosti u odborníků z praxe vztahující se k zabezpečovaným předmětům </w:t>
            </w:r>
          </w:p>
        </w:tc>
      </w:tr>
      <w:tr w:rsidR="00A11447" w:rsidRPr="00A11447" w14:paraId="55436190" w14:textId="77777777" w:rsidTr="00B86AE9">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4F8D462C" w14:textId="77777777" w:rsidR="00A11447" w:rsidRPr="00A11447" w:rsidRDefault="00A11447" w:rsidP="00A11447">
            <w:pPr>
              <w:jc w:val="both"/>
            </w:pPr>
            <w:r w:rsidRPr="00A11447">
              <w:t>KURUPPUGE, R. H., GREGAR, A. Employees’ organizational preferences: A study on family businesses. </w:t>
            </w:r>
            <w:r w:rsidRPr="00A11447">
              <w:rPr>
                <w:i/>
                <w:iCs/>
                <w:bdr w:val="none" w:sz="0" w:space="0" w:color="auto" w:frame="1"/>
              </w:rPr>
              <w:t>Economics and Sociology</w:t>
            </w:r>
            <w:r w:rsidRPr="00A11447">
              <w:t xml:space="preserve">. 2018, vol. 11, iss. 1, s. 255-266. ISSN 2071-789X. DOI: </w:t>
            </w:r>
            <w:hyperlink r:id="rId31" w:history="1">
              <w:r w:rsidRPr="00A11447">
                <w:rPr>
                  <w:color w:val="0000FF"/>
                  <w:u w:val="single"/>
                </w:rPr>
                <w:t>https://doi.org/10.14254/2071-789X.2018/11-1/17</w:t>
              </w:r>
            </w:hyperlink>
            <w:r w:rsidRPr="00A11447">
              <w:t xml:space="preserve"> (10%)</w:t>
            </w:r>
          </w:p>
          <w:p w14:paraId="79C9F733" w14:textId="77777777" w:rsidR="00A11447" w:rsidRPr="00A11447" w:rsidRDefault="00A11447" w:rsidP="00A11447">
            <w:pPr>
              <w:jc w:val="both"/>
            </w:pPr>
            <w:r w:rsidRPr="00A11447">
              <w:t xml:space="preserve">SAHA, N., CHATTERJEE, B., GREGAR, A., SAHA, P. The impact of SHRM on sustainable organizational learning and performance development. </w:t>
            </w:r>
            <w:r w:rsidRPr="00A11447">
              <w:rPr>
                <w:i/>
                <w:iCs/>
                <w:bdr w:val="none" w:sz="0" w:space="0" w:color="auto" w:frame="1"/>
              </w:rPr>
              <w:t>International Journal of Organizational Leadership</w:t>
            </w:r>
            <w:r w:rsidRPr="00A11447">
              <w:t>. 2016, vol. 5, iss. 1, s. 63-75. ISSN 2383-1103. Dostupné z: </w:t>
            </w:r>
            <w:hyperlink r:id="rId32" w:history="1">
              <w:r w:rsidRPr="00A11447">
                <w:rPr>
                  <w:color w:val="0000FF"/>
                  <w:u w:val="single"/>
                </w:rPr>
                <w:t>http://aimijournal.com/Jg/0/1/b0ad8f15-aab9-4f7c-925d-62e949e51eca/1</w:t>
              </w:r>
            </w:hyperlink>
            <w:r w:rsidRPr="00A11447">
              <w:t>. (15%)</w:t>
            </w:r>
          </w:p>
          <w:p w14:paraId="541D4AF9" w14:textId="77777777" w:rsidR="00A11447" w:rsidRPr="00A11447" w:rsidRDefault="00A11447" w:rsidP="00A11447">
            <w:pPr>
              <w:jc w:val="both"/>
            </w:pPr>
            <w:r w:rsidRPr="00A11447">
              <w:t xml:space="preserve">PEJŘOVÁ, I., GREGAR, A. Older Workers: Do They Know Their Working Potential? </w:t>
            </w:r>
            <w:r w:rsidRPr="00A11447">
              <w:rPr>
                <w:i/>
              </w:rPr>
              <w:t>In Proceedings of The 3rd International Conference on Finance and Economics ICFE 2016.</w:t>
            </w:r>
            <w:r w:rsidRPr="00A11447">
              <w:t xml:space="preserve"> Vietnam, Ho Chi Minh City: TDTU, 2016, pp. 499-508. ISBN 978-80-7454-599-3. (50%)</w:t>
            </w:r>
          </w:p>
          <w:p w14:paraId="02D21E95" w14:textId="77777777" w:rsidR="00A11447" w:rsidRPr="00A11447" w:rsidRDefault="00A11447" w:rsidP="00A11447">
            <w:pPr>
              <w:jc w:val="both"/>
            </w:pPr>
            <w:r w:rsidRPr="00A11447">
              <w:t>JAYAWARDENA, C., GREGAR, A. Impact of Strategic Emotional Intelligence to Transformational Leadership of Managers: A Case Study</w:t>
            </w:r>
            <w:r w:rsidRPr="00A11447">
              <w:rPr>
                <w:i/>
              </w:rPr>
              <w:t>. International Journal of Social, Education, Economics and Management Engineering,</w:t>
            </w:r>
            <w:r w:rsidRPr="00A11447">
              <w:t xml:space="preserve"> 2014, Vol. 08, No. 09, pp 182-186. ISSN 1307-6892. (60%)</w:t>
            </w:r>
          </w:p>
          <w:p w14:paraId="51EBF1BA" w14:textId="77777777" w:rsidR="00A11447" w:rsidRPr="00A11447" w:rsidRDefault="00A11447" w:rsidP="00A11447">
            <w:pPr>
              <w:jc w:val="both"/>
              <w:rPr>
                <w:rFonts w:ascii="Helvetica" w:hAnsi="Helvetica" w:cs="Helvetica"/>
                <w:color w:val="444444"/>
                <w:sz w:val="18"/>
                <w:szCs w:val="18"/>
                <w:shd w:val="clear" w:color="auto" w:fill="FFFFFF"/>
              </w:rPr>
            </w:pPr>
            <w:r w:rsidRPr="00A11447">
              <w:rPr>
                <w:i/>
              </w:rPr>
              <w:t>Přehled projektové činnosti:</w:t>
            </w:r>
          </w:p>
          <w:p w14:paraId="63A53DDE" w14:textId="77777777" w:rsidR="00A11447" w:rsidRPr="00A11447" w:rsidRDefault="00A11447" w:rsidP="00A11447">
            <w:pPr>
              <w:tabs>
                <w:tab w:val="left" w:pos="709"/>
              </w:tabs>
            </w:pPr>
            <w:r w:rsidRPr="00A11447">
              <w:t>TA ČR TD010129 Výkonový potenciál pracovníků 50+ a specifické formy řízení lidských zdrojů podniku 2012-2013 (hlavní řešitel).</w:t>
            </w:r>
          </w:p>
        </w:tc>
      </w:tr>
      <w:tr w:rsidR="00A11447" w:rsidRPr="00A11447" w14:paraId="2269E8F9" w14:textId="77777777" w:rsidTr="00B86AE9">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502AB14" w14:textId="77777777" w:rsidR="00A11447" w:rsidRPr="00A11447" w:rsidRDefault="00A11447" w:rsidP="00A11447">
            <w:pPr>
              <w:rPr>
                <w:b/>
              </w:rPr>
            </w:pPr>
            <w:r w:rsidRPr="00A11447">
              <w:rPr>
                <w:b/>
              </w:rPr>
              <w:t>Působení v zahraničí</w:t>
            </w:r>
          </w:p>
        </w:tc>
      </w:tr>
      <w:tr w:rsidR="00A11447" w:rsidRPr="00A11447" w14:paraId="36C9BB29" w14:textId="77777777" w:rsidTr="00B86AE9">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541B4F9A" w14:textId="77777777" w:rsidR="00A11447" w:rsidRPr="00A11447" w:rsidRDefault="00A11447" w:rsidP="00A11447">
            <w:pPr>
              <w:rPr>
                <w:b/>
              </w:rPr>
            </w:pPr>
          </w:p>
        </w:tc>
      </w:tr>
      <w:tr w:rsidR="00A11447" w:rsidRPr="00A11447" w14:paraId="7499D40B" w14:textId="77777777" w:rsidTr="00B86AE9">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41DE32A" w14:textId="77777777" w:rsidR="00A11447" w:rsidRPr="00A11447" w:rsidRDefault="00A11447" w:rsidP="00A11447">
            <w:pPr>
              <w:jc w:val="both"/>
              <w:rPr>
                <w:b/>
              </w:rPr>
            </w:pPr>
            <w:r w:rsidRPr="00A11447">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9A0C934" w14:textId="77777777" w:rsidR="00A11447" w:rsidRPr="00A11447" w:rsidRDefault="00A11447" w:rsidP="00A11447">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853AEF9" w14:textId="77777777" w:rsidR="00A11447" w:rsidRPr="00A11447" w:rsidRDefault="00A11447" w:rsidP="00A11447">
            <w:pPr>
              <w:jc w:val="both"/>
            </w:pPr>
            <w:r w:rsidRPr="00A114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D6C738D" w14:textId="77777777" w:rsidR="00A11447" w:rsidRPr="00A11447" w:rsidRDefault="00A11447" w:rsidP="00A11447">
            <w:pPr>
              <w:jc w:val="both"/>
            </w:pPr>
          </w:p>
        </w:tc>
      </w:tr>
    </w:tbl>
    <w:p w14:paraId="4C689285" w14:textId="77777777" w:rsidR="00A11447" w:rsidRDefault="00A1144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97550" w14:paraId="75CF0056" w14:textId="77777777" w:rsidTr="00387122">
        <w:tc>
          <w:tcPr>
            <w:tcW w:w="9859" w:type="dxa"/>
            <w:gridSpan w:val="11"/>
            <w:tcBorders>
              <w:bottom w:val="double" w:sz="4" w:space="0" w:color="auto"/>
            </w:tcBorders>
            <w:shd w:val="clear" w:color="auto" w:fill="BDD6EE"/>
          </w:tcPr>
          <w:p w14:paraId="62C9E124" w14:textId="77777777" w:rsidR="00897550" w:rsidRDefault="00897550" w:rsidP="00387122">
            <w:pPr>
              <w:jc w:val="both"/>
              <w:rPr>
                <w:b/>
                <w:sz w:val="28"/>
              </w:rPr>
            </w:pPr>
            <w:r>
              <w:rPr>
                <w:b/>
                <w:sz w:val="28"/>
              </w:rPr>
              <w:lastRenderedPageBreak/>
              <w:t>C-I – Personální zabezpečení</w:t>
            </w:r>
          </w:p>
        </w:tc>
      </w:tr>
      <w:tr w:rsidR="00897550" w14:paraId="41521B06" w14:textId="77777777" w:rsidTr="00387122">
        <w:tc>
          <w:tcPr>
            <w:tcW w:w="2518" w:type="dxa"/>
            <w:tcBorders>
              <w:top w:val="double" w:sz="4" w:space="0" w:color="auto"/>
            </w:tcBorders>
            <w:shd w:val="clear" w:color="auto" w:fill="F7CAAC"/>
          </w:tcPr>
          <w:p w14:paraId="214CD06A" w14:textId="77777777" w:rsidR="00897550" w:rsidRDefault="00897550" w:rsidP="00387122">
            <w:pPr>
              <w:jc w:val="both"/>
              <w:rPr>
                <w:b/>
              </w:rPr>
            </w:pPr>
            <w:r>
              <w:rPr>
                <w:b/>
              </w:rPr>
              <w:t>Vysoká škola</w:t>
            </w:r>
          </w:p>
        </w:tc>
        <w:tc>
          <w:tcPr>
            <w:tcW w:w="7341" w:type="dxa"/>
            <w:gridSpan w:val="10"/>
          </w:tcPr>
          <w:p w14:paraId="1AE43F03" w14:textId="77777777" w:rsidR="00897550" w:rsidRDefault="00897550" w:rsidP="00387122">
            <w:pPr>
              <w:jc w:val="both"/>
            </w:pPr>
            <w:r>
              <w:t>Univerzita Tomáše Bati ve Zlíně</w:t>
            </w:r>
          </w:p>
        </w:tc>
      </w:tr>
      <w:tr w:rsidR="00897550" w14:paraId="6338B2AD" w14:textId="77777777" w:rsidTr="00387122">
        <w:tc>
          <w:tcPr>
            <w:tcW w:w="2518" w:type="dxa"/>
            <w:shd w:val="clear" w:color="auto" w:fill="F7CAAC"/>
          </w:tcPr>
          <w:p w14:paraId="05E39338" w14:textId="77777777" w:rsidR="00897550" w:rsidRDefault="00897550" w:rsidP="00387122">
            <w:pPr>
              <w:jc w:val="both"/>
              <w:rPr>
                <w:b/>
              </w:rPr>
            </w:pPr>
            <w:r>
              <w:rPr>
                <w:b/>
              </w:rPr>
              <w:t>Součást vysoké školy</w:t>
            </w:r>
          </w:p>
        </w:tc>
        <w:tc>
          <w:tcPr>
            <w:tcW w:w="7341" w:type="dxa"/>
            <w:gridSpan w:val="10"/>
          </w:tcPr>
          <w:p w14:paraId="06937D40" w14:textId="77777777" w:rsidR="00897550" w:rsidRDefault="00897550" w:rsidP="00387122">
            <w:pPr>
              <w:jc w:val="both"/>
            </w:pPr>
            <w:r>
              <w:t>Fakulta managementu a ekonomiky</w:t>
            </w:r>
          </w:p>
        </w:tc>
      </w:tr>
      <w:tr w:rsidR="00897550" w14:paraId="3ED3AB65" w14:textId="77777777" w:rsidTr="00387122">
        <w:tc>
          <w:tcPr>
            <w:tcW w:w="2518" w:type="dxa"/>
            <w:shd w:val="clear" w:color="auto" w:fill="F7CAAC"/>
          </w:tcPr>
          <w:p w14:paraId="112B7A0E" w14:textId="77777777" w:rsidR="00897550" w:rsidRDefault="00897550" w:rsidP="00897550">
            <w:pPr>
              <w:jc w:val="both"/>
              <w:rPr>
                <w:b/>
              </w:rPr>
            </w:pPr>
            <w:r>
              <w:rPr>
                <w:b/>
              </w:rPr>
              <w:t>Název studijního programu</w:t>
            </w:r>
          </w:p>
        </w:tc>
        <w:tc>
          <w:tcPr>
            <w:tcW w:w="7341" w:type="dxa"/>
            <w:gridSpan w:val="10"/>
          </w:tcPr>
          <w:p w14:paraId="4BF63171" w14:textId="77777777" w:rsidR="00897550" w:rsidRDefault="005B2B09" w:rsidP="00897550">
            <w:pPr>
              <w:jc w:val="both"/>
            </w:pPr>
            <w:r w:rsidRPr="005B2B09">
              <w:t>Economics and Management</w:t>
            </w:r>
          </w:p>
        </w:tc>
      </w:tr>
      <w:tr w:rsidR="00897550" w14:paraId="58EE2B3B" w14:textId="77777777" w:rsidTr="00387122">
        <w:tc>
          <w:tcPr>
            <w:tcW w:w="2518" w:type="dxa"/>
            <w:shd w:val="clear" w:color="auto" w:fill="F7CAAC"/>
          </w:tcPr>
          <w:p w14:paraId="59631862" w14:textId="77777777" w:rsidR="00897550" w:rsidRDefault="00897550" w:rsidP="00897550">
            <w:pPr>
              <w:jc w:val="both"/>
              <w:rPr>
                <w:b/>
              </w:rPr>
            </w:pPr>
            <w:r>
              <w:rPr>
                <w:b/>
              </w:rPr>
              <w:t>Jméno a příjmení</w:t>
            </w:r>
          </w:p>
        </w:tc>
        <w:tc>
          <w:tcPr>
            <w:tcW w:w="4536" w:type="dxa"/>
            <w:gridSpan w:val="5"/>
          </w:tcPr>
          <w:p w14:paraId="49AB4782" w14:textId="77777777" w:rsidR="00897550" w:rsidRDefault="00897550" w:rsidP="00897550">
            <w:pPr>
              <w:jc w:val="both"/>
            </w:pPr>
            <w:r>
              <w:t>Lubor HOMOLKA</w:t>
            </w:r>
          </w:p>
        </w:tc>
        <w:tc>
          <w:tcPr>
            <w:tcW w:w="709" w:type="dxa"/>
            <w:shd w:val="clear" w:color="auto" w:fill="F7CAAC"/>
          </w:tcPr>
          <w:p w14:paraId="4AE3333F" w14:textId="77777777" w:rsidR="00897550" w:rsidRDefault="00897550" w:rsidP="00897550">
            <w:pPr>
              <w:jc w:val="both"/>
              <w:rPr>
                <w:b/>
              </w:rPr>
            </w:pPr>
            <w:r>
              <w:rPr>
                <w:b/>
              </w:rPr>
              <w:t>Tituly</w:t>
            </w:r>
          </w:p>
        </w:tc>
        <w:tc>
          <w:tcPr>
            <w:tcW w:w="2096" w:type="dxa"/>
            <w:gridSpan w:val="4"/>
          </w:tcPr>
          <w:p w14:paraId="0931DCBE" w14:textId="77777777" w:rsidR="00897550" w:rsidRDefault="00897550" w:rsidP="00897550">
            <w:pPr>
              <w:jc w:val="both"/>
            </w:pPr>
            <w:r>
              <w:t>Ing., Ph.D.</w:t>
            </w:r>
          </w:p>
        </w:tc>
      </w:tr>
      <w:tr w:rsidR="00897550" w14:paraId="71B2D165" w14:textId="77777777" w:rsidTr="00387122">
        <w:tc>
          <w:tcPr>
            <w:tcW w:w="2518" w:type="dxa"/>
            <w:shd w:val="clear" w:color="auto" w:fill="F7CAAC"/>
          </w:tcPr>
          <w:p w14:paraId="43FD57D7" w14:textId="77777777" w:rsidR="00897550" w:rsidRDefault="00897550" w:rsidP="00897550">
            <w:pPr>
              <w:jc w:val="both"/>
              <w:rPr>
                <w:b/>
              </w:rPr>
            </w:pPr>
            <w:r>
              <w:rPr>
                <w:b/>
              </w:rPr>
              <w:t>Rok narození</w:t>
            </w:r>
          </w:p>
        </w:tc>
        <w:tc>
          <w:tcPr>
            <w:tcW w:w="829" w:type="dxa"/>
          </w:tcPr>
          <w:p w14:paraId="691FB20A" w14:textId="77777777" w:rsidR="00897550" w:rsidRDefault="00897550" w:rsidP="00897550">
            <w:pPr>
              <w:jc w:val="both"/>
            </w:pPr>
            <w:r>
              <w:t>1985</w:t>
            </w:r>
          </w:p>
        </w:tc>
        <w:tc>
          <w:tcPr>
            <w:tcW w:w="1721" w:type="dxa"/>
            <w:shd w:val="clear" w:color="auto" w:fill="F7CAAC"/>
          </w:tcPr>
          <w:p w14:paraId="7FFE08CA" w14:textId="77777777" w:rsidR="00897550" w:rsidRDefault="00897550" w:rsidP="00897550">
            <w:pPr>
              <w:jc w:val="both"/>
              <w:rPr>
                <w:b/>
              </w:rPr>
            </w:pPr>
            <w:r>
              <w:rPr>
                <w:b/>
              </w:rPr>
              <w:t>typ vztahu k VŠ</w:t>
            </w:r>
          </w:p>
        </w:tc>
        <w:tc>
          <w:tcPr>
            <w:tcW w:w="992" w:type="dxa"/>
            <w:gridSpan w:val="2"/>
          </w:tcPr>
          <w:p w14:paraId="4FA42172" w14:textId="77777777" w:rsidR="00897550" w:rsidRDefault="00897550" w:rsidP="00897550">
            <w:pPr>
              <w:jc w:val="both"/>
            </w:pPr>
            <w:r>
              <w:t>pp</w:t>
            </w:r>
          </w:p>
        </w:tc>
        <w:tc>
          <w:tcPr>
            <w:tcW w:w="994" w:type="dxa"/>
            <w:shd w:val="clear" w:color="auto" w:fill="F7CAAC"/>
          </w:tcPr>
          <w:p w14:paraId="66A3FA30" w14:textId="77777777" w:rsidR="00897550" w:rsidRDefault="00897550" w:rsidP="00897550">
            <w:pPr>
              <w:jc w:val="both"/>
              <w:rPr>
                <w:b/>
              </w:rPr>
            </w:pPr>
            <w:r>
              <w:rPr>
                <w:b/>
              </w:rPr>
              <w:t>rozsah</w:t>
            </w:r>
          </w:p>
        </w:tc>
        <w:tc>
          <w:tcPr>
            <w:tcW w:w="709" w:type="dxa"/>
          </w:tcPr>
          <w:p w14:paraId="3BC1F33B" w14:textId="77777777" w:rsidR="00897550" w:rsidRDefault="00897550" w:rsidP="00897550">
            <w:pPr>
              <w:jc w:val="both"/>
            </w:pPr>
            <w:r>
              <w:t>40</w:t>
            </w:r>
          </w:p>
        </w:tc>
        <w:tc>
          <w:tcPr>
            <w:tcW w:w="709" w:type="dxa"/>
            <w:gridSpan w:val="2"/>
            <w:shd w:val="clear" w:color="auto" w:fill="F7CAAC"/>
          </w:tcPr>
          <w:p w14:paraId="1A9CF893" w14:textId="77777777" w:rsidR="00897550" w:rsidRPr="000C6467" w:rsidRDefault="00897550" w:rsidP="00897550">
            <w:pPr>
              <w:jc w:val="both"/>
              <w:rPr>
                <w:b/>
                <w:sz w:val="18"/>
              </w:rPr>
            </w:pPr>
            <w:r w:rsidRPr="000C6467">
              <w:rPr>
                <w:b/>
                <w:sz w:val="18"/>
              </w:rPr>
              <w:t>do kdy</w:t>
            </w:r>
          </w:p>
        </w:tc>
        <w:tc>
          <w:tcPr>
            <w:tcW w:w="1387" w:type="dxa"/>
            <w:gridSpan w:val="2"/>
          </w:tcPr>
          <w:p w14:paraId="12F8E696" w14:textId="77777777" w:rsidR="00897550" w:rsidRDefault="00897550" w:rsidP="00897550">
            <w:pPr>
              <w:jc w:val="both"/>
            </w:pPr>
            <w:r>
              <w:t>N</w:t>
            </w:r>
          </w:p>
        </w:tc>
      </w:tr>
      <w:tr w:rsidR="00897550" w14:paraId="484EDBDA" w14:textId="77777777" w:rsidTr="00387122">
        <w:tc>
          <w:tcPr>
            <w:tcW w:w="5068" w:type="dxa"/>
            <w:gridSpan w:val="3"/>
            <w:shd w:val="clear" w:color="auto" w:fill="F7CAAC"/>
          </w:tcPr>
          <w:p w14:paraId="741805C7" w14:textId="77777777" w:rsidR="00897550" w:rsidRDefault="00897550" w:rsidP="00897550">
            <w:pPr>
              <w:jc w:val="both"/>
              <w:rPr>
                <w:b/>
              </w:rPr>
            </w:pPr>
            <w:r>
              <w:rPr>
                <w:b/>
              </w:rPr>
              <w:t>Typ vztahu na součásti VŠ, která uskutečňuje st. program</w:t>
            </w:r>
          </w:p>
        </w:tc>
        <w:tc>
          <w:tcPr>
            <w:tcW w:w="992" w:type="dxa"/>
            <w:gridSpan w:val="2"/>
          </w:tcPr>
          <w:p w14:paraId="58A28752" w14:textId="77777777" w:rsidR="00897550" w:rsidRDefault="00897550" w:rsidP="00897550">
            <w:pPr>
              <w:jc w:val="both"/>
            </w:pPr>
            <w:r>
              <w:t>pp</w:t>
            </w:r>
          </w:p>
        </w:tc>
        <w:tc>
          <w:tcPr>
            <w:tcW w:w="994" w:type="dxa"/>
            <w:shd w:val="clear" w:color="auto" w:fill="F7CAAC"/>
          </w:tcPr>
          <w:p w14:paraId="6E2E4182" w14:textId="77777777" w:rsidR="00897550" w:rsidRDefault="00897550" w:rsidP="00897550">
            <w:pPr>
              <w:jc w:val="both"/>
              <w:rPr>
                <w:b/>
              </w:rPr>
            </w:pPr>
            <w:r>
              <w:rPr>
                <w:b/>
              </w:rPr>
              <w:t>rozsah</w:t>
            </w:r>
          </w:p>
        </w:tc>
        <w:tc>
          <w:tcPr>
            <w:tcW w:w="709" w:type="dxa"/>
          </w:tcPr>
          <w:p w14:paraId="7F940791" w14:textId="77777777" w:rsidR="00897550" w:rsidRDefault="00897550" w:rsidP="00897550">
            <w:pPr>
              <w:jc w:val="both"/>
            </w:pPr>
            <w:r>
              <w:t>40</w:t>
            </w:r>
          </w:p>
        </w:tc>
        <w:tc>
          <w:tcPr>
            <w:tcW w:w="709" w:type="dxa"/>
            <w:gridSpan w:val="2"/>
            <w:shd w:val="clear" w:color="auto" w:fill="F7CAAC"/>
          </w:tcPr>
          <w:p w14:paraId="6CF342E1" w14:textId="77777777" w:rsidR="00897550" w:rsidRPr="000C6467" w:rsidRDefault="00897550" w:rsidP="00897550">
            <w:pPr>
              <w:jc w:val="both"/>
              <w:rPr>
                <w:b/>
                <w:sz w:val="18"/>
              </w:rPr>
            </w:pPr>
            <w:r w:rsidRPr="000C6467">
              <w:rPr>
                <w:b/>
                <w:sz w:val="18"/>
              </w:rPr>
              <w:t>do kdy</w:t>
            </w:r>
          </w:p>
        </w:tc>
        <w:tc>
          <w:tcPr>
            <w:tcW w:w="1387" w:type="dxa"/>
            <w:gridSpan w:val="2"/>
          </w:tcPr>
          <w:p w14:paraId="4B599FA8" w14:textId="77777777" w:rsidR="00897550" w:rsidRDefault="00897550" w:rsidP="00897550">
            <w:pPr>
              <w:jc w:val="both"/>
            </w:pPr>
            <w:r>
              <w:t>N</w:t>
            </w:r>
          </w:p>
        </w:tc>
      </w:tr>
      <w:tr w:rsidR="00897550" w14:paraId="2609BF51" w14:textId="77777777" w:rsidTr="00387122">
        <w:tc>
          <w:tcPr>
            <w:tcW w:w="6060" w:type="dxa"/>
            <w:gridSpan w:val="5"/>
            <w:shd w:val="clear" w:color="auto" w:fill="F7CAAC"/>
          </w:tcPr>
          <w:p w14:paraId="145522A6" w14:textId="77777777" w:rsidR="00897550" w:rsidRDefault="00897550" w:rsidP="00897550">
            <w:pPr>
              <w:jc w:val="both"/>
            </w:pPr>
            <w:r>
              <w:rPr>
                <w:b/>
              </w:rPr>
              <w:t>Další současná působení jako akademický pracovník na jiných VŠ</w:t>
            </w:r>
          </w:p>
        </w:tc>
        <w:tc>
          <w:tcPr>
            <w:tcW w:w="1703" w:type="dxa"/>
            <w:gridSpan w:val="2"/>
            <w:shd w:val="clear" w:color="auto" w:fill="F7CAAC"/>
          </w:tcPr>
          <w:p w14:paraId="211EF5BA" w14:textId="77777777" w:rsidR="00897550" w:rsidRDefault="00897550" w:rsidP="00897550">
            <w:pPr>
              <w:jc w:val="both"/>
              <w:rPr>
                <w:b/>
              </w:rPr>
            </w:pPr>
            <w:r>
              <w:rPr>
                <w:b/>
              </w:rPr>
              <w:t>typ prac. vztahu</w:t>
            </w:r>
          </w:p>
        </w:tc>
        <w:tc>
          <w:tcPr>
            <w:tcW w:w="2096" w:type="dxa"/>
            <w:gridSpan w:val="4"/>
            <w:shd w:val="clear" w:color="auto" w:fill="F7CAAC"/>
          </w:tcPr>
          <w:p w14:paraId="3BC5959F" w14:textId="77777777" w:rsidR="00897550" w:rsidRDefault="00897550" w:rsidP="00897550">
            <w:pPr>
              <w:jc w:val="both"/>
              <w:rPr>
                <w:b/>
              </w:rPr>
            </w:pPr>
            <w:r>
              <w:rPr>
                <w:b/>
              </w:rPr>
              <w:t>Rozsah</w:t>
            </w:r>
          </w:p>
        </w:tc>
      </w:tr>
      <w:tr w:rsidR="00897550" w14:paraId="688A5126" w14:textId="77777777" w:rsidTr="00387122">
        <w:tc>
          <w:tcPr>
            <w:tcW w:w="6060" w:type="dxa"/>
            <w:gridSpan w:val="5"/>
          </w:tcPr>
          <w:p w14:paraId="5EFD5600" w14:textId="77777777" w:rsidR="00897550" w:rsidRDefault="00897550" w:rsidP="00897550">
            <w:pPr>
              <w:jc w:val="both"/>
            </w:pPr>
          </w:p>
        </w:tc>
        <w:tc>
          <w:tcPr>
            <w:tcW w:w="1703" w:type="dxa"/>
            <w:gridSpan w:val="2"/>
          </w:tcPr>
          <w:p w14:paraId="37D91418" w14:textId="77777777" w:rsidR="00897550" w:rsidRDefault="00897550" w:rsidP="00897550">
            <w:pPr>
              <w:jc w:val="both"/>
            </w:pPr>
          </w:p>
        </w:tc>
        <w:tc>
          <w:tcPr>
            <w:tcW w:w="2096" w:type="dxa"/>
            <w:gridSpan w:val="4"/>
          </w:tcPr>
          <w:p w14:paraId="1DE4AB3F" w14:textId="77777777" w:rsidR="00897550" w:rsidRDefault="00897550" w:rsidP="00897550">
            <w:pPr>
              <w:jc w:val="both"/>
            </w:pPr>
          </w:p>
        </w:tc>
      </w:tr>
      <w:tr w:rsidR="00897550" w14:paraId="300A8485" w14:textId="77777777" w:rsidTr="00387122">
        <w:tc>
          <w:tcPr>
            <w:tcW w:w="6060" w:type="dxa"/>
            <w:gridSpan w:val="5"/>
          </w:tcPr>
          <w:p w14:paraId="1D5800AA" w14:textId="77777777" w:rsidR="00897550" w:rsidRDefault="00897550" w:rsidP="00897550">
            <w:pPr>
              <w:jc w:val="both"/>
            </w:pPr>
          </w:p>
        </w:tc>
        <w:tc>
          <w:tcPr>
            <w:tcW w:w="1703" w:type="dxa"/>
            <w:gridSpan w:val="2"/>
          </w:tcPr>
          <w:p w14:paraId="541E35C6" w14:textId="77777777" w:rsidR="00897550" w:rsidRDefault="00897550" w:rsidP="00897550">
            <w:pPr>
              <w:jc w:val="both"/>
            </w:pPr>
          </w:p>
        </w:tc>
        <w:tc>
          <w:tcPr>
            <w:tcW w:w="2096" w:type="dxa"/>
            <w:gridSpan w:val="4"/>
          </w:tcPr>
          <w:p w14:paraId="2601D9BA" w14:textId="77777777" w:rsidR="00897550" w:rsidRDefault="00897550" w:rsidP="00897550">
            <w:pPr>
              <w:jc w:val="both"/>
            </w:pPr>
          </w:p>
        </w:tc>
      </w:tr>
      <w:tr w:rsidR="00897550" w14:paraId="4A4A48BF" w14:textId="77777777" w:rsidTr="00387122">
        <w:tc>
          <w:tcPr>
            <w:tcW w:w="9859" w:type="dxa"/>
            <w:gridSpan w:val="11"/>
            <w:shd w:val="clear" w:color="auto" w:fill="F7CAAC"/>
          </w:tcPr>
          <w:p w14:paraId="1E8AB4E4" w14:textId="77777777" w:rsidR="00897550" w:rsidRDefault="00897550" w:rsidP="00897550">
            <w:pPr>
              <w:jc w:val="both"/>
            </w:pPr>
            <w:r>
              <w:rPr>
                <w:b/>
              </w:rPr>
              <w:t>Předměty příslušného studijního programu a způsob zapojení do jejich výuky, příp. další zapojení do uskutečňování studijního programu</w:t>
            </w:r>
          </w:p>
        </w:tc>
      </w:tr>
      <w:tr w:rsidR="00897550" w14:paraId="06EFC4B8" w14:textId="77777777" w:rsidTr="00387122">
        <w:trPr>
          <w:trHeight w:val="813"/>
        </w:trPr>
        <w:tc>
          <w:tcPr>
            <w:tcW w:w="9859" w:type="dxa"/>
            <w:gridSpan w:val="11"/>
            <w:tcBorders>
              <w:top w:val="nil"/>
            </w:tcBorders>
          </w:tcPr>
          <w:p w14:paraId="1ED5B0E3" w14:textId="77777777" w:rsidR="00897550" w:rsidRDefault="00897550" w:rsidP="00897550">
            <w:pPr>
              <w:jc w:val="both"/>
            </w:pPr>
            <w:r>
              <w:rPr>
                <w:bCs/>
                <w:szCs w:val="24"/>
              </w:rPr>
              <w:t>Research Methodology</w:t>
            </w:r>
            <w:r>
              <w:t xml:space="preserve"> – přednášející (30%)</w:t>
            </w:r>
          </w:p>
        </w:tc>
      </w:tr>
      <w:tr w:rsidR="00897550" w14:paraId="226A2C1D" w14:textId="77777777" w:rsidTr="00387122">
        <w:tc>
          <w:tcPr>
            <w:tcW w:w="9859" w:type="dxa"/>
            <w:gridSpan w:val="11"/>
            <w:shd w:val="clear" w:color="auto" w:fill="F7CAAC"/>
          </w:tcPr>
          <w:p w14:paraId="375A6890" w14:textId="77777777" w:rsidR="00897550" w:rsidRDefault="00897550" w:rsidP="00897550">
            <w:pPr>
              <w:jc w:val="both"/>
            </w:pPr>
            <w:r>
              <w:rPr>
                <w:b/>
              </w:rPr>
              <w:t xml:space="preserve">Údaje o vzdělání na VŠ </w:t>
            </w:r>
          </w:p>
        </w:tc>
      </w:tr>
      <w:tr w:rsidR="00897550" w14:paraId="7D037A17" w14:textId="77777777" w:rsidTr="00387122">
        <w:trPr>
          <w:trHeight w:val="743"/>
        </w:trPr>
        <w:tc>
          <w:tcPr>
            <w:tcW w:w="9859" w:type="dxa"/>
            <w:gridSpan w:val="11"/>
          </w:tcPr>
          <w:p w14:paraId="5E2B192B" w14:textId="77777777" w:rsidR="00897550" w:rsidRPr="009C77D2" w:rsidRDefault="00897550" w:rsidP="00897550">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36716F26" w14:textId="77777777" w:rsidR="00897550" w:rsidRPr="009C77D2" w:rsidRDefault="00897550" w:rsidP="00897550">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38C1C731" w14:textId="77777777" w:rsidR="00897550" w:rsidRPr="009C77D2" w:rsidRDefault="00897550" w:rsidP="00897550">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897550" w14:paraId="1D986D5C" w14:textId="77777777" w:rsidTr="00387122">
        <w:tc>
          <w:tcPr>
            <w:tcW w:w="9859" w:type="dxa"/>
            <w:gridSpan w:val="11"/>
            <w:shd w:val="clear" w:color="auto" w:fill="F7CAAC"/>
          </w:tcPr>
          <w:p w14:paraId="096FB5A7" w14:textId="77777777" w:rsidR="00897550" w:rsidRDefault="00897550" w:rsidP="00897550">
            <w:pPr>
              <w:jc w:val="both"/>
              <w:rPr>
                <w:b/>
              </w:rPr>
            </w:pPr>
            <w:r>
              <w:rPr>
                <w:b/>
              </w:rPr>
              <w:t>Údaje o odborném působení od absolvování VŠ</w:t>
            </w:r>
          </w:p>
        </w:tc>
      </w:tr>
      <w:tr w:rsidR="00897550" w14:paraId="4EE4CEF4" w14:textId="77777777" w:rsidTr="00387122">
        <w:trPr>
          <w:trHeight w:val="730"/>
        </w:trPr>
        <w:tc>
          <w:tcPr>
            <w:tcW w:w="9859" w:type="dxa"/>
            <w:gridSpan w:val="11"/>
          </w:tcPr>
          <w:p w14:paraId="7BA823E8" w14:textId="77777777" w:rsidR="00897550" w:rsidRDefault="00897550" w:rsidP="00897550">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7C76720A" w14:textId="77777777" w:rsidR="00897550" w:rsidRDefault="00897550" w:rsidP="00897550">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6701E616" w14:textId="77777777" w:rsidR="00897550" w:rsidRPr="00AE2EBC" w:rsidRDefault="00897550" w:rsidP="00897550">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897550" w14:paraId="64A6BC88" w14:textId="77777777" w:rsidTr="00387122">
        <w:trPr>
          <w:trHeight w:val="250"/>
        </w:trPr>
        <w:tc>
          <w:tcPr>
            <w:tcW w:w="9859" w:type="dxa"/>
            <w:gridSpan w:val="11"/>
            <w:shd w:val="clear" w:color="auto" w:fill="F7CAAC"/>
          </w:tcPr>
          <w:p w14:paraId="3AE4553C" w14:textId="77777777" w:rsidR="00897550" w:rsidRDefault="00897550" w:rsidP="00897550">
            <w:pPr>
              <w:jc w:val="both"/>
            </w:pPr>
            <w:r>
              <w:rPr>
                <w:b/>
              </w:rPr>
              <w:t>Zkušenosti s vedením kvalifikačních a rigorózních prací</w:t>
            </w:r>
          </w:p>
        </w:tc>
      </w:tr>
      <w:tr w:rsidR="00897550" w14:paraId="0B877968" w14:textId="77777777" w:rsidTr="00387122">
        <w:trPr>
          <w:trHeight w:val="303"/>
        </w:trPr>
        <w:tc>
          <w:tcPr>
            <w:tcW w:w="9859" w:type="dxa"/>
            <w:gridSpan w:val="11"/>
          </w:tcPr>
          <w:p w14:paraId="6B9B9029" w14:textId="77777777" w:rsidR="00897550" w:rsidRDefault="00897550" w:rsidP="00897550">
            <w:pPr>
              <w:jc w:val="both"/>
            </w:pPr>
            <w:r>
              <w:t xml:space="preserve">Počet vedených bakalářských prací – 1 </w:t>
            </w:r>
          </w:p>
          <w:p w14:paraId="49F65E2B" w14:textId="77777777" w:rsidR="00897550" w:rsidRDefault="00897550" w:rsidP="00897550">
            <w:pPr>
              <w:jc w:val="both"/>
            </w:pPr>
            <w:r>
              <w:t>Konzultant disertační práce - 1</w:t>
            </w:r>
          </w:p>
        </w:tc>
      </w:tr>
      <w:tr w:rsidR="00897550" w14:paraId="0F9E69B8" w14:textId="77777777" w:rsidTr="00387122">
        <w:trPr>
          <w:cantSplit/>
        </w:trPr>
        <w:tc>
          <w:tcPr>
            <w:tcW w:w="3347" w:type="dxa"/>
            <w:gridSpan w:val="2"/>
            <w:tcBorders>
              <w:top w:val="single" w:sz="12" w:space="0" w:color="auto"/>
            </w:tcBorders>
            <w:shd w:val="clear" w:color="auto" w:fill="F7CAAC"/>
          </w:tcPr>
          <w:p w14:paraId="67493FD4" w14:textId="77777777" w:rsidR="00897550" w:rsidRDefault="00897550" w:rsidP="00897550">
            <w:pPr>
              <w:jc w:val="both"/>
            </w:pPr>
            <w:r>
              <w:rPr>
                <w:b/>
              </w:rPr>
              <w:t xml:space="preserve">Obor habilitačního řízení </w:t>
            </w:r>
          </w:p>
        </w:tc>
        <w:tc>
          <w:tcPr>
            <w:tcW w:w="2245" w:type="dxa"/>
            <w:gridSpan w:val="2"/>
            <w:tcBorders>
              <w:top w:val="single" w:sz="12" w:space="0" w:color="auto"/>
            </w:tcBorders>
            <w:shd w:val="clear" w:color="auto" w:fill="F7CAAC"/>
          </w:tcPr>
          <w:p w14:paraId="002298F0" w14:textId="77777777" w:rsidR="00897550" w:rsidRDefault="00897550" w:rsidP="00897550">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51D866" w14:textId="77777777" w:rsidR="00897550" w:rsidRDefault="00897550" w:rsidP="0089755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79726" w14:textId="77777777" w:rsidR="00897550" w:rsidRDefault="00897550" w:rsidP="00897550">
            <w:pPr>
              <w:jc w:val="both"/>
              <w:rPr>
                <w:b/>
              </w:rPr>
            </w:pPr>
            <w:r>
              <w:rPr>
                <w:b/>
              </w:rPr>
              <w:t>Ohlasy publikací</w:t>
            </w:r>
          </w:p>
        </w:tc>
      </w:tr>
      <w:tr w:rsidR="00897550" w14:paraId="070F323A" w14:textId="77777777" w:rsidTr="00387122">
        <w:trPr>
          <w:cantSplit/>
        </w:trPr>
        <w:tc>
          <w:tcPr>
            <w:tcW w:w="3347" w:type="dxa"/>
            <w:gridSpan w:val="2"/>
          </w:tcPr>
          <w:p w14:paraId="4B4A744F" w14:textId="77777777" w:rsidR="00897550" w:rsidRDefault="00897550" w:rsidP="00897550">
            <w:pPr>
              <w:jc w:val="both"/>
            </w:pPr>
          </w:p>
        </w:tc>
        <w:tc>
          <w:tcPr>
            <w:tcW w:w="2245" w:type="dxa"/>
            <w:gridSpan w:val="2"/>
          </w:tcPr>
          <w:p w14:paraId="025CEAF2" w14:textId="77777777" w:rsidR="00897550" w:rsidRDefault="00897550" w:rsidP="00897550">
            <w:pPr>
              <w:jc w:val="both"/>
            </w:pPr>
          </w:p>
        </w:tc>
        <w:tc>
          <w:tcPr>
            <w:tcW w:w="2248" w:type="dxa"/>
            <w:gridSpan w:val="4"/>
            <w:tcBorders>
              <w:right w:val="single" w:sz="12" w:space="0" w:color="auto"/>
            </w:tcBorders>
          </w:tcPr>
          <w:p w14:paraId="41ADFD23" w14:textId="77777777" w:rsidR="00897550" w:rsidRDefault="00897550" w:rsidP="00897550">
            <w:pPr>
              <w:jc w:val="both"/>
            </w:pPr>
          </w:p>
        </w:tc>
        <w:tc>
          <w:tcPr>
            <w:tcW w:w="632" w:type="dxa"/>
            <w:tcBorders>
              <w:left w:val="single" w:sz="12" w:space="0" w:color="auto"/>
            </w:tcBorders>
            <w:shd w:val="clear" w:color="auto" w:fill="F7CAAC"/>
          </w:tcPr>
          <w:p w14:paraId="4AD4FC89" w14:textId="77777777" w:rsidR="00897550" w:rsidRDefault="00897550" w:rsidP="00897550">
            <w:pPr>
              <w:jc w:val="both"/>
            </w:pPr>
            <w:r>
              <w:rPr>
                <w:b/>
              </w:rPr>
              <w:t>WOS</w:t>
            </w:r>
          </w:p>
        </w:tc>
        <w:tc>
          <w:tcPr>
            <w:tcW w:w="693" w:type="dxa"/>
            <w:shd w:val="clear" w:color="auto" w:fill="F7CAAC"/>
          </w:tcPr>
          <w:p w14:paraId="67E8F5EC" w14:textId="77777777" w:rsidR="00897550" w:rsidRDefault="00897550" w:rsidP="00897550">
            <w:pPr>
              <w:jc w:val="both"/>
              <w:rPr>
                <w:sz w:val="18"/>
              </w:rPr>
            </w:pPr>
            <w:r>
              <w:rPr>
                <w:b/>
                <w:sz w:val="18"/>
              </w:rPr>
              <w:t>Scopus</w:t>
            </w:r>
          </w:p>
        </w:tc>
        <w:tc>
          <w:tcPr>
            <w:tcW w:w="694" w:type="dxa"/>
            <w:shd w:val="clear" w:color="auto" w:fill="F7CAAC"/>
          </w:tcPr>
          <w:p w14:paraId="6F2F5CFC" w14:textId="77777777" w:rsidR="00897550" w:rsidRDefault="00897550" w:rsidP="00897550">
            <w:pPr>
              <w:jc w:val="both"/>
            </w:pPr>
            <w:r>
              <w:rPr>
                <w:b/>
                <w:sz w:val="18"/>
              </w:rPr>
              <w:t>ostatní</w:t>
            </w:r>
          </w:p>
        </w:tc>
      </w:tr>
      <w:tr w:rsidR="00897550" w14:paraId="7832515A" w14:textId="77777777" w:rsidTr="00387122">
        <w:trPr>
          <w:cantSplit/>
          <w:trHeight w:val="70"/>
        </w:trPr>
        <w:tc>
          <w:tcPr>
            <w:tcW w:w="3347" w:type="dxa"/>
            <w:gridSpan w:val="2"/>
            <w:shd w:val="clear" w:color="auto" w:fill="F7CAAC"/>
          </w:tcPr>
          <w:p w14:paraId="6D068627" w14:textId="77777777" w:rsidR="00897550" w:rsidRDefault="00897550" w:rsidP="00897550">
            <w:pPr>
              <w:jc w:val="both"/>
            </w:pPr>
            <w:r>
              <w:rPr>
                <w:b/>
              </w:rPr>
              <w:t>Obor jmenovacího řízení</w:t>
            </w:r>
          </w:p>
        </w:tc>
        <w:tc>
          <w:tcPr>
            <w:tcW w:w="2245" w:type="dxa"/>
            <w:gridSpan w:val="2"/>
            <w:shd w:val="clear" w:color="auto" w:fill="F7CAAC"/>
          </w:tcPr>
          <w:p w14:paraId="2E557104" w14:textId="77777777" w:rsidR="00897550" w:rsidRDefault="00897550" w:rsidP="00897550">
            <w:pPr>
              <w:jc w:val="both"/>
            </w:pPr>
            <w:r>
              <w:rPr>
                <w:b/>
              </w:rPr>
              <w:t>Rok udělení hodnosti</w:t>
            </w:r>
          </w:p>
        </w:tc>
        <w:tc>
          <w:tcPr>
            <w:tcW w:w="2248" w:type="dxa"/>
            <w:gridSpan w:val="4"/>
            <w:tcBorders>
              <w:right w:val="single" w:sz="12" w:space="0" w:color="auto"/>
            </w:tcBorders>
            <w:shd w:val="clear" w:color="auto" w:fill="F7CAAC"/>
          </w:tcPr>
          <w:p w14:paraId="1EDD8132" w14:textId="77777777" w:rsidR="00897550" w:rsidRDefault="00897550" w:rsidP="00897550">
            <w:pPr>
              <w:jc w:val="both"/>
            </w:pPr>
            <w:r>
              <w:rPr>
                <w:b/>
              </w:rPr>
              <w:t>Řízení konáno na VŠ</w:t>
            </w:r>
          </w:p>
        </w:tc>
        <w:tc>
          <w:tcPr>
            <w:tcW w:w="632" w:type="dxa"/>
            <w:vMerge w:val="restart"/>
            <w:tcBorders>
              <w:left w:val="single" w:sz="12" w:space="0" w:color="auto"/>
            </w:tcBorders>
          </w:tcPr>
          <w:p w14:paraId="32B20D5E" w14:textId="77777777" w:rsidR="00897550" w:rsidRDefault="00897550" w:rsidP="00897550">
            <w:pPr>
              <w:jc w:val="both"/>
              <w:rPr>
                <w:b/>
              </w:rPr>
            </w:pPr>
            <w:r>
              <w:rPr>
                <w:b/>
              </w:rPr>
              <w:t>224</w:t>
            </w:r>
          </w:p>
        </w:tc>
        <w:tc>
          <w:tcPr>
            <w:tcW w:w="693" w:type="dxa"/>
            <w:vMerge w:val="restart"/>
          </w:tcPr>
          <w:p w14:paraId="73B79D72" w14:textId="77777777" w:rsidR="00897550" w:rsidRDefault="00897550" w:rsidP="00897550">
            <w:pPr>
              <w:jc w:val="both"/>
              <w:rPr>
                <w:b/>
              </w:rPr>
            </w:pPr>
            <w:r>
              <w:rPr>
                <w:b/>
              </w:rPr>
              <w:t>27</w:t>
            </w:r>
          </w:p>
        </w:tc>
        <w:tc>
          <w:tcPr>
            <w:tcW w:w="694" w:type="dxa"/>
            <w:vMerge w:val="restart"/>
          </w:tcPr>
          <w:p w14:paraId="6620177F" w14:textId="77777777" w:rsidR="00897550" w:rsidRDefault="00897550" w:rsidP="00897550">
            <w:pPr>
              <w:jc w:val="both"/>
              <w:rPr>
                <w:b/>
              </w:rPr>
            </w:pPr>
            <w:r>
              <w:rPr>
                <w:b/>
              </w:rPr>
              <w:t>64</w:t>
            </w:r>
          </w:p>
        </w:tc>
      </w:tr>
      <w:tr w:rsidR="00897550" w14:paraId="0F5494D0" w14:textId="77777777" w:rsidTr="00387122">
        <w:trPr>
          <w:trHeight w:val="205"/>
        </w:trPr>
        <w:tc>
          <w:tcPr>
            <w:tcW w:w="3347" w:type="dxa"/>
            <w:gridSpan w:val="2"/>
          </w:tcPr>
          <w:p w14:paraId="3D67F151" w14:textId="77777777" w:rsidR="00897550" w:rsidRDefault="00897550" w:rsidP="00897550">
            <w:pPr>
              <w:jc w:val="both"/>
            </w:pPr>
          </w:p>
        </w:tc>
        <w:tc>
          <w:tcPr>
            <w:tcW w:w="2245" w:type="dxa"/>
            <w:gridSpan w:val="2"/>
          </w:tcPr>
          <w:p w14:paraId="57A18192" w14:textId="77777777" w:rsidR="00897550" w:rsidRDefault="00897550" w:rsidP="00897550">
            <w:pPr>
              <w:jc w:val="both"/>
            </w:pPr>
          </w:p>
        </w:tc>
        <w:tc>
          <w:tcPr>
            <w:tcW w:w="2248" w:type="dxa"/>
            <w:gridSpan w:val="4"/>
            <w:tcBorders>
              <w:right w:val="single" w:sz="12" w:space="0" w:color="auto"/>
            </w:tcBorders>
          </w:tcPr>
          <w:p w14:paraId="69F4B360" w14:textId="77777777" w:rsidR="00897550" w:rsidRDefault="00897550" w:rsidP="00897550">
            <w:pPr>
              <w:jc w:val="both"/>
            </w:pPr>
          </w:p>
        </w:tc>
        <w:tc>
          <w:tcPr>
            <w:tcW w:w="632" w:type="dxa"/>
            <w:vMerge/>
            <w:tcBorders>
              <w:left w:val="single" w:sz="12" w:space="0" w:color="auto"/>
            </w:tcBorders>
            <w:vAlign w:val="center"/>
          </w:tcPr>
          <w:p w14:paraId="6B9254F2" w14:textId="77777777" w:rsidR="00897550" w:rsidRDefault="00897550" w:rsidP="00897550">
            <w:pPr>
              <w:rPr>
                <w:b/>
              </w:rPr>
            </w:pPr>
          </w:p>
        </w:tc>
        <w:tc>
          <w:tcPr>
            <w:tcW w:w="693" w:type="dxa"/>
            <w:vMerge/>
            <w:vAlign w:val="center"/>
          </w:tcPr>
          <w:p w14:paraId="67D1B768" w14:textId="77777777" w:rsidR="00897550" w:rsidRDefault="00897550" w:rsidP="00897550">
            <w:pPr>
              <w:rPr>
                <w:b/>
              </w:rPr>
            </w:pPr>
          </w:p>
        </w:tc>
        <w:tc>
          <w:tcPr>
            <w:tcW w:w="694" w:type="dxa"/>
            <w:vMerge/>
            <w:vAlign w:val="center"/>
          </w:tcPr>
          <w:p w14:paraId="7375F568" w14:textId="77777777" w:rsidR="00897550" w:rsidRDefault="00897550" w:rsidP="00897550">
            <w:pPr>
              <w:rPr>
                <w:b/>
              </w:rPr>
            </w:pPr>
          </w:p>
        </w:tc>
      </w:tr>
      <w:tr w:rsidR="00897550" w14:paraId="66C6E5A5" w14:textId="77777777" w:rsidTr="00387122">
        <w:tc>
          <w:tcPr>
            <w:tcW w:w="9859" w:type="dxa"/>
            <w:gridSpan w:val="11"/>
            <w:shd w:val="clear" w:color="auto" w:fill="F7CAAC"/>
          </w:tcPr>
          <w:p w14:paraId="3ADDB71F" w14:textId="77777777" w:rsidR="00897550" w:rsidRDefault="00897550" w:rsidP="00897550">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14:paraId="18CDC757" w14:textId="77777777" w:rsidTr="00387122">
        <w:trPr>
          <w:trHeight w:val="2347"/>
        </w:trPr>
        <w:tc>
          <w:tcPr>
            <w:tcW w:w="9859" w:type="dxa"/>
            <w:gridSpan w:val="11"/>
          </w:tcPr>
          <w:p w14:paraId="7764CC6C" w14:textId="77777777" w:rsidR="00B86AE9" w:rsidRPr="001A247A" w:rsidRDefault="00B86AE9" w:rsidP="00B86AE9">
            <w:pPr>
              <w:jc w:val="both"/>
            </w:pPr>
            <w:r w:rsidRPr="001A247A">
              <w:t xml:space="preserve">HOMOLKA, L., PAVELKOVÁ, D. Predictive Power of the ZEW Sentiment Indicator: Case of the German Automotive Industry. </w:t>
            </w:r>
            <w:r w:rsidRPr="001A247A">
              <w:rPr>
                <w:i/>
              </w:rPr>
              <w:t>Acta Polytechnica Hungarica</w:t>
            </w:r>
            <w:r w:rsidRPr="001A247A">
              <w:t>. 2018, Volume 15, Issue 4, pp. 161-178. ISSN 1785-8860. DOI: 10.12700/APH.15.4.2018.4.9 (60 %)</w:t>
            </w:r>
          </w:p>
          <w:p w14:paraId="71033122" w14:textId="77777777" w:rsidR="00B86AE9" w:rsidRDefault="00B86AE9" w:rsidP="00B86AE9">
            <w:pPr>
              <w:pStyle w:val="Abstrakt"/>
              <w:spacing w:line="240" w:lineRule="auto"/>
              <w:jc w:val="both"/>
              <w:rPr>
                <w:b w:val="0"/>
                <w:sz w:val="20"/>
              </w:rPr>
            </w:pPr>
            <w:r w:rsidRPr="001A247A">
              <w:rPr>
                <w:b w:val="0"/>
                <w:sz w:val="20"/>
              </w:rPr>
              <w:t xml:space="preserve">PAVELKOVÁ, D., HOMOLKA, L., VYCHYTILOVÁ, J., NGO, M. V., BACH, L.T., DEHNING, B. Passenger Car Sales Projections: Measuring the Accuracy of a Sales Forecasting Model. </w:t>
            </w:r>
            <w:r w:rsidRPr="001A247A">
              <w:rPr>
                <w:b w:val="0"/>
                <w:i/>
                <w:sz w:val="20"/>
              </w:rPr>
              <w:t>Ekonomický časopis</w:t>
            </w:r>
            <w:r w:rsidRPr="001A247A">
              <w:rPr>
                <w:b w:val="0"/>
                <w:sz w:val="20"/>
              </w:rPr>
              <w:t>. 2018, Volume 66, Issue 3, pp. 227-249. ISSN 00133035. (20%)</w:t>
            </w:r>
          </w:p>
          <w:p w14:paraId="2280E6C1"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C051D9">
              <w:rPr>
                <w:b w:val="0"/>
                <w:i/>
                <w:sz w:val="20"/>
              </w:rPr>
              <w:t>Economics and Sociology</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46214843" w14:textId="77777777" w:rsidR="00B86AE9" w:rsidRPr="001A247A" w:rsidRDefault="00B86AE9" w:rsidP="00B86AE9">
            <w:pPr>
              <w:jc w:val="both"/>
            </w:pPr>
            <w:r w:rsidRPr="001A247A">
              <w:t xml:space="preserve">VIRGLEROVÁ, Z., HOMOLKA, L., SMRČKA, L., LAZÁNYI, K., KLIEŠTIK, T. Key Determinants of the Quality of Business Environment of SMEs in the Czech Republic. </w:t>
            </w:r>
            <w:r w:rsidRPr="001A247A">
              <w:rPr>
                <w:i/>
                <w:iCs/>
              </w:rPr>
              <w:t>E+M Ekonomie a Management</w:t>
            </w:r>
            <w:r w:rsidRPr="001A247A">
              <w:t>, 2017, roč. 20, č. 2, s. 87-101. ISSN 1212-3609 (20%).</w:t>
            </w:r>
          </w:p>
          <w:p w14:paraId="05DE1D7E" w14:textId="77777777" w:rsidR="00B86AE9" w:rsidRPr="001A247A" w:rsidRDefault="00B86AE9" w:rsidP="00B86AE9">
            <w:pPr>
              <w:jc w:val="both"/>
              <w:rPr>
                <w:sz w:val="18"/>
              </w:rPr>
            </w:pPr>
            <w:r w:rsidRPr="001A247A">
              <w:t xml:space="preserve">KNÁPKOVÁ, A., HOMOLKA, L., PAVELKOVÁ, D. Využití Balanced Scorecard a vliv jeho využívání na finanční výkonnost podniků v ČR. </w:t>
            </w:r>
            <w:r w:rsidRPr="001A247A">
              <w:rPr>
                <w:i/>
                <w:iCs/>
              </w:rPr>
              <w:t>E+M Ekonomie a Management</w:t>
            </w:r>
            <w:r w:rsidRPr="001A247A">
              <w:t>, 2014, roč. 17, č. 2, s. 146-160. ISSN 1212-3609 (33%).</w:t>
            </w:r>
          </w:p>
          <w:p w14:paraId="351E1482" w14:textId="77777777" w:rsidR="00B86AE9" w:rsidRPr="001A247A" w:rsidRDefault="00B86AE9" w:rsidP="00B86AE9">
            <w:pPr>
              <w:jc w:val="both"/>
              <w:rPr>
                <w:i/>
              </w:rPr>
            </w:pPr>
            <w:r w:rsidRPr="001A247A">
              <w:rPr>
                <w:i/>
              </w:rPr>
              <w:t>Přehled projektové činnosti:</w:t>
            </w:r>
          </w:p>
          <w:p w14:paraId="5E059FBC" w14:textId="77777777" w:rsidR="00B86AE9" w:rsidRPr="00641FDB" w:rsidRDefault="00B86AE9" w:rsidP="00B86AE9">
            <w:pPr>
              <w:tabs>
                <w:tab w:val="left" w:pos="2565"/>
              </w:tabs>
            </w:pPr>
            <w:r w:rsidRPr="001A247A">
              <w:t>GAČR 16-25536S Metodika tvorby modelu predikce sektorové a podnikové výkonnosti v makroekonomických souvislostech 2016-2018 (člen řešitelského týmu).</w:t>
            </w:r>
          </w:p>
        </w:tc>
      </w:tr>
      <w:tr w:rsidR="00B86AE9" w14:paraId="266962FB" w14:textId="77777777" w:rsidTr="00387122">
        <w:trPr>
          <w:trHeight w:val="218"/>
        </w:trPr>
        <w:tc>
          <w:tcPr>
            <w:tcW w:w="9859" w:type="dxa"/>
            <w:gridSpan w:val="11"/>
            <w:shd w:val="clear" w:color="auto" w:fill="F7CAAC"/>
          </w:tcPr>
          <w:p w14:paraId="2965187E" w14:textId="77777777" w:rsidR="00B86AE9" w:rsidRDefault="00B86AE9" w:rsidP="00B86AE9">
            <w:pPr>
              <w:rPr>
                <w:b/>
              </w:rPr>
            </w:pPr>
            <w:r>
              <w:rPr>
                <w:b/>
              </w:rPr>
              <w:t xml:space="preserve">Působení v zahraničí: </w:t>
            </w:r>
          </w:p>
        </w:tc>
      </w:tr>
      <w:tr w:rsidR="00B86AE9" w14:paraId="0B0E686B" w14:textId="77777777" w:rsidTr="00387122">
        <w:trPr>
          <w:trHeight w:val="202"/>
        </w:trPr>
        <w:tc>
          <w:tcPr>
            <w:tcW w:w="9859" w:type="dxa"/>
            <w:gridSpan w:val="11"/>
          </w:tcPr>
          <w:p w14:paraId="3406FC6B" w14:textId="77777777" w:rsidR="00B86AE9" w:rsidRPr="00B314E3" w:rsidRDefault="00B86AE9" w:rsidP="00B86AE9">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B86AE9" w14:paraId="672C275B" w14:textId="77777777" w:rsidTr="00387122">
        <w:trPr>
          <w:cantSplit/>
          <w:trHeight w:val="106"/>
        </w:trPr>
        <w:tc>
          <w:tcPr>
            <w:tcW w:w="2518" w:type="dxa"/>
            <w:shd w:val="clear" w:color="auto" w:fill="F7CAAC"/>
          </w:tcPr>
          <w:p w14:paraId="42C898A7" w14:textId="77777777" w:rsidR="00B86AE9" w:rsidRDefault="00B86AE9" w:rsidP="00B86AE9">
            <w:pPr>
              <w:jc w:val="both"/>
              <w:rPr>
                <w:b/>
              </w:rPr>
            </w:pPr>
            <w:r>
              <w:rPr>
                <w:b/>
              </w:rPr>
              <w:t xml:space="preserve">Podpis </w:t>
            </w:r>
          </w:p>
        </w:tc>
        <w:tc>
          <w:tcPr>
            <w:tcW w:w="4536" w:type="dxa"/>
            <w:gridSpan w:val="5"/>
          </w:tcPr>
          <w:p w14:paraId="249518F5" w14:textId="77777777" w:rsidR="00B86AE9" w:rsidRDefault="00B86AE9" w:rsidP="00B86AE9">
            <w:pPr>
              <w:jc w:val="both"/>
            </w:pPr>
          </w:p>
        </w:tc>
        <w:tc>
          <w:tcPr>
            <w:tcW w:w="786" w:type="dxa"/>
            <w:gridSpan w:val="2"/>
            <w:shd w:val="clear" w:color="auto" w:fill="F7CAAC"/>
          </w:tcPr>
          <w:p w14:paraId="06EB4420" w14:textId="77777777" w:rsidR="00B86AE9" w:rsidRDefault="00B86AE9" w:rsidP="00B86AE9">
            <w:pPr>
              <w:jc w:val="both"/>
            </w:pPr>
            <w:r>
              <w:rPr>
                <w:b/>
              </w:rPr>
              <w:t>datum</w:t>
            </w:r>
          </w:p>
        </w:tc>
        <w:tc>
          <w:tcPr>
            <w:tcW w:w="2019" w:type="dxa"/>
            <w:gridSpan w:val="3"/>
          </w:tcPr>
          <w:p w14:paraId="0AA1404B" w14:textId="77777777" w:rsidR="00B86AE9" w:rsidRDefault="00B86AE9" w:rsidP="00B86AE9">
            <w:pPr>
              <w:jc w:val="both"/>
            </w:pPr>
          </w:p>
        </w:tc>
      </w:tr>
    </w:tbl>
    <w:p w14:paraId="23EEAB0C" w14:textId="77777777" w:rsidR="00B86AE9" w:rsidRDefault="00B86AE9"/>
    <w:p w14:paraId="1624AECC" w14:textId="77777777" w:rsidR="00B86AE9" w:rsidRDefault="00B86AE9">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86AE9" w:rsidRPr="0003498C" w14:paraId="32195B9C" w14:textId="77777777" w:rsidTr="00B86AE9">
        <w:tc>
          <w:tcPr>
            <w:tcW w:w="9859" w:type="dxa"/>
            <w:gridSpan w:val="11"/>
            <w:tcBorders>
              <w:bottom w:val="double" w:sz="4" w:space="0" w:color="auto"/>
            </w:tcBorders>
            <w:shd w:val="clear" w:color="auto" w:fill="BDD6EE"/>
          </w:tcPr>
          <w:p w14:paraId="18528DDF" w14:textId="77777777" w:rsidR="00B86AE9" w:rsidRPr="0003498C" w:rsidRDefault="00B86AE9" w:rsidP="00B86AE9">
            <w:pPr>
              <w:jc w:val="both"/>
              <w:rPr>
                <w:b/>
                <w:sz w:val="28"/>
              </w:rPr>
            </w:pPr>
            <w:r w:rsidRPr="0003498C">
              <w:rPr>
                <w:b/>
                <w:sz w:val="28"/>
              </w:rPr>
              <w:lastRenderedPageBreak/>
              <w:t>C-I – Personální zabezpečení</w:t>
            </w:r>
          </w:p>
        </w:tc>
      </w:tr>
      <w:tr w:rsidR="00B86AE9" w:rsidRPr="0003498C" w14:paraId="4A71D432" w14:textId="77777777" w:rsidTr="00B86AE9">
        <w:tc>
          <w:tcPr>
            <w:tcW w:w="2518" w:type="dxa"/>
            <w:tcBorders>
              <w:top w:val="double" w:sz="4" w:space="0" w:color="auto"/>
            </w:tcBorders>
            <w:shd w:val="clear" w:color="auto" w:fill="F7CAAC"/>
          </w:tcPr>
          <w:p w14:paraId="11DC40F9" w14:textId="77777777" w:rsidR="00B86AE9" w:rsidRPr="0003498C" w:rsidRDefault="00B86AE9" w:rsidP="00B86AE9">
            <w:pPr>
              <w:jc w:val="both"/>
              <w:rPr>
                <w:b/>
              </w:rPr>
            </w:pPr>
            <w:r w:rsidRPr="0003498C">
              <w:rPr>
                <w:b/>
              </w:rPr>
              <w:t>Vysoká škola</w:t>
            </w:r>
          </w:p>
        </w:tc>
        <w:tc>
          <w:tcPr>
            <w:tcW w:w="7341" w:type="dxa"/>
            <w:gridSpan w:val="10"/>
          </w:tcPr>
          <w:p w14:paraId="49B54701" w14:textId="77777777" w:rsidR="00B86AE9" w:rsidRPr="0003498C" w:rsidRDefault="00B86AE9" w:rsidP="00B86AE9">
            <w:pPr>
              <w:jc w:val="both"/>
            </w:pPr>
            <w:r w:rsidRPr="0003498C">
              <w:t>Univerzita Tomáše Bati ve Zlíně</w:t>
            </w:r>
          </w:p>
        </w:tc>
      </w:tr>
      <w:tr w:rsidR="00B86AE9" w:rsidRPr="0003498C" w14:paraId="28C86BF3" w14:textId="77777777" w:rsidTr="00B86AE9">
        <w:tc>
          <w:tcPr>
            <w:tcW w:w="2518" w:type="dxa"/>
            <w:shd w:val="clear" w:color="auto" w:fill="F7CAAC"/>
          </w:tcPr>
          <w:p w14:paraId="0BE64C0C" w14:textId="77777777" w:rsidR="00B86AE9" w:rsidRPr="0003498C" w:rsidRDefault="00B86AE9" w:rsidP="00B86AE9">
            <w:pPr>
              <w:jc w:val="both"/>
              <w:rPr>
                <w:b/>
              </w:rPr>
            </w:pPr>
            <w:r w:rsidRPr="0003498C">
              <w:rPr>
                <w:b/>
              </w:rPr>
              <w:t>Součást vysoké školy</w:t>
            </w:r>
          </w:p>
        </w:tc>
        <w:tc>
          <w:tcPr>
            <w:tcW w:w="7341" w:type="dxa"/>
            <w:gridSpan w:val="10"/>
          </w:tcPr>
          <w:p w14:paraId="1D001F96" w14:textId="77777777" w:rsidR="00B86AE9" w:rsidRPr="0003498C" w:rsidRDefault="00B86AE9" w:rsidP="00B86AE9">
            <w:pPr>
              <w:jc w:val="both"/>
            </w:pPr>
            <w:r w:rsidRPr="0003498C">
              <w:t>Fakulta managementu a ekonomiky</w:t>
            </w:r>
          </w:p>
        </w:tc>
      </w:tr>
      <w:tr w:rsidR="00B86AE9" w:rsidRPr="0003498C" w14:paraId="19C832DC" w14:textId="77777777" w:rsidTr="00B86AE9">
        <w:tc>
          <w:tcPr>
            <w:tcW w:w="2518" w:type="dxa"/>
            <w:shd w:val="clear" w:color="auto" w:fill="F7CAAC"/>
          </w:tcPr>
          <w:p w14:paraId="2BE2146F" w14:textId="77777777" w:rsidR="00B86AE9" w:rsidRPr="0003498C" w:rsidRDefault="00B86AE9" w:rsidP="00B86AE9">
            <w:pPr>
              <w:jc w:val="both"/>
              <w:rPr>
                <w:b/>
              </w:rPr>
            </w:pPr>
            <w:r w:rsidRPr="0003498C">
              <w:rPr>
                <w:b/>
              </w:rPr>
              <w:t>Název studijního programu</w:t>
            </w:r>
          </w:p>
        </w:tc>
        <w:tc>
          <w:tcPr>
            <w:tcW w:w="7341" w:type="dxa"/>
            <w:gridSpan w:val="10"/>
          </w:tcPr>
          <w:p w14:paraId="1B36A0EC" w14:textId="77777777" w:rsidR="00B86AE9" w:rsidRDefault="00B86AE9" w:rsidP="00B86AE9">
            <w:pPr>
              <w:jc w:val="both"/>
            </w:pPr>
            <w:r w:rsidRPr="005B2B09">
              <w:t>Economics and Management</w:t>
            </w:r>
          </w:p>
        </w:tc>
      </w:tr>
      <w:tr w:rsidR="00B86AE9" w:rsidRPr="0003498C" w14:paraId="2152EBF1" w14:textId="77777777" w:rsidTr="00B86AE9">
        <w:tc>
          <w:tcPr>
            <w:tcW w:w="2518" w:type="dxa"/>
            <w:shd w:val="clear" w:color="auto" w:fill="F7CAAC"/>
          </w:tcPr>
          <w:p w14:paraId="3053F372" w14:textId="77777777" w:rsidR="00B86AE9" w:rsidRPr="0003498C" w:rsidRDefault="00B86AE9" w:rsidP="00B86AE9">
            <w:pPr>
              <w:jc w:val="both"/>
              <w:rPr>
                <w:b/>
              </w:rPr>
            </w:pPr>
            <w:r w:rsidRPr="0003498C">
              <w:rPr>
                <w:b/>
              </w:rPr>
              <w:t>Jméno a příjmení</w:t>
            </w:r>
          </w:p>
        </w:tc>
        <w:tc>
          <w:tcPr>
            <w:tcW w:w="4536" w:type="dxa"/>
            <w:gridSpan w:val="5"/>
          </w:tcPr>
          <w:p w14:paraId="1FAF27DF" w14:textId="77777777" w:rsidR="00B86AE9" w:rsidRPr="0003498C" w:rsidRDefault="00B86AE9" w:rsidP="00B86AE9">
            <w:pPr>
              <w:jc w:val="both"/>
            </w:pPr>
            <w:r>
              <w:t>Josef HYNEK</w:t>
            </w:r>
          </w:p>
        </w:tc>
        <w:tc>
          <w:tcPr>
            <w:tcW w:w="709" w:type="dxa"/>
            <w:shd w:val="clear" w:color="auto" w:fill="F7CAAC"/>
          </w:tcPr>
          <w:p w14:paraId="1D99461E" w14:textId="77777777" w:rsidR="00B86AE9" w:rsidRPr="0003498C" w:rsidRDefault="00B86AE9" w:rsidP="00B86AE9">
            <w:pPr>
              <w:jc w:val="both"/>
              <w:rPr>
                <w:b/>
              </w:rPr>
            </w:pPr>
            <w:r w:rsidRPr="0003498C">
              <w:rPr>
                <w:b/>
              </w:rPr>
              <w:t>Tituly</w:t>
            </w:r>
          </w:p>
        </w:tc>
        <w:tc>
          <w:tcPr>
            <w:tcW w:w="2096" w:type="dxa"/>
            <w:gridSpan w:val="4"/>
          </w:tcPr>
          <w:p w14:paraId="1C23B7E7" w14:textId="77777777" w:rsidR="00B86AE9" w:rsidRPr="0003498C" w:rsidRDefault="00B86AE9" w:rsidP="00B86AE9">
            <w:pPr>
              <w:jc w:val="both"/>
            </w:pPr>
            <w:r w:rsidRPr="00080E81">
              <w:t>prof. RNDr., MBA, Ph.D.</w:t>
            </w:r>
          </w:p>
        </w:tc>
      </w:tr>
      <w:tr w:rsidR="00B86AE9" w:rsidRPr="0003498C" w14:paraId="6EDCA11E" w14:textId="77777777" w:rsidTr="00B86AE9">
        <w:tc>
          <w:tcPr>
            <w:tcW w:w="2518" w:type="dxa"/>
            <w:shd w:val="clear" w:color="auto" w:fill="F7CAAC"/>
          </w:tcPr>
          <w:p w14:paraId="053239EC" w14:textId="77777777" w:rsidR="00B86AE9" w:rsidRPr="0003498C" w:rsidRDefault="00B86AE9" w:rsidP="00B86AE9">
            <w:pPr>
              <w:jc w:val="both"/>
              <w:rPr>
                <w:b/>
              </w:rPr>
            </w:pPr>
            <w:r w:rsidRPr="0003498C">
              <w:rPr>
                <w:b/>
              </w:rPr>
              <w:t>Rok narození</w:t>
            </w:r>
          </w:p>
        </w:tc>
        <w:tc>
          <w:tcPr>
            <w:tcW w:w="829" w:type="dxa"/>
          </w:tcPr>
          <w:p w14:paraId="72E4BD24" w14:textId="77777777" w:rsidR="00B86AE9" w:rsidRPr="0003498C" w:rsidRDefault="00B86AE9" w:rsidP="00B86AE9">
            <w:pPr>
              <w:jc w:val="both"/>
            </w:pPr>
            <w:r>
              <w:t>1965</w:t>
            </w:r>
          </w:p>
        </w:tc>
        <w:tc>
          <w:tcPr>
            <w:tcW w:w="1721" w:type="dxa"/>
            <w:shd w:val="clear" w:color="auto" w:fill="F7CAAC"/>
          </w:tcPr>
          <w:p w14:paraId="4C3906F0" w14:textId="77777777" w:rsidR="00B86AE9" w:rsidRPr="0003498C" w:rsidRDefault="00B86AE9" w:rsidP="00B86AE9">
            <w:pPr>
              <w:jc w:val="both"/>
              <w:rPr>
                <w:b/>
              </w:rPr>
            </w:pPr>
            <w:r w:rsidRPr="0003498C">
              <w:rPr>
                <w:b/>
              </w:rPr>
              <w:t>typ vztahu k VŠ</w:t>
            </w:r>
          </w:p>
        </w:tc>
        <w:tc>
          <w:tcPr>
            <w:tcW w:w="992" w:type="dxa"/>
            <w:gridSpan w:val="2"/>
          </w:tcPr>
          <w:p w14:paraId="42CBFE94" w14:textId="77777777" w:rsidR="00B86AE9" w:rsidRPr="0003498C" w:rsidRDefault="00B86AE9" w:rsidP="00B86AE9">
            <w:pPr>
              <w:jc w:val="both"/>
            </w:pPr>
            <w:r>
              <w:t>Člen OR</w:t>
            </w:r>
          </w:p>
        </w:tc>
        <w:tc>
          <w:tcPr>
            <w:tcW w:w="994" w:type="dxa"/>
            <w:shd w:val="clear" w:color="auto" w:fill="F7CAAC"/>
          </w:tcPr>
          <w:p w14:paraId="26F241FE" w14:textId="77777777" w:rsidR="00B86AE9" w:rsidRPr="0003498C" w:rsidRDefault="00B86AE9" w:rsidP="00B86AE9">
            <w:pPr>
              <w:jc w:val="both"/>
              <w:rPr>
                <w:b/>
              </w:rPr>
            </w:pPr>
            <w:r w:rsidRPr="0003498C">
              <w:rPr>
                <w:b/>
              </w:rPr>
              <w:t>rozsah</w:t>
            </w:r>
          </w:p>
        </w:tc>
        <w:tc>
          <w:tcPr>
            <w:tcW w:w="709" w:type="dxa"/>
          </w:tcPr>
          <w:p w14:paraId="36DA7907" w14:textId="77777777" w:rsidR="00B86AE9" w:rsidRPr="0003498C" w:rsidRDefault="00B86AE9" w:rsidP="00B86AE9">
            <w:pPr>
              <w:jc w:val="both"/>
            </w:pPr>
          </w:p>
        </w:tc>
        <w:tc>
          <w:tcPr>
            <w:tcW w:w="709" w:type="dxa"/>
            <w:gridSpan w:val="2"/>
            <w:shd w:val="clear" w:color="auto" w:fill="F7CAAC"/>
          </w:tcPr>
          <w:p w14:paraId="7661CD84" w14:textId="77777777" w:rsidR="00B86AE9" w:rsidRPr="002336DA" w:rsidRDefault="00B86AE9" w:rsidP="00B86AE9">
            <w:pPr>
              <w:jc w:val="both"/>
              <w:rPr>
                <w:b/>
                <w:sz w:val="18"/>
              </w:rPr>
            </w:pPr>
            <w:r w:rsidRPr="002336DA">
              <w:rPr>
                <w:b/>
                <w:sz w:val="18"/>
              </w:rPr>
              <w:t>do kdy</w:t>
            </w:r>
          </w:p>
        </w:tc>
        <w:tc>
          <w:tcPr>
            <w:tcW w:w="1387" w:type="dxa"/>
            <w:gridSpan w:val="2"/>
          </w:tcPr>
          <w:p w14:paraId="21164833" w14:textId="77777777" w:rsidR="00B86AE9" w:rsidRPr="0003498C" w:rsidRDefault="00B86AE9" w:rsidP="00B86AE9">
            <w:pPr>
              <w:jc w:val="both"/>
            </w:pPr>
          </w:p>
        </w:tc>
      </w:tr>
      <w:tr w:rsidR="00B86AE9" w:rsidRPr="0003498C" w14:paraId="438A04CC" w14:textId="77777777" w:rsidTr="00B86AE9">
        <w:tc>
          <w:tcPr>
            <w:tcW w:w="5068" w:type="dxa"/>
            <w:gridSpan w:val="3"/>
            <w:shd w:val="clear" w:color="auto" w:fill="F7CAAC"/>
          </w:tcPr>
          <w:p w14:paraId="211DFEE0" w14:textId="77777777" w:rsidR="00B86AE9" w:rsidRPr="0003498C" w:rsidRDefault="00B86AE9" w:rsidP="00B86AE9">
            <w:pPr>
              <w:jc w:val="both"/>
              <w:rPr>
                <w:b/>
              </w:rPr>
            </w:pPr>
            <w:r w:rsidRPr="0003498C">
              <w:rPr>
                <w:b/>
              </w:rPr>
              <w:t>Typ vztahu na součásti VŠ, která uskutečňuje st. program</w:t>
            </w:r>
          </w:p>
        </w:tc>
        <w:tc>
          <w:tcPr>
            <w:tcW w:w="992" w:type="dxa"/>
            <w:gridSpan w:val="2"/>
          </w:tcPr>
          <w:p w14:paraId="16C79E56" w14:textId="77777777" w:rsidR="00B86AE9" w:rsidRPr="0003498C" w:rsidRDefault="00B86AE9" w:rsidP="00B86AE9">
            <w:pPr>
              <w:jc w:val="both"/>
            </w:pPr>
            <w:r>
              <w:t>Člen OR</w:t>
            </w:r>
          </w:p>
        </w:tc>
        <w:tc>
          <w:tcPr>
            <w:tcW w:w="994" w:type="dxa"/>
            <w:shd w:val="clear" w:color="auto" w:fill="F7CAAC"/>
          </w:tcPr>
          <w:p w14:paraId="0311FD3F" w14:textId="77777777" w:rsidR="00B86AE9" w:rsidRPr="0003498C" w:rsidRDefault="00B86AE9" w:rsidP="00B86AE9">
            <w:pPr>
              <w:jc w:val="both"/>
              <w:rPr>
                <w:b/>
              </w:rPr>
            </w:pPr>
            <w:r w:rsidRPr="0003498C">
              <w:rPr>
                <w:b/>
              </w:rPr>
              <w:t>rozsah</w:t>
            </w:r>
          </w:p>
        </w:tc>
        <w:tc>
          <w:tcPr>
            <w:tcW w:w="709" w:type="dxa"/>
          </w:tcPr>
          <w:p w14:paraId="642D0F9C" w14:textId="77777777" w:rsidR="00B86AE9" w:rsidRPr="0003498C" w:rsidRDefault="00B86AE9" w:rsidP="00B86AE9">
            <w:pPr>
              <w:jc w:val="both"/>
            </w:pPr>
          </w:p>
        </w:tc>
        <w:tc>
          <w:tcPr>
            <w:tcW w:w="709" w:type="dxa"/>
            <w:gridSpan w:val="2"/>
            <w:shd w:val="clear" w:color="auto" w:fill="F7CAAC"/>
          </w:tcPr>
          <w:p w14:paraId="2FBCB695" w14:textId="77777777" w:rsidR="00B86AE9" w:rsidRPr="002336DA" w:rsidRDefault="00B86AE9" w:rsidP="00B86AE9">
            <w:pPr>
              <w:jc w:val="both"/>
              <w:rPr>
                <w:b/>
                <w:sz w:val="18"/>
              </w:rPr>
            </w:pPr>
            <w:r w:rsidRPr="002336DA">
              <w:rPr>
                <w:b/>
                <w:sz w:val="18"/>
              </w:rPr>
              <w:t>do kdy</w:t>
            </w:r>
          </w:p>
        </w:tc>
        <w:tc>
          <w:tcPr>
            <w:tcW w:w="1387" w:type="dxa"/>
            <w:gridSpan w:val="2"/>
          </w:tcPr>
          <w:p w14:paraId="75B5339D" w14:textId="77777777" w:rsidR="00B86AE9" w:rsidRPr="0003498C" w:rsidRDefault="00B86AE9" w:rsidP="00B86AE9">
            <w:pPr>
              <w:jc w:val="both"/>
            </w:pPr>
          </w:p>
        </w:tc>
      </w:tr>
      <w:tr w:rsidR="00B86AE9" w:rsidRPr="0003498C" w14:paraId="2E06C936" w14:textId="77777777" w:rsidTr="00B86AE9">
        <w:tc>
          <w:tcPr>
            <w:tcW w:w="6060" w:type="dxa"/>
            <w:gridSpan w:val="5"/>
            <w:shd w:val="clear" w:color="auto" w:fill="F7CAAC"/>
          </w:tcPr>
          <w:p w14:paraId="20E6DC34" w14:textId="77777777" w:rsidR="00B86AE9" w:rsidRPr="0003498C" w:rsidRDefault="00B86AE9" w:rsidP="00B86AE9">
            <w:pPr>
              <w:jc w:val="both"/>
            </w:pPr>
            <w:r w:rsidRPr="0003498C">
              <w:rPr>
                <w:b/>
              </w:rPr>
              <w:t>Další současná působení jako akademický pracovník na jiných VŠ</w:t>
            </w:r>
          </w:p>
        </w:tc>
        <w:tc>
          <w:tcPr>
            <w:tcW w:w="1703" w:type="dxa"/>
            <w:gridSpan w:val="2"/>
            <w:shd w:val="clear" w:color="auto" w:fill="F7CAAC"/>
          </w:tcPr>
          <w:p w14:paraId="539A856A" w14:textId="77777777" w:rsidR="00B86AE9" w:rsidRPr="0003498C" w:rsidRDefault="00B86AE9" w:rsidP="00B86AE9">
            <w:pPr>
              <w:jc w:val="both"/>
              <w:rPr>
                <w:b/>
              </w:rPr>
            </w:pPr>
            <w:r w:rsidRPr="0003498C">
              <w:rPr>
                <w:b/>
              </w:rPr>
              <w:t>typ prac. vztahu</w:t>
            </w:r>
          </w:p>
        </w:tc>
        <w:tc>
          <w:tcPr>
            <w:tcW w:w="2096" w:type="dxa"/>
            <w:gridSpan w:val="4"/>
            <w:shd w:val="clear" w:color="auto" w:fill="F7CAAC"/>
          </w:tcPr>
          <w:p w14:paraId="69FD1B22" w14:textId="77777777" w:rsidR="00B86AE9" w:rsidRPr="0003498C" w:rsidRDefault="00B86AE9" w:rsidP="00B86AE9">
            <w:pPr>
              <w:jc w:val="both"/>
              <w:rPr>
                <w:b/>
              </w:rPr>
            </w:pPr>
            <w:r w:rsidRPr="0003498C">
              <w:rPr>
                <w:b/>
              </w:rPr>
              <w:t>rozsah</w:t>
            </w:r>
          </w:p>
        </w:tc>
      </w:tr>
      <w:tr w:rsidR="00B86AE9" w:rsidRPr="0003498C" w14:paraId="076CC330" w14:textId="77777777" w:rsidTr="00B86AE9">
        <w:tc>
          <w:tcPr>
            <w:tcW w:w="6060" w:type="dxa"/>
            <w:gridSpan w:val="5"/>
          </w:tcPr>
          <w:p w14:paraId="5561D8A2" w14:textId="77777777" w:rsidR="00B86AE9" w:rsidRPr="0003498C" w:rsidRDefault="00B86AE9" w:rsidP="00B86AE9">
            <w:pPr>
              <w:jc w:val="both"/>
            </w:pPr>
            <w:r w:rsidRPr="00080E81">
              <w:t>Univerzita Hradec Králové, Fakulta informatiky a managementu</w:t>
            </w:r>
          </w:p>
        </w:tc>
        <w:tc>
          <w:tcPr>
            <w:tcW w:w="1703" w:type="dxa"/>
            <w:gridSpan w:val="2"/>
          </w:tcPr>
          <w:p w14:paraId="25C0ABA6" w14:textId="77777777" w:rsidR="00B86AE9" w:rsidRPr="0003498C" w:rsidRDefault="00B86AE9" w:rsidP="00B86AE9">
            <w:pPr>
              <w:jc w:val="both"/>
            </w:pPr>
            <w:r>
              <w:t>HPP</w:t>
            </w:r>
          </w:p>
        </w:tc>
        <w:tc>
          <w:tcPr>
            <w:tcW w:w="2096" w:type="dxa"/>
            <w:gridSpan w:val="4"/>
          </w:tcPr>
          <w:p w14:paraId="6B85CF40" w14:textId="77777777" w:rsidR="00B86AE9" w:rsidRPr="0003498C" w:rsidRDefault="00B86AE9" w:rsidP="00B86AE9">
            <w:pPr>
              <w:jc w:val="both"/>
            </w:pPr>
            <w:r>
              <w:t>40</w:t>
            </w:r>
          </w:p>
        </w:tc>
      </w:tr>
      <w:tr w:rsidR="00B86AE9" w:rsidRPr="0003498C" w14:paraId="61C708C1" w14:textId="77777777" w:rsidTr="00B86AE9">
        <w:tc>
          <w:tcPr>
            <w:tcW w:w="6060" w:type="dxa"/>
            <w:gridSpan w:val="5"/>
          </w:tcPr>
          <w:p w14:paraId="7288C281" w14:textId="77777777" w:rsidR="00B86AE9" w:rsidRPr="0003498C" w:rsidRDefault="00B86AE9" w:rsidP="00B86AE9">
            <w:pPr>
              <w:jc w:val="both"/>
            </w:pPr>
          </w:p>
        </w:tc>
        <w:tc>
          <w:tcPr>
            <w:tcW w:w="1703" w:type="dxa"/>
            <w:gridSpan w:val="2"/>
          </w:tcPr>
          <w:p w14:paraId="039AC64E" w14:textId="77777777" w:rsidR="00B86AE9" w:rsidRPr="0003498C" w:rsidRDefault="00B86AE9" w:rsidP="00B86AE9">
            <w:pPr>
              <w:jc w:val="both"/>
            </w:pPr>
          </w:p>
        </w:tc>
        <w:tc>
          <w:tcPr>
            <w:tcW w:w="2096" w:type="dxa"/>
            <w:gridSpan w:val="4"/>
          </w:tcPr>
          <w:p w14:paraId="63B64020" w14:textId="77777777" w:rsidR="00B86AE9" w:rsidRPr="0003498C" w:rsidRDefault="00B86AE9" w:rsidP="00B86AE9">
            <w:pPr>
              <w:jc w:val="both"/>
            </w:pPr>
          </w:p>
        </w:tc>
      </w:tr>
      <w:tr w:rsidR="00B86AE9" w:rsidRPr="0003498C" w14:paraId="5CBD64CF" w14:textId="77777777" w:rsidTr="00B86AE9">
        <w:tc>
          <w:tcPr>
            <w:tcW w:w="9859" w:type="dxa"/>
            <w:gridSpan w:val="11"/>
            <w:shd w:val="clear" w:color="auto" w:fill="F7CAAC"/>
          </w:tcPr>
          <w:p w14:paraId="2BA7BAFE" w14:textId="77777777" w:rsidR="00B86AE9" w:rsidRPr="0003498C" w:rsidRDefault="00B86AE9" w:rsidP="00B86AE9">
            <w:pPr>
              <w:jc w:val="both"/>
            </w:pPr>
            <w:r w:rsidRPr="0003498C">
              <w:rPr>
                <w:b/>
              </w:rPr>
              <w:t>Předměty příslušného studijního programu a způsob zapojení do jejich výuky, příp. další zapojení do uskutečňování studijního programu</w:t>
            </w:r>
          </w:p>
        </w:tc>
      </w:tr>
      <w:tr w:rsidR="00B86AE9" w:rsidRPr="0003498C" w14:paraId="3E54C4A6" w14:textId="77777777" w:rsidTr="00B86AE9">
        <w:trPr>
          <w:trHeight w:val="47"/>
        </w:trPr>
        <w:tc>
          <w:tcPr>
            <w:tcW w:w="9859" w:type="dxa"/>
            <w:gridSpan w:val="11"/>
            <w:tcBorders>
              <w:top w:val="nil"/>
            </w:tcBorders>
          </w:tcPr>
          <w:p w14:paraId="68D13E6D" w14:textId="77777777" w:rsidR="00B86AE9" w:rsidRPr="0003498C" w:rsidRDefault="00B86AE9" w:rsidP="00B86AE9">
            <w:pPr>
              <w:jc w:val="both"/>
            </w:pPr>
            <w:r>
              <w:t>Člen Oborové rady</w:t>
            </w:r>
          </w:p>
        </w:tc>
      </w:tr>
      <w:tr w:rsidR="00B86AE9" w:rsidRPr="0003498C" w14:paraId="50B0A99E" w14:textId="77777777" w:rsidTr="00B86AE9">
        <w:tc>
          <w:tcPr>
            <w:tcW w:w="9859" w:type="dxa"/>
            <w:gridSpan w:val="11"/>
            <w:shd w:val="clear" w:color="auto" w:fill="F7CAAC"/>
          </w:tcPr>
          <w:p w14:paraId="5508E11B" w14:textId="77777777" w:rsidR="00B86AE9" w:rsidRPr="0003498C" w:rsidRDefault="00B86AE9" w:rsidP="00B86AE9">
            <w:pPr>
              <w:jc w:val="both"/>
            </w:pPr>
            <w:r w:rsidRPr="0003498C">
              <w:rPr>
                <w:b/>
              </w:rPr>
              <w:t xml:space="preserve">Údaje o vzdělání na VŠ </w:t>
            </w:r>
          </w:p>
        </w:tc>
      </w:tr>
      <w:tr w:rsidR="00B86AE9" w:rsidRPr="0003498C" w14:paraId="32281F8A" w14:textId="77777777" w:rsidTr="00B86AE9">
        <w:trPr>
          <w:trHeight w:val="745"/>
        </w:trPr>
        <w:tc>
          <w:tcPr>
            <w:tcW w:w="9859" w:type="dxa"/>
            <w:gridSpan w:val="11"/>
          </w:tcPr>
          <w:p w14:paraId="2467DFF4" w14:textId="77777777" w:rsidR="00B86AE9" w:rsidRPr="00080E81" w:rsidRDefault="00B86AE9" w:rsidP="00B86AE9">
            <w:pPr>
              <w:jc w:val="both"/>
            </w:pPr>
            <w:r w:rsidRPr="00080E81">
              <w:t xml:space="preserve">1989 - </w:t>
            </w:r>
            <w:r>
              <w:t>Univerzita Karlova v Praze, F</w:t>
            </w:r>
            <w:r w:rsidRPr="00080E81">
              <w:t>akulta matematicko-fyzikální</w:t>
            </w:r>
            <w:r>
              <w:t>, obor</w:t>
            </w:r>
            <w:r w:rsidRPr="00080E81">
              <w:t xml:space="preserve"> </w:t>
            </w:r>
            <w:r>
              <w:t>T</w:t>
            </w:r>
            <w:r w:rsidRPr="00080E81">
              <w:t xml:space="preserve">eoretická kybernetika a teorie systémů - </w:t>
            </w:r>
          </w:p>
          <w:p w14:paraId="4007470B" w14:textId="77777777" w:rsidR="00B86AE9" w:rsidRPr="00080E81" w:rsidRDefault="00B86AE9" w:rsidP="00B86AE9">
            <w:pPr>
              <w:jc w:val="both"/>
            </w:pPr>
            <w:r w:rsidRPr="00080E81">
              <w:t>1994 - The University of Hull, Kingston upon Hull, Velká Británie</w:t>
            </w:r>
            <w:r>
              <w:t>,</w:t>
            </w:r>
            <w:r w:rsidRPr="00080E81">
              <w:t xml:space="preserve"> MBA in Information Management</w:t>
            </w:r>
          </w:p>
          <w:p w14:paraId="723D3BB2" w14:textId="77777777" w:rsidR="00B86AE9" w:rsidRPr="0003498C" w:rsidRDefault="00B86AE9" w:rsidP="00B86AE9">
            <w:pPr>
              <w:ind w:left="1456" w:hanging="1456"/>
              <w:jc w:val="both"/>
              <w:rPr>
                <w:b/>
              </w:rPr>
            </w:pPr>
            <w:r w:rsidRPr="00080E81">
              <w:t xml:space="preserve">1998 - </w:t>
            </w:r>
            <w:r>
              <w:t>Univerzita Karlova v Praze, F</w:t>
            </w:r>
            <w:r w:rsidRPr="00080E81">
              <w:t>akulta matematicko-fyzikální</w:t>
            </w:r>
            <w:r>
              <w:t>,</w:t>
            </w:r>
            <w:r w:rsidRPr="00080E81">
              <w:t xml:space="preserve"> </w:t>
            </w:r>
            <w:r>
              <w:t xml:space="preserve">obor: </w:t>
            </w:r>
            <w:r w:rsidRPr="00080E81">
              <w:t>teoretická informatika</w:t>
            </w:r>
          </w:p>
        </w:tc>
      </w:tr>
      <w:tr w:rsidR="00B86AE9" w:rsidRPr="0003498C" w14:paraId="100198D3" w14:textId="77777777" w:rsidTr="00B86AE9">
        <w:tc>
          <w:tcPr>
            <w:tcW w:w="9859" w:type="dxa"/>
            <w:gridSpan w:val="11"/>
            <w:shd w:val="clear" w:color="auto" w:fill="F7CAAC"/>
          </w:tcPr>
          <w:p w14:paraId="484EBEFC" w14:textId="77777777" w:rsidR="00B86AE9" w:rsidRPr="0003498C" w:rsidRDefault="00B86AE9" w:rsidP="00B86AE9">
            <w:pPr>
              <w:jc w:val="both"/>
              <w:rPr>
                <w:b/>
              </w:rPr>
            </w:pPr>
            <w:r w:rsidRPr="0003498C">
              <w:rPr>
                <w:b/>
              </w:rPr>
              <w:t>Údaje o odborném působení od absolvování VŠ</w:t>
            </w:r>
          </w:p>
        </w:tc>
      </w:tr>
      <w:tr w:rsidR="00B86AE9" w:rsidRPr="0003498C" w14:paraId="46C71C99" w14:textId="77777777" w:rsidTr="00B86AE9">
        <w:trPr>
          <w:trHeight w:val="605"/>
        </w:trPr>
        <w:tc>
          <w:tcPr>
            <w:tcW w:w="9859" w:type="dxa"/>
            <w:gridSpan w:val="11"/>
          </w:tcPr>
          <w:p w14:paraId="285090E0" w14:textId="77777777" w:rsidR="00B86AE9" w:rsidRPr="00080E81" w:rsidRDefault="00B86AE9" w:rsidP="00B86AE9">
            <w:pPr>
              <w:jc w:val="both"/>
            </w:pPr>
            <w:r>
              <w:t>1989-</w:t>
            </w:r>
            <w:r w:rsidRPr="00080E81">
              <w:t>1991  JZD Džbánov, závod Mikroelektronika, Vysoké Mýto, asistent v oddělení vývoje</w:t>
            </w:r>
          </w:p>
          <w:p w14:paraId="35D29A06" w14:textId="77777777" w:rsidR="00B86AE9" w:rsidRPr="00080E81" w:rsidRDefault="00B86AE9" w:rsidP="00B86AE9">
            <w:pPr>
              <w:jc w:val="both"/>
            </w:pPr>
            <w:r>
              <w:t>1991-</w:t>
            </w:r>
            <w:r w:rsidRPr="00080E81">
              <w:t xml:space="preserve">1995 </w:t>
            </w:r>
            <w:r>
              <w:t xml:space="preserve"> </w:t>
            </w:r>
            <w:r w:rsidRPr="00080E81">
              <w:t>odb. asistent na katedře informatiky Fakulty informatiky a managementu UHK</w:t>
            </w:r>
          </w:p>
          <w:p w14:paraId="6B6B97F1" w14:textId="77777777" w:rsidR="00B86AE9" w:rsidRPr="00080E81" w:rsidRDefault="00B86AE9" w:rsidP="00B86AE9">
            <w:pPr>
              <w:jc w:val="both"/>
            </w:pPr>
            <w:r w:rsidRPr="00080E81">
              <w:t>1995-1997  proděkan pro studijní záležitosti</w:t>
            </w:r>
          </w:p>
          <w:p w14:paraId="19B0E87F" w14:textId="77777777" w:rsidR="00B86AE9" w:rsidRPr="00080E81" w:rsidRDefault="00B86AE9" w:rsidP="00B86AE9">
            <w:pPr>
              <w:jc w:val="both"/>
            </w:pPr>
            <w:r w:rsidRPr="00080E81">
              <w:t>1997-2002  proděkan pro vědu a rozvoj</w:t>
            </w:r>
          </w:p>
          <w:p w14:paraId="32D41200" w14:textId="77777777" w:rsidR="00B86AE9" w:rsidRPr="00080E81" w:rsidRDefault="00B86AE9" w:rsidP="00B86AE9">
            <w:pPr>
              <w:jc w:val="both"/>
            </w:pPr>
            <w:r>
              <w:t>2002-</w:t>
            </w:r>
            <w:r w:rsidRPr="00080E81">
              <w:t>2008  děkan Fakulty informatiky a managementu Univerzity Hradec Králové</w:t>
            </w:r>
          </w:p>
          <w:p w14:paraId="0CC356E1" w14:textId="77777777" w:rsidR="00B86AE9" w:rsidRPr="00080E81" w:rsidRDefault="00B86AE9" w:rsidP="00B86AE9">
            <w:pPr>
              <w:jc w:val="both"/>
            </w:pPr>
            <w:r w:rsidRPr="00080E81">
              <w:t>2008</w:t>
            </w:r>
            <w:r>
              <w:t>-</w:t>
            </w:r>
            <w:r w:rsidRPr="00080E81">
              <w:t>2016  rektor Univerzity Hradec Králové</w:t>
            </w:r>
            <w:r w:rsidRPr="00080E81">
              <w:tab/>
            </w:r>
          </w:p>
          <w:p w14:paraId="3CE8B727" w14:textId="77777777" w:rsidR="00B86AE9" w:rsidRPr="0003498C" w:rsidRDefault="00B86AE9" w:rsidP="00B86AE9">
            <w:pPr>
              <w:jc w:val="both"/>
            </w:pPr>
            <w:r w:rsidRPr="00080E81">
              <w:t>2016– dosud děkan Fakulty informatiky a managementu Univerzity Hradec Králové</w:t>
            </w:r>
          </w:p>
        </w:tc>
      </w:tr>
      <w:tr w:rsidR="00B86AE9" w:rsidRPr="0003498C" w14:paraId="3CB2C764" w14:textId="77777777" w:rsidTr="00B86AE9">
        <w:trPr>
          <w:trHeight w:val="250"/>
        </w:trPr>
        <w:tc>
          <w:tcPr>
            <w:tcW w:w="9859" w:type="dxa"/>
            <w:gridSpan w:val="11"/>
            <w:shd w:val="clear" w:color="auto" w:fill="F7CAAC"/>
          </w:tcPr>
          <w:p w14:paraId="5FA0F3B8" w14:textId="77777777" w:rsidR="00B86AE9" w:rsidRPr="0003498C" w:rsidRDefault="00B86AE9" w:rsidP="00B86AE9">
            <w:pPr>
              <w:jc w:val="both"/>
            </w:pPr>
            <w:r w:rsidRPr="0003498C">
              <w:rPr>
                <w:b/>
              </w:rPr>
              <w:t>Zkušenosti s vedením kvalifikačních a rigorózních prací</w:t>
            </w:r>
          </w:p>
        </w:tc>
      </w:tr>
      <w:tr w:rsidR="00B86AE9" w:rsidRPr="0003498C" w14:paraId="52AEDB58" w14:textId="77777777" w:rsidTr="00B86AE9">
        <w:trPr>
          <w:trHeight w:val="420"/>
        </w:trPr>
        <w:tc>
          <w:tcPr>
            <w:tcW w:w="9859" w:type="dxa"/>
            <w:gridSpan w:val="11"/>
          </w:tcPr>
          <w:p w14:paraId="3198103C" w14:textId="77777777" w:rsidR="00B86AE9" w:rsidRPr="0003498C" w:rsidRDefault="00B86AE9" w:rsidP="00B86AE9">
            <w:pPr>
              <w:jc w:val="both"/>
            </w:pPr>
            <w:r w:rsidRPr="0003498C">
              <w:t>Počet v</w:t>
            </w:r>
            <w:r>
              <w:t>edených bakalářských prací – 43</w:t>
            </w:r>
          </w:p>
          <w:p w14:paraId="31B39D86" w14:textId="77777777" w:rsidR="00B86AE9" w:rsidRPr="0003498C" w:rsidRDefault="00B86AE9" w:rsidP="00B86AE9">
            <w:pPr>
              <w:jc w:val="both"/>
            </w:pPr>
            <w:r w:rsidRPr="0003498C">
              <w:t>Počet</w:t>
            </w:r>
            <w:r>
              <w:t xml:space="preserve"> vedených diplomových prací – 22</w:t>
            </w:r>
          </w:p>
        </w:tc>
      </w:tr>
      <w:tr w:rsidR="00B86AE9" w:rsidRPr="0003498C" w14:paraId="12508251" w14:textId="77777777" w:rsidTr="00B86AE9">
        <w:trPr>
          <w:cantSplit/>
        </w:trPr>
        <w:tc>
          <w:tcPr>
            <w:tcW w:w="3347" w:type="dxa"/>
            <w:gridSpan w:val="2"/>
            <w:tcBorders>
              <w:top w:val="single" w:sz="12" w:space="0" w:color="auto"/>
            </w:tcBorders>
            <w:shd w:val="clear" w:color="auto" w:fill="F7CAAC"/>
          </w:tcPr>
          <w:p w14:paraId="1921AB9E" w14:textId="77777777" w:rsidR="00B86AE9" w:rsidRPr="0003498C" w:rsidRDefault="00B86AE9" w:rsidP="00B86AE9">
            <w:pPr>
              <w:jc w:val="both"/>
            </w:pPr>
            <w:r w:rsidRPr="0003498C">
              <w:rPr>
                <w:b/>
              </w:rPr>
              <w:t xml:space="preserve">Obor habilitačního řízení </w:t>
            </w:r>
          </w:p>
        </w:tc>
        <w:tc>
          <w:tcPr>
            <w:tcW w:w="2245" w:type="dxa"/>
            <w:gridSpan w:val="2"/>
            <w:tcBorders>
              <w:top w:val="single" w:sz="12" w:space="0" w:color="auto"/>
            </w:tcBorders>
            <w:shd w:val="clear" w:color="auto" w:fill="F7CAAC"/>
          </w:tcPr>
          <w:p w14:paraId="3BC18E69" w14:textId="77777777" w:rsidR="00B86AE9" w:rsidRPr="0003498C" w:rsidRDefault="00B86AE9" w:rsidP="00B86AE9">
            <w:pPr>
              <w:jc w:val="both"/>
            </w:pPr>
            <w:r w:rsidRPr="0003498C">
              <w:rPr>
                <w:b/>
              </w:rPr>
              <w:t>Rok udělení hodnosti</w:t>
            </w:r>
          </w:p>
        </w:tc>
        <w:tc>
          <w:tcPr>
            <w:tcW w:w="2248" w:type="dxa"/>
            <w:gridSpan w:val="4"/>
            <w:tcBorders>
              <w:top w:val="single" w:sz="12" w:space="0" w:color="auto"/>
              <w:right w:val="single" w:sz="12" w:space="0" w:color="auto"/>
            </w:tcBorders>
            <w:shd w:val="clear" w:color="auto" w:fill="F7CAAC"/>
          </w:tcPr>
          <w:p w14:paraId="0B812CF6" w14:textId="77777777" w:rsidR="00B86AE9" w:rsidRPr="0003498C" w:rsidRDefault="00B86AE9" w:rsidP="00B86AE9">
            <w:pPr>
              <w:jc w:val="both"/>
            </w:pPr>
            <w:r w:rsidRPr="0003498C">
              <w:rPr>
                <w:b/>
              </w:rPr>
              <w:t>Řízení konáno na VŠ</w:t>
            </w:r>
          </w:p>
        </w:tc>
        <w:tc>
          <w:tcPr>
            <w:tcW w:w="2019" w:type="dxa"/>
            <w:gridSpan w:val="3"/>
            <w:tcBorders>
              <w:top w:val="single" w:sz="12" w:space="0" w:color="auto"/>
              <w:left w:val="single" w:sz="12" w:space="0" w:color="auto"/>
            </w:tcBorders>
            <w:shd w:val="clear" w:color="auto" w:fill="F7CAAC"/>
          </w:tcPr>
          <w:p w14:paraId="75A69289" w14:textId="77777777" w:rsidR="00B86AE9" w:rsidRPr="0003498C" w:rsidRDefault="00B86AE9" w:rsidP="00B86AE9">
            <w:pPr>
              <w:jc w:val="both"/>
              <w:rPr>
                <w:b/>
              </w:rPr>
            </w:pPr>
            <w:r w:rsidRPr="0003498C">
              <w:rPr>
                <w:b/>
              </w:rPr>
              <w:t>Ohlasy publikací</w:t>
            </w:r>
          </w:p>
        </w:tc>
      </w:tr>
      <w:tr w:rsidR="00B86AE9" w:rsidRPr="0003498C" w14:paraId="46C1A16A" w14:textId="77777777" w:rsidTr="00B86AE9">
        <w:trPr>
          <w:cantSplit/>
        </w:trPr>
        <w:tc>
          <w:tcPr>
            <w:tcW w:w="3347" w:type="dxa"/>
            <w:gridSpan w:val="2"/>
          </w:tcPr>
          <w:p w14:paraId="35A40A4F" w14:textId="77777777" w:rsidR="00B86AE9" w:rsidRPr="0003498C" w:rsidRDefault="00B86AE9" w:rsidP="00B86AE9">
            <w:pPr>
              <w:jc w:val="both"/>
            </w:pPr>
            <w:r w:rsidRPr="00080E81">
              <w:t>Informační management</w:t>
            </w:r>
          </w:p>
        </w:tc>
        <w:tc>
          <w:tcPr>
            <w:tcW w:w="2245" w:type="dxa"/>
            <w:gridSpan w:val="2"/>
          </w:tcPr>
          <w:p w14:paraId="712C4AF8" w14:textId="77777777" w:rsidR="00B86AE9" w:rsidRPr="0003498C" w:rsidRDefault="00B86AE9" w:rsidP="00B86AE9">
            <w:pPr>
              <w:jc w:val="both"/>
            </w:pPr>
            <w:r>
              <w:t>2008</w:t>
            </w:r>
          </w:p>
        </w:tc>
        <w:tc>
          <w:tcPr>
            <w:tcW w:w="2248" w:type="dxa"/>
            <w:gridSpan w:val="4"/>
            <w:tcBorders>
              <w:right w:val="single" w:sz="12" w:space="0" w:color="auto"/>
            </w:tcBorders>
          </w:tcPr>
          <w:p w14:paraId="4B44F6DE" w14:textId="77777777" w:rsidR="00B86AE9" w:rsidRPr="0003498C" w:rsidRDefault="00B86AE9" w:rsidP="00B86AE9">
            <w:pPr>
              <w:jc w:val="both"/>
            </w:pPr>
            <w:r>
              <w:t>ČZU</w:t>
            </w:r>
          </w:p>
        </w:tc>
        <w:tc>
          <w:tcPr>
            <w:tcW w:w="632" w:type="dxa"/>
            <w:tcBorders>
              <w:left w:val="single" w:sz="12" w:space="0" w:color="auto"/>
            </w:tcBorders>
            <w:shd w:val="clear" w:color="auto" w:fill="F7CAAC"/>
          </w:tcPr>
          <w:p w14:paraId="2FBF7658" w14:textId="77777777" w:rsidR="00B86AE9" w:rsidRPr="0003498C" w:rsidRDefault="00B86AE9" w:rsidP="00B86AE9">
            <w:pPr>
              <w:jc w:val="both"/>
            </w:pPr>
            <w:r w:rsidRPr="0003498C">
              <w:rPr>
                <w:b/>
              </w:rPr>
              <w:t>WOS</w:t>
            </w:r>
          </w:p>
        </w:tc>
        <w:tc>
          <w:tcPr>
            <w:tcW w:w="693" w:type="dxa"/>
            <w:shd w:val="clear" w:color="auto" w:fill="F7CAAC"/>
          </w:tcPr>
          <w:p w14:paraId="5F2BE3AF" w14:textId="77777777" w:rsidR="00B86AE9" w:rsidRPr="0003498C" w:rsidRDefault="00B86AE9" w:rsidP="00B86AE9">
            <w:pPr>
              <w:jc w:val="both"/>
              <w:rPr>
                <w:sz w:val="18"/>
              </w:rPr>
            </w:pPr>
            <w:r w:rsidRPr="0003498C">
              <w:rPr>
                <w:b/>
                <w:sz w:val="18"/>
              </w:rPr>
              <w:t>Scopus</w:t>
            </w:r>
          </w:p>
        </w:tc>
        <w:tc>
          <w:tcPr>
            <w:tcW w:w="694" w:type="dxa"/>
            <w:shd w:val="clear" w:color="auto" w:fill="F7CAAC"/>
          </w:tcPr>
          <w:p w14:paraId="31CAA8FC" w14:textId="77777777" w:rsidR="00B86AE9" w:rsidRPr="0003498C" w:rsidRDefault="00B86AE9" w:rsidP="00B86AE9">
            <w:pPr>
              <w:jc w:val="both"/>
            </w:pPr>
            <w:r w:rsidRPr="0003498C">
              <w:rPr>
                <w:b/>
                <w:sz w:val="18"/>
              </w:rPr>
              <w:t>ostatní</w:t>
            </w:r>
          </w:p>
        </w:tc>
      </w:tr>
      <w:tr w:rsidR="00B86AE9" w:rsidRPr="0003498C" w14:paraId="6C1D7E9A" w14:textId="77777777" w:rsidTr="00B86AE9">
        <w:trPr>
          <w:cantSplit/>
          <w:trHeight w:val="70"/>
        </w:trPr>
        <w:tc>
          <w:tcPr>
            <w:tcW w:w="3347" w:type="dxa"/>
            <w:gridSpan w:val="2"/>
            <w:shd w:val="clear" w:color="auto" w:fill="F7CAAC"/>
          </w:tcPr>
          <w:p w14:paraId="0D5A3F7F" w14:textId="77777777" w:rsidR="00B86AE9" w:rsidRPr="0003498C" w:rsidRDefault="00B86AE9" w:rsidP="00B86AE9">
            <w:pPr>
              <w:jc w:val="both"/>
            </w:pPr>
            <w:r w:rsidRPr="0003498C">
              <w:rPr>
                <w:b/>
              </w:rPr>
              <w:t>Obor jmenovacího řízení</w:t>
            </w:r>
          </w:p>
        </w:tc>
        <w:tc>
          <w:tcPr>
            <w:tcW w:w="2245" w:type="dxa"/>
            <w:gridSpan w:val="2"/>
            <w:shd w:val="clear" w:color="auto" w:fill="F7CAAC"/>
          </w:tcPr>
          <w:p w14:paraId="5A429266" w14:textId="77777777" w:rsidR="00B86AE9" w:rsidRPr="0003498C" w:rsidRDefault="00B86AE9" w:rsidP="00B86AE9">
            <w:pPr>
              <w:jc w:val="both"/>
            </w:pPr>
            <w:r w:rsidRPr="0003498C">
              <w:rPr>
                <w:b/>
              </w:rPr>
              <w:t>Rok udělení hodnosti</w:t>
            </w:r>
          </w:p>
        </w:tc>
        <w:tc>
          <w:tcPr>
            <w:tcW w:w="2248" w:type="dxa"/>
            <w:gridSpan w:val="4"/>
            <w:tcBorders>
              <w:right w:val="single" w:sz="12" w:space="0" w:color="auto"/>
            </w:tcBorders>
            <w:shd w:val="clear" w:color="auto" w:fill="F7CAAC"/>
          </w:tcPr>
          <w:p w14:paraId="46F733C9" w14:textId="77777777" w:rsidR="00B86AE9" w:rsidRPr="0003498C" w:rsidRDefault="00B86AE9" w:rsidP="00B86AE9">
            <w:pPr>
              <w:jc w:val="both"/>
            </w:pPr>
            <w:r w:rsidRPr="0003498C">
              <w:rPr>
                <w:b/>
              </w:rPr>
              <w:t>Řízení konáno na VŠ</w:t>
            </w:r>
          </w:p>
        </w:tc>
        <w:tc>
          <w:tcPr>
            <w:tcW w:w="632" w:type="dxa"/>
            <w:vMerge w:val="restart"/>
            <w:tcBorders>
              <w:left w:val="single" w:sz="12" w:space="0" w:color="auto"/>
            </w:tcBorders>
          </w:tcPr>
          <w:p w14:paraId="148A92F8" w14:textId="77777777" w:rsidR="00B86AE9" w:rsidRPr="0003498C" w:rsidRDefault="00B86AE9" w:rsidP="00B86AE9">
            <w:pPr>
              <w:jc w:val="both"/>
              <w:rPr>
                <w:b/>
              </w:rPr>
            </w:pPr>
            <w:r>
              <w:rPr>
                <w:b/>
              </w:rPr>
              <w:t>48</w:t>
            </w:r>
          </w:p>
        </w:tc>
        <w:tc>
          <w:tcPr>
            <w:tcW w:w="693" w:type="dxa"/>
            <w:vMerge w:val="restart"/>
          </w:tcPr>
          <w:p w14:paraId="2334EB9E" w14:textId="77777777" w:rsidR="00B86AE9" w:rsidRPr="0003498C" w:rsidRDefault="00B86AE9" w:rsidP="00B86AE9">
            <w:pPr>
              <w:jc w:val="both"/>
              <w:rPr>
                <w:b/>
              </w:rPr>
            </w:pPr>
            <w:r>
              <w:rPr>
                <w:b/>
              </w:rPr>
              <w:t>74</w:t>
            </w:r>
          </w:p>
        </w:tc>
        <w:tc>
          <w:tcPr>
            <w:tcW w:w="694" w:type="dxa"/>
            <w:vMerge w:val="restart"/>
          </w:tcPr>
          <w:p w14:paraId="403FD6BA" w14:textId="77777777" w:rsidR="00B86AE9" w:rsidRPr="0003498C" w:rsidRDefault="00B86AE9" w:rsidP="00B86AE9">
            <w:pPr>
              <w:jc w:val="both"/>
              <w:rPr>
                <w:b/>
              </w:rPr>
            </w:pPr>
            <w:r>
              <w:rPr>
                <w:b/>
              </w:rPr>
              <w:t>370</w:t>
            </w:r>
          </w:p>
        </w:tc>
      </w:tr>
      <w:tr w:rsidR="00B86AE9" w:rsidRPr="0003498C" w14:paraId="12FA5EDC" w14:textId="77777777" w:rsidTr="00B86AE9">
        <w:trPr>
          <w:trHeight w:val="205"/>
        </w:trPr>
        <w:tc>
          <w:tcPr>
            <w:tcW w:w="3347" w:type="dxa"/>
            <w:gridSpan w:val="2"/>
          </w:tcPr>
          <w:p w14:paraId="428EBC67" w14:textId="77777777" w:rsidR="00B86AE9" w:rsidRPr="0003498C" w:rsidRDefault="00B86AE9" w:rsidP="00B86AE9">
            <w:pPr>
              <w:jc w:val="both"/>
            </w:pPr>
            <w:r w:rsidRPr="00080E81">
              <w:t>Informační management</w:t>
            </w:r>
          </w:p>
        </w:tc>
        <w:tc>
          <w:tcPr>
            <w:tcW w:w="2245" w:type="dxa"/>
            <w:gridSpan w:val="2"/>
          </w:tcPr>
          <w:p w14:paraId="78DE88F7" w14:textId="77777777" w:rsidR="00B86AE9" w:rsidRPr="0003498C" w:rsidRDefault="00B86AE9" w:rsidP="00B86AE9">
            <w:pPr>
              <w:jc w:val="both"/>
            </w:pPr>
            <w:r>
              <w:t>2012</w:t>
            </w:r>
          </w:p>
        </w:tc>
        <w:tc>
          <w:tcPr>
            <w:tcW w:w="2248" w:type="dxa"/>
            <w:gridSpan w:val="4"/>
            <w:tcBorders>
              <w:right w:val="single" w:sz="12" w:space="0" w:color="auto"/>
            </w:tcBorders>
          </w:tcPr>
          <w:p w14:paraId="0C396BDD" w14:textId="77777777" w:rsidR="00B86AE9" w:rsidRPr="0003498C" w:rsidRDefault="00B86AE9" w:rsidP="00B86AE9">
            <w:pPr>
              <w:jc w:val="both"/>
            </w:pPr>
            <w:r>
              <w:t>ČZU</w:t>
            </w:r>
          </w:p>
        </w:tc>
        <w:tc>
          <w:tcPr>
            <w:tcW w:w="632" w:type="dxa"/>
            <w:vMerge/>
            <w:tcBorders>
              <w:left w:val="single" w:sz="12" w:space="0" w:color="auto"/>
            </w:tcBorders>
            <w:vAlign w:val="center"/>
          </w:tcPr>
          <w:p w14:paraId="11EBA1C7" w14:textId="77777777" w:rsidR="00B86AE9" w:rsidRPr="0003498C" w:rsidRDefault="00B86AE9" w:rsidP="00B86AE9">
            <w:pPr>
              <w:rPr>
                <w:b/>
              </w:rPr>
            </w:pPr>
          </w:p>
        </w:tc>
        <w:tc>
          <w:tcPr>
            <w:tcW w:w="693" w:type="dxa"/>
            <w:vMerge/>
            <w:vAlign w:val="center"/>
          </w:tcPr>
          <w:p w14:paraId="17AA1461" w14:textId="77777777" w:rsidR="00B86AE9" w:rsidRPr="0003498C" w:rsidRDefault="00B86AE9" w:rsidP="00B86AE9">
            <w:pPr>
              <w:rPr>
                <w:b/>
              </w:rPr>
            </w:pPr>
          </w:p>
        </w:tc>
        <w:tc>
          <w:tcPr>
            <w:tcW w:w="694" w:type="dxa"/>
            <w:vMerge/>
            <w:vAlign w:val="center"/>
          </w:tcPr>
          <w:p w14:paraId="72DC92D8" w14:textId="77777777" w:rsidR="00B86AE9" w:rsidRPr="0003498C" w:rsidRDefault="00B86AE9" w:rsidP="00B86AE9">
            <w:pPr>
              <w:rPr>
                <w:b/>
              </w:rPr>
            </w:pPr>
          </w:p>
        </w:tc>
      </w:tr>
      <w:tr w:rsidR="00B86AE9" w:rsidRPr="0003498C" w14:paraId="2203883F" w14:textId="77777777" w:rsidTr="00B86AE9">
        <w:tc>
          <w:tcPr>
            <w:tcW w:w="9859" w:type="dxa"/>
            <w:gridSpan w:val="11"/>
            <w:shd w:val="clear" w:color="auto" w:fill="F7CAAC"/>
          </w:tcPr>
          <w:p w14:paraId="2A15D119" w14:textId="77777777" w:rsidR="00B86AE9" w:rsidRPr="0003498C" w:rsidRDefault="00B86AE9" w:rsidP="00B86AE9">
            <w:pPr>
              <w:jc w:val="both"/>
              <w:rPr>
                <w:b/>
              </w:rPr>
            </w:pPr>
            <w:r w:rsidRPr="0003498C">
              <w:rPr>
                <w:b/>
              </w:rPr>
              <w:t xml:space="preserve">Přehled o nejvýznamnější publikační a další tvůrčí činnosti nebo další profesní činnosti u odborníků z praxe vztahující se k zabezpečovaným předmětům </w:t>
            </w:r>
          </w:p>
        </w:tc>
      </w:tr>
      <w:tr w:rsidR="00B86AE9" w:rsidRPr="00080E81" w14:paraId="661A2127" w14:textId="77777777" w:rsidTr="00B86AE9">
        <w:trPr>
          <w:trHeight w:val="3231"/>
        </w:trPr>
        <w:tc>
          <w:tcPr>
            <w:tcW w:w="9859" w:type="dxa"/>
            <w:gridSpan w:val="11"/>
          </w:tcPr>
          <w:p w14:paraId="7C8E9C65" w14:textId="77777777" w:rsidR="00B86AE9" w:rsidRDefault="00B86AE9" w:rsidP="00B86AE9">
            <w:pPr>
              <w:jc w:val="both"/>
            </w:pPr>
            <w:r>
              <w:t>CIMR, D., HYNEK, J.</w:t>
            </w:r>
            <w:r w:rsidRPr="00080E81">
              <w:t xml:space="preserve"> Heuristic Algorithm for a Personalised Student Timetable. In</w:t>
            </w:r>
            <w:r>
              <w:t xml:space="preserve"> </w:t>
            </w:r>
            <w:r w:rsidRPr="00AC0046">
              <w:rPr>
                <w:i/>
              </w:rPr>
              <w:t>International Conference on Computational Collective Intelligence</w:t>
            </w:r>
            <w:r>
              <w:rPr>
                <w:i/>
              </w:rPr>
              <w:t xml:space="preserve"> -</w:t>
            </w:r>
            <w:r w:rsidRPr="00AC0046">
              <w:rPr>
                <w:i/>
              </w:rPr>
              <w:t xml:space="preserve"> Computational Collective Intelligence (ICCCI 2018). </w:t>
            </w:r>
            <w:r w:rsidRPr="00080E81">
              <w:t>Springer</w:t>
            </w:r>
            <w:r>
              <w:t xml:space="preserve"> Cham,</w:t>
            </w:r>
            <w:r w:rsidRPr="00AC0046">
              <w:t xml:space="preserve"> 2018,</w:t>
            </w:r>
            <w:r>
              <w:rPr>
                <w:i/>
              </w:rPr>
              <w:t xml:space="preserve"> </w:t>
            </w:r>
            <w:r>
              <w:t>V</w:t>
            </w:r>
            <w:r w:rsidRPr="00080E81">
              <w:t>ol</w:t>
            </w:r>
            <w:r>
              <w:t>. 11056</w:t>
            </w:r>
            <w:r w:rsidRPr="00080E81">
              <w:t>, pp. 79-88</w:t>
            </w:r>
            <w:r>
              <w:t>.</w:t>
            </w:r>
            <w:r w:rsidRPr="00080E81">
              <w:t xml:space="preserve"> ISBN 978-3-319-98445-2.</w:t>
            </w:r>
            <w:r>
              <w:t xml:space="preserve"> </w:t>
            </w:r>
            <w:r w:rsidRPr="00AC0046">
              <w:t>DOI: 10.1007/978-3-319-98446-9_8</w:t>
            </w:r>
          </w:p>
          <w:p w14:paraId="0612C1C9" w14:textId="77777777" w:rsidR="00B86AE9" w:rsidRPr="00080E81" w:rsidRDefault="00B86AE9" w:rsidP="00B86AE9">
            <w:pPr>
              <w:jc w:val="both"/>
            </w:pPr>
            <w:r w:rsidRPr="00AC0046">
              <w:t>LEFLEY, F., HYNEK, J., JANEČEK, V.</w:t>
            </w:r>
            <w:r w:rsidRPr="00080E81">
              <w:t xml:space="preserve"> Formal Assessments, Teams and Influence of a Project Champion in the Selection of ICT Projects</w:t>
            </w:r>
            <w:r>
              <w:t>: A Czech Republic and UK Study.</w:t>
            </w:r>
            <w:r w:rsidRPr="00080E81">
              <w:t xml:space="preserve"> </w:t>
            </w:r>
            <w:r w:rsidRPr="00AC0046">
              <w:rPr>
                <w:i/>
              </w:rPr>
              <w:t>Prague Economic Papers</w:t>
            </w:r>
            <w:r w:rsidRPr="00080E81">
              <w:t xml:space="preserve">, 2016, </w:t>
            </w:r>
            <w:r>
              <w:t>Vol. 25, No. 2, p. 143-159. ISSN 1210-0455. DOI: 10.18267/j.pep.551</w:t>
            </w:r>
            <w:r w:rsidRPr="00080E81">
              <w:t xml:space="preserve"> </w:t>
            </w:r>
            <w:r>
              <w:t>(</w:t>
            </w:r>
            <w:r w:rsidRPr="00080E81">
              <w:t>33 %</w:t>
            </w:r>
            <w:r>
              <w:t>)</w:t>
            </w:r>
          </w:p>
          <w:p w14:paraId="18A0EF7F" w14:textId="77777777" w:rsidR="00B86AE9" w:rsidRPr="00080E81" w:rsidRDefault="00B86AE9" w:rsidP="00B86AE9">
            <w:pPr>
              <w:jc w:val="both"/>
            </w:pPr>
            <w:r w:rsidRPr="00080E81">
              <w:t xml:space="preserve">JANEČEK, V., HYNEK, J., SKALSKÁ, H. Klastry technologií jako potenciální faktory efektivnosti podniku. </w:t>
            </w:r>
            <w:r w:rsidRPr="00444538">
              <w:rPr>
                <w:i/>
              </w:rPr>
              <w:t>Ekonomický časopis</w:t>
            </w:r>
            <w:r>
              <w:t xml:space="preserve">. 2014, </w:t>
            </w:r>
            <w:r w:rsidRPr="00080E81">
              <w:t>Vol. 62, No. 9, pp. 959-974</w:t>
            </w:r>
            <w:r>
              <w:t>. ISSN 0013-3035. (</w:t>
            </w:r>
            <w:r w:rsidRPr="00080E81">
              <w:t>33 %</w:t>
            </w:r>
            <w:r>
              <w:t>)</w:t>
            </w:r>
          </w:p>
          <w:p w14:paraId="7110ACCE" w14:textId="77777777" w:rsidR="00B86AE9" w:rsidRPr="00080E81" w:rsidRDefault="00B86AE9" w:rsidP="00B86AE9">
            <w:pPr>
              <w:jc w:val="both"/>
            </w:pPr>
            <w:r w:rsidRPr="00080E81">
              <w:t xml:space="preserve">HYNEK, J., JANEČEK, V., LEFLEY, F., PŮŽOVÁ, K., NĚMEČEK, J. An exploratory study investigating the perception that ICT capital projects are different: Evidence from the Czech Republic. </w:t>
            </w:r>
            <w:r w:rsidRPr="00444538">
              <w:rPr>
                <w:i/>
              </w:rPr>
              <w:t>Management Research Review</w:t>
            </w:r>
            <w:r>
              <w:rPr>
                <w:i/>
              </w:rPr>
              <w:t>.</w:t>
            </w:r>
            <w:r w:rsidRPr="00080E81">
              <w:t xml:space="preserve"> </w:t>
            </w:r>
            <w:r>
              <w:t xml:space="preserve">2014, </w:t>
            </w:r>
            <w:r w:rsidRPr="00080E81">
              <w:t xml:space="preserve">Vol. 37, No. 10, </w:t>
            </w:r>
            <w:r>
              <w:t xml:space="preserve">pp. 912-927. ISSN 2040-8269. </w:t>
            </w:r>
            <w:r w:rsidRPr="00444538">
              <w:rPr>
                <w:szCs w:val="18"/>
              </w:rPr>
              <w:t>DOI: 10.1108/MRR-09-2013-0218</w:t>
            </w:r>
            <w:r w:rsidRPr="00444538">
              <w:rPr>
                <w:sz w:val="22"/>
              </w:rPr>
              <w:t xml:space="preserve"> </w:t>
            </w:r>
            <w:r>
              <w:t>(20</w:t>
            </w:r>
            <w:r w:rsidRPr="00080E81">
              <w:t xml:space="preserve"> %</w:t>
            </w:r>
            <w:r>
              <w:t>)</w:t>
            </w:r>
          </w:p>
          <w:p w14:paraId="27C25A97" w14:textId="77777777" w:rsidR="00B86AE9" w:rsidRPr="00080E81" w:rsidRDefault="00B86AE9" w:rsidP="00B86AE9">
            <w:pPr>
              <w:jc w:val="both"/>
              <w:rPr>
                <w:i/>
              </w:rPr>
            </w:pPr>
            <w:r w:rsidRPr="00080E81">
              <w:t>HYNEK, J., JANEČEK, V., LEFLEY, F.</w:t>
            </w:r>
            <w:r>
              <w:t>,</w:t>
            </w:r>
            <w:r w:rsidRPr="00080E81">
              <w:t xml:space="preserve"> PŮŽOVÁ, K. Evaluating project risk: an exploratory study of UK and Czech Republic practices. </w:t>
            </w:r>
            <w:r w:rsidRPr="00444538">
              <w:rPr>
                <w:i/>
              </w:rPr>
              <w:t>International Journal of Systems, Control and Communications (IJSCC).</w:t>
            </w:r>
            <w:r w:rsidRPr="00080E81">
              <w:t xml:space="preserve"> </w:t>
            </w:r>
            <w:r>
              <w:t xml:space="preserve">2014, </w:t>
            </w:r>
            <w:r w:rsidRPr="00080E81">
              <w:t>Vol. 6, No. 2, pp.167–179</w:t>
            </w:r>
            <w:r>
              <w:t xml:space="preserve">. </w:t>
            </w:r>
            <w:r w:rsidRPr="00080E81">
              <w:t>ISSN 1755-9359</w:t>
            </w:r>
            <w:r>
              <w:t>. (</w:t>
            </w:r>
            <w:r w:rsidRPr="00080E81">
              <w:t>25 %</w:t>
            </w:r>
            <w:r>
              <w:t>)</w:t>
            </w:r>
          </w:p>
        </w:tc>
      </w:tr>
      <w:tr w:rsidR="00B86AE9" w:rsidRPr="0003498C" w14:paraId="4FD35B78" w14:textId="77777777" w:rsidTr="00B86AE9">
        <w:trPr>
          <w:trHeight w:val="218"/>
        </w:trPr>
        <w:tc>
          <w:tcPr>
            <w:tcW w:w="9859" w:type="dxa"/>
            <w:gridSpan w:val="11"/>
            <w:shd w:val="clear" w:color="auto" w:fill="F7CAAC"/>
          </w:tcPr>
          <w:p w14:paraId="1376CE41" w14:textId="77777777" w:rsidR="00B86AE9" w:rsidRPr="0003498C" w:rsidRDefault="00B86AE9" w:rsidP="00B86AE9">
            <w:pPr>
              <w:rPr>
                <w:b/>
              </w:rPr>
            </w:pPr>
            <w:r w:rsidRPr="0003498C">
              <w:rPr>
                <w:b/>
              </w:rPr>
              <w:t>Působení v</w:t>
            </w:r>
            <w:r>
              <w:rPr>
                <w:b/>
              </w:rPr>
              <w:t> </w:t>
            </w:r>
            <w:r w:rsidRPr="0003498C">
              <w:rPr>
                <w:b/>
              </w:rPr>
              <w:t>zahraničí</w:t>
            </w:r>
          </w:p>
        </w:tc>
      </w:tr>
      <w:tr w:rsidR="00B86AE9" w:rsidRPr="0003498C" w14:paraId="21E1CE47" w14:textId="77777777" w:rsidTr="00B86AE9">
        <w:trPr>
          <w:trHeight w:val="186"/>
        </w:trPr>
        <w:tc>
          <w:tcPr>
            <w:tcW w:w="9859" w:type="dxa"/>
            <w:gridSpan w:val="11"/>
          </w:tcPr>
          <w:p w14:paraId="7A68EBD9" w14:textId="77777777" w:rsidR="00B86AE9" w:rsidRPr="00080E81" w:rsidRDefault="00B86AE9" w:rsidP="00B86AE9">
            <w:r w:rsidRPr="00080E81">
              <w:t>University of Hull, Velká Británie - leden 1998 - březen 1998</w:t>
            </w:r>
          </w:p>
          <w:p w14:paraId="262CDB32" w14:textId="77777777" w:rsidR="00B86AE9" w:rsidRPr="0003498C" w:rsidRDefault="00B86AE9" w:rsidP="00B86AE9">
            <w:pPr>
              <w:rPr>
                <w:b/>
              </w:rPr>
            </w:pPr>
            <w:r w:rsidRPr="00080E81">
              <w:t>Aktivní člen společností IEEE a ACM</w:t>
            </w:r>
          </w:p>
        </w:tc>
      </w:tr>
      <w:tr w:rsidR="00B86AE9" w:rsidRPr="0003498C" w14:paraId="7F489790" w14:textId="77777777" w:rsidTr="00B86AE9">
        <w:trPr>
          <w:cantSplit/>
          <w:trHeight w:val="219"/>
        </w:trPr>
        <w:tc>
          <w:tcPr>
            <w:tcW w:w="2518" w:type="dxa"/>
            <w:shd w:val="clear" w:color="auto" w:fill="F7CAAC"/>
          </w:tcPr>
          <w:p w14:paraId="6EB34DB6" w14:textId="77777777" w:rsidR="00B86AE9" w:rsidRPr="0003498C" w:rsidRDefault="00B86AE9" w:rsidP="00B86AE9">
            <w:pPr>
              <w:jc w:val="both"/>
              <w:rPr>
                <w:b/>
              </w:rPr>
            </w:pPr>
            <w:r w:rsidRPr="0003498C">
              <w:rPr>
                <w:b/>
              </w:rPr>
              <w:t xml:space="preserve">Podpis </w:t>
            </w:r>
          </w:p>
        </w:tc>
        <w:tc>
          <w:tcPr>
            <w:tcW w:w="4536" w:type="dxa"/>
            <w:gridSpan w:val="5"/>
          </w:tcPr>
          <w:p w14:paraId="6FB929BD" w14:textId="77777777" w:rsidR="00B86AE9" w:rsidRPr="0003498C" w:rsidRDefault="00B86AE9" w:rsidP="00B86AE9">
            <w:pPr>
              <w:jc w:val="both"/>
            </w:pPr>
          </w:p>
        </w:tc>
        <w:tc>
          <w:tcPr>
            <w:tcW w:w="786" w:type="dxa"/>
            <w:gridSpan w:val="2"/>
            <w:shd w:val="clear" w:color="auto" w:fill="F7CAAC"/>
          </w:tcPr>
          <w:p w14:paraId="2D8323C8" w14:textId="77777777" w:rsidR="00B86AE9" w:rsidRPr="0003498C" w:rsidRDefault="00B86AE9" w:rsidP="00B86AE9">
            <w:pPr>
              <w:jc w:val="both"/>
            </w:pPr>
            <w:r w:rsidRPr="0003498C">
              <w:rPr>
                <w:b/>
              </w:rPr>
              <w:t>datum</w:t>
            </w:r>
          </w:p>
        </w:tc>
        <w:tc>
          <w:tcPr>
            <w:tcW w:w="2019" w:type="dxa"/>
            <w:gridSpan w:val="3"/>
          </w:tcPr>
          <w:p w14:paraId="1B008DB2" w14:textId="77777777" w:rsidR="00B86AE9" w:rsidRPr="0003498C" w:rsidRDefault="00B86AE9" w:rsidP="00B86AE9">
            <w:pPr>
              <w:jc w:val="both"/>
            </w:pPr>
          </w:p>
        </w:tc>
      </w:tr>
    </w:tbl>
    <w:p w14:paraId="1EEB6E78"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2DA8A4EB" w14:textId="77777777" w:rsidTr="00387122">
        <w:tc>
          <w:tcPr>
            <w:tcW w:w="9859" w:type="dxa"/>
            <w:gridSpan w:val="11"/>
            <w:tcBorders>
              <w:bottom w:val="double" w:sz="4" w:space="0" w:color="auto"/>
            </w:tcBorders>
            <w:shd w:val="clear" w:color="auto" w:fill="BDD6EE"/>
          </w:tcPr>
          <w:p w14:paraId="48F9AE83" w14:textId="77777777" w:rsidR="00E844AE" w:rsidRDefault="00E844AE" w:rsidP="00387122">
            <w:pPr>
              <w:jc w:val="both"/>
              <w:rPr>
                <w:b/>
                <w:sz w:val="28"/>
              </w:rPr>
            </w:pPr>
            <w:r>
              <w:rPr>
                <w:b/>
                <w:sz w:val="28"/>
              </w:rPr>
              <w:lastRenderedPageBreak/>
              <w:t>C-I – Personální zabezpečení</w:t>
            </w:r>
          </w:p>
        </w:tc>
      </w:tr>
      <w:tr w:rsidR="00E844AE" w14:paraId="43F850E3" w14:textId="77777777" w:rsidTr="00387122">
        <w:tc>
          <w:tcPr>
            <w:tcW w:w="2518" w:type="dxa"/>
            <w:tcBorders>
              <w:top w:val="double" w:sz="4" w:space="0" w:color="auto"/>
            </w:tcBorders>
            <w:shd w:val="clear" w:color="auto" w:fill="F7CAAC"/>
          </w:tcPr>
          <w:p w14:paraId="39CB903B" w14:textId="77777777" w:rsidR="00E844AE" w:rsidRDefault="00E844AE" w:rsidP="00387122">
            <w:pPr>
              <w:jc w:val="both"/>
              <w:rPr>
                <w:b/>
              </w:rPr>
            </w:pPr>
            <w:r>
              <w:rPr>
                <w:b/>
              </w:rPr>
              <w:t>Vysoká škola</w:t>
            </w:r>
          </w:p>
        </w:tc>
        <w:tc>
          <w:tcPr>
            <w:tcW w:w="7341" w:type="dxa"/>
            <w:gridSpan w:val="10"/>
          </w:tcPr>
          <w:p w14:paraId="5168FE80" w14:textId="77777777" w:rsidR="00E844AE" w:rsidRDefault="00E844AE" w:rsidP="00387122">
            <w:pPr>
              <w:jc w:val="both"/>
            </w:pPr>
            <w:r>
              <w:t>Univerzita Tomáše Bati ve Zlíně</w:t>
            </w:r>
          </w:p>
        </w:tc>
      </w:tr>
      <w:tr w:rsidR="00E844AE" w14:paraId="3D126232" w14:textId="77777777" w:rsidTr="00387122">
        <w:tc>
          <w:tcPr>
            <w:tcW w:w="2518" w:type="dxa"/>
            <w:shd w:val="clear" w:color="auto" w:fill="F7CAAC"/>
          </w:tcPr>
          <w:p w14:paraId="2843ECE2" w14:textId="77777777" w:rsidR="00E844AE" w:rsidRDefault="00E844AE" w:rsidP="00387122">
            <w:pPr>
              <w:jc w:val="both"/>
              <w:rPr>
                <w:b/>
              </w:rPr>
            </w:pPr>
            <w:r>
              <w:rPr>
                <w:b/>
              </w:rPr>
              <w:t>Součást vysoké školy</w:t>
            </w:r>
          </w:p>
        </w:tc>
        <w:tc>
          <w:tcPr>
            <w:tcW w:w="7341" w:type="dxa"/>
            <w:gridSpan w:val="10"/>
          </w:tcPr>
          <w:p w14:paraId="50E35A77" w14:textId="77777777" w:rsidR="00E844AE" w:rsidRDefault="00E844AE" w:rsidP="00387122">
            <w:pPr>
              <w:jc w:val="both"/>
            </w:pPr>
            <w:r>
              <w:t>Fakulta managementu a ekonomiky</w:t>
            </w:r>
          </w:p>
        </w:tc>
      </w:tr>
      <w:tr w:rsidR="00E844AE" w14:paraId="6EADE3FE" w14:textId="77777777" w:rsidTr="00387122">
        <w:tc>
          <w:tcPr>
            <w:tcW w:w="2518" w:type="dxa"/>
            <w:shd w:val="clear" w:color="auto" w:fill="F7CAAC"/>
          </w:tcPr>
          <w:p w14:paraId="054DDF46" w14:textId="77777777" w:rsidR="00E844AE" w:rsidRDefault="00E844AE" w:rsidP="00387122">
            <w:pPr>
              <w:jc w:val="both"/>
              <w:rPr>
                <w:b/>
              </w:rPr>
            </w:pPr>
            <w:r>
              <w:rPr>
                <w:b/>
              </w:rPr>
              <w:t>Název studijního programu</w:t>
            </w:r>
          </w:p>
        </w:tc>
        <w:tc>
          <w:tcPr>
            <w:tcW w:w="7341" w:type="dxa"/>
            <w:gridSpan w:val="10"/>
          </w:tcPr>
          <w:p w14:paraId="177B425F" w14:textId="77777777" w:rsidR="00E844AE" w:rsidRDefault="005B2B09" w:rsidP="00387122">
            <w:pPr>
              <w:jc w:val="both"/>
            </w:pPr>
            <w:r w:rsidRPr="005B2B09">
              <w:t>Economics and Management</w:t>
            </w:r>
          </w:p>
        </w:tc>
      </w:tr>
      <w:tr w:rsidR="00E844AE" w14:paraId="39CD181E" w14:textId="77777777" w:rsidTr="00387122">
        <w:tc>
          <w:tcPr>
            <w:tcW w:w="2518" w:type="dxa"/>
            <w:shd w:val="clear" w:color="auto" w:fill="F7CAAC"/>
          </w:tcPr>
          <w:p w14:paraId="20106AEE" w14:textId="77777777" w:rsidR="00E844AE" w:rsidRDefault="00E844AE" w:rsidP="00387122">
            <w:pPr>
              <w:jc w:val="both"/>
              <w:rPr>
                <w:b/>
              </w:rPr>
            </w:pPr>
            <w:r>
              <w:rPr>
                <w:b/>
              </w:rPr>
              <w:t>Jméno a příjmení</w:t>
            </w:r>
          </w:p>
        </w:tc>
        <w:tc>
          <w:tcPr>
            <w:tcW w:w="4536" w:type="dxa"/>
            <w:gridSpan w:val="5"/>
          </w:tcPr>
          <w:p w14:paraId="30E2F66B" w14:textId="77777777" w:rsidR="00E844AE" w:rsidRDefault="00E844AE" w:rsidP="00387122">
            <w:pPr>
              <w:jc w:val="both"/>
            </w:pPr>
            <w:r>
              <w:t>Miloslava CHOVANCOVÁ</w:t>
            </w:r>
          </w:p>
        </w:tc>
        <w:tc>
          <w:tcPr>
            <w:tcW w:w="709" w:type="dxa"/>
            <w:shd w:val="clear" w:color="auto" w:fill="F7CAAC"/>
          </w:tcPr>
          <w:p w14:paraId="0E142511" w14:textId="77777777" w:rsidR="00E844AE" w:rsidRDefault="00E844AE" w:rsidP="00387122">
            <w:pPr>
              <w:jc w:val="both"/>
              <w:rPr>
                <w:b/>
              </w:rPr>
            </w:pPr>
            <w:r>
              <w:rPr>
                <w:b/>
              </w:rPr>
              <w:t>Tituly</w:t>
            </w:r>
          </w:p>
        </w:tc>
        <w:tc>
          <w:tcPr>
            <w:tcW w:w="2096" w:type="dxa"/>
            <w:gridSpan w:val="4"/>
          </w:tcPr>
          <w:p w14:paraId="35DEA783" w14:textId="77777777" w:rsidR="00E844AE" w:rsidRDefault="00E844AE" w:rsidP="00387122">
            <w:pPr>
              <w:jc w:val="both"/>
            </w:pPr>
            <w:r>
              <w:t>doc. Ing., CSc.</w:t>
            </w:r>
          </w:p>
        </w:tc>
      </w:tr>
      <w:tr w:rsidR="00E844AE" w14:paraId="6C57D995" w14:textId="77777777" w:rsidTr="00387122">
        <w:tc>
          <w:tcPr>
            <w:tcW w:w="2518" w:type="dxa"/>
            <w:shd w:val="clear" w:color="auto" w:fill="F7CAAC"/>
          </w:tcPr>
          <w:p w14:paraId="0C231456" w14:textId="77777777" w:rsidR="00E844AE" w:rsidRDefault="00E844AE" w:rsidP="00387122">
            <w:pPr>
              <w:jc w:val="both"/>
              <w:rPr>
                <w:b/>
              </w:rPr>
            </w:pPr>
            <w:r>
              <w:rPr>
                <w:b/>
              </w:rPr>
              <w:t>Rok narození</w:t>
            </w:r>
          </w:p>
        </w:tc>
        <w:tc>
          <w:tcPr>
            <w:tcW w:w="829" w:type="dxa"/>
          </w:tcPr>
          <w:p w14:paraId="38CFEE20" w14:textId="77777777" w:rsidR="00E844AE" w:rsidRDefault="00E844AE" w:rsidP="00387122">
            <w:pPr>
              <w:jc w:val="both"/>
            </w:pPr>
            <w:r>
              <w:t>1952</w:t>
            </w:r>
          </w:p>
        </w:tc>
        <w:tc>
          <w:tcPr>
            <w:tcW w:w="1721" w:type="dxa"/>
            <w:shd w:val="clear" w:color="auto" w:fill="F7CAAC"/>
          </w:tcPr>
          <w:p w14:paraId="1BEF1506" w14:textId="77777777" w:rsidR="00E844AE" w:rsidRDefault="00E844AE" w:rsidP="00387122">
            <w:pPr>
              <w:jc w:val="both"/>
              <w:rPr>
                <w:b/>
              </w:rPr>
            </w:pPr>
            <w:r>
              <w:rPr>
                <w:b/>
              </w:rPr>
              <w:t>typ vztahu k VŠ</w:t>
            </w:r>
          </w:p>
        </w:tc>
        <w:tc>
          <w:tcPr>
            <w:tcW w:w="992" w:type="dxa"/>
            <w:gridSpan w:val="2"/>
          </w:tcPr>
          <w:p w14:paraId="3E064106" w14:textId="77777777" w:rsidR="00E844AE" w:rsidRDefault="00E844AE" w:rsidP="00387122">
            <w:pPr>
              <w:jc w:val="both"/>
            </w:pPr>
            <w:r>
              <w:t>pp</w:t>
            </w:r>
          </w:p>
        </w:tc>
        <w:tc>
          <w:tcPr>
            <w:tcW w:w="994" w:type="dxa"/>
            <w:shd w:val="clear" w:color="auto" w:fill="F7CAAC"/>
          </w:tcPr>
          <w:p w14:paraId="10F965B7" w14:textId="77777777" w:rsidR="00E844AE" w:rsidRDefault="00E844AE" w:rsidP="00387122">
            <w:pPr>
              <w:jc w:val="both"/>
              <w:rPr>
                <w:b/>
              </w:rPr>
            </w:pPr>
            <w:r>
              <w:rPr>
                <w:b/>
              </w:rPr>
              <w:t>rozsah</w:t>
            </w:r>
          </w:p>
        </w:tc>
        <w:tc>
          <w:tcPr>
            <w:tcW w:w="709" w:type="dxa"/>
          </w:tcPr>
          <w:p w14:paraId="4ABFCB7C" w14:textId="77777777" w:rsidR="00E844AE" w:rsidRDefault="00E844AE" w:rsidP="00387122">
            <w:pPr>
              <w:jc w:val="both"/>
            </w:pPr>
            <w:r>
              <w:t>40</w:t>
            </w:r>
          </w:p>
        </w:tc>
        <w:tc>
          <w:tcPr>
            <w:tcW w:w="709" w:type="dxa"/>
            <w:gridSpan w:val="2"/>
            <w:shd w:val="clear" w:color="auto" w:fill="F7CAAC"/>
          </w:tcPr>
          <w:p w14:paraId="3AEE421E" w14:textId="77777777" w:rsidR="00E844AE" w:rsidRPr="000C6467" w:rsidRDefault="00E844AE" w:rsidP="00387122">
            <w:pPr>
              <w:jc w:val="both"/>
              <w:rPr>
                <w:b/>
                <w:sz w:val="18"/>
              </w:rPr>
            </w:pPr>
            <w:r w:rsidRPr="000C6467">
              <w:rPr>
                <w:b/>
                <w:sz w:val="18"/>
              </w:rPr>
              <w:t>do kdy</w:t>
            </w:r>
          </w:p>
        </w:tc>
        <w:tc>
          <w:tcPr>
            <w:tcW w:w="1387" w:type="dxa"/>
            <w:gridSpan w:val="2"/>
          </w:tcPr>
          <w:p w14:paraId="616B4C38" w14:textId="77777777" w:rsidR="00E844AE" w:rsidRDefault="00E844AE" w:rsidP="00387122">
            <w:pPr>
              <w:jc w:val="both"/>
            </w:pPr>
            <w:r>
              <w:t>N</w:t>
            </w:r>
          </w:p>
        </w:tc>
      </w:tr>
      <w:tr w:rsidR="00E844AE" w14:paraId="025632CC" w14:textId="77777777" w:rsidTr="00387122">
        <w:tc>
          <w:tcPr>
            <w:tcW w:w="5068" w:type="dxa"/>
            <w:gridSpan w:val="3"/>
            <w:shd w:val="clear" w:color="auto" w:fill="F7CAAC"/>
          </w:tcPr>
          <w:p w14:paraId="01430FC9" w14:textId="77777777" w:rsidR="00E844AE" w:rsidRDefault="00E844AE" w:rsidP="00387122">
            <w:pPr>
              <w:jc w:val="both"/>
              <w:rPr>
                <w:b/>
              </w:rPr>
            </w:pPr>
            <w:r>
              <w:rPr>
                <w:b/>
              </w:rPr>
              <w:t>Typ vztahu na součásti VŠ, která uskutečňuje st. program</w:t>
            </w:r>
          </w:p>
        </w:tc>
        <w:tc>
          <w:tcPr>
            <w:tcW w:w="992" w:type="dxa"/>
            <w:gridSpan w:val="2"/>
          </w:tcPr>
          <w:p w14:paraId="04C13FCE" w14:textId="77777777" w:rsidR="00E844AE" w:rsidRDefault="00E844AE" w:rsidP="00387122">
            <w:pPr>
              <w:jc w:val="both"/>
            </w:pPr>
            <w:r>
              <w:t>pp</w:t>
            </w:r>
          </w:p>
        </w:tc>
        <w:tc>
          <w:tcPr>
            <w:tcW w:w="994" w:type="dxa"/>
            <w:shd w:val="clear" w:color="auto" w:fill="F7CAAC"/>
          </w:tcPr>
          <w:p w14:paraId="04B974A4" w14:textId="77777777" w:rsidR="00E844AE" w:rsidRDefault="00E844AE" w:rsidP="00387122">
            <w:pPr>
              <w:jc w:val="both"/>
              <w:rPr>
                <w:b/>
              </w:rPr>
            </w:pPr>
            <w:r>
              <w:rPr>
                <w:b/>
              </w:rPr>
              <w:t>rozsah</w:t>
            </w:r>
          </w:p>
        </w:tc>
        <w:tc>
          <w:tcPr>
            <w:tcW w:w="709" w:type="dxa"/>
          </w:tcPr>
          <w:p w14:paraId="59BC7C65" w14:textId="77777777" w:rsidR="00E844AE" w:rsidRDefault="00E844AE" w:rsidP="00387122">
            <w:pPr>
              <w:jc w:val="both"/>
            </w:pPr>
            <w:r>
              <w:t>40</w:t>
            </w:r>
          </w:p>
        </w:tc>
        <w:tc>
          <w:tcPr>
            <w:tcW w:w="709" w:type="dxa"/>
            <w:gridSpan w:val="2"/>
            <w:shd w:val="clear" w:color="auto" w:fill="F7CAAC"/>
          </w:tcPr>
          <w:p w14:paraId="2EFD0DD4" w14:textId="77777777" w:rsidR="00E844AE" w:rsidRPr="000C6467" w:rsidRDefault="00E844AE" w:rsidP="00387122">
            <w:pPr>
              <w:jc w:val="both"/>
              <w:rPr>
                <w:b/>
                <w:sz w:val="18"/>
              </w:rPr>
            </w:pPr>
            <w:r w:rsidRPr="000C6467">
              <w:rPr>
                <w:b/>
                <w:sz w:val="18"/>
              </w:rPr>
              <w:t>do kdy</w:t>
            </w:r>
          </w:p>
        </w:tc>
        <w:tc>
          <w:tcPr>
            <w:tcW w:w="1387" w:type="dxa"/>
            <w:gridSpan w:val="2"/>
          </w:tcPr>
          <w:p w14:paraId="3D084BF1" w14:textId="77777777" w:rsidR="00E844AE" w:rsidRDefault="00E844AE" w:rsidP="00387122">
            <w:pPr>
              <w:jc w:val="both"/>
            </w:pPr>
            <w:r>
              <w:t>N</w:t>
            </w:r>
          </w:p>
        </w:tc>
      </w:tr>
      <w:tr w:rsidR="00E844AE" w14:paraId="5C6308EC" w14:textId="77777777" w:rsidTr="00387122">
        <w:tc>
          <w:tcPr>
            <w:tcW w:w="6060" w:type="dxa"/>
            <w:gridSpan w:val="5"/>
            <w:shd w:val="clear" w:color="auto" w:fill="F7CAAC"/>
          </w:tcPr>
          <w:p w14:paraId="3FE77235"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D153AA4" w14:textId="77777777" w:rsidR="00E844AE" w:rsidRDefault="00E844AE" w:rsidP="00387122">
            <w:pPr>
              <w:jc w:val="both"/>
              <w:rPr>
                <w:b/>
              </w:rPr>
            </w:pPr>
            <w:r>
              <w:rPr>
                <w:b/>
              </w:rPr>
              <w:t>typ prac. vztahu</w:t>
            </w:r>
          </w:p>
        </w:tc>
        <w:tc>
          <w:tcPr>
            <w:tcW w:w="2096" w:type="dxa"/>
            <w:gridSpan w:val="4"/>
            <w:shd w:val="clear" w:color="auto" w:fill="F7CAAC"/>
          </w:tcPr>
          <w:p w14:paraId="227778D3" w14:textId="77777777" w:rsidR="00E844AE" w:rsidRDefault="00E844AE" w:rsidP="00387122">
            <w:pPr>
              <w:jc w:val="both"/>
              <w:rPr>
                <w:b/>
              </w:rPr>
            </w:pPr>
            <w:r>
              <w:rPr>
                <w:b/>
              </w:rPr>
              <w:t>rozsah</w:t>
            </w:r>
          </w:p>
        </w:tc>
      </w:tr>
      <w:tr w:rsidR="00E844AE" w14:paraId="6A227F4B" w14:textId="77777777" w:rsidTr="00387122">
        <w:tc>
          <w:tcPr>
            <w:tcW w:w="6060" w:type="dxa"/>
            <w:gridSpan w:val="5"/>
          </w:tcPr>
          <w:p w14:paraId="5E5A3081" w14:textId="77777777" w:rsidR="00E844AE" w:rsidRDefault="00E844AE" w:rsidP="00387122">
            <w:pPr>
              <w:jc w:val="both"/>
            </w:pPr>
            <w:r>
              <w:t>MVŠO Olomouc</w:t>
            </w:r>
          </w:p>
        </w:tc>
        <w:tc>
          <w:tcPr>
            <w:tcW w:w="1703" w:type="dxa"/>
            <w:gridSpan w:val="2"/>
          </w:tcPr>
          <w:p w14:paraId="4503BED9" w14:textId="77777777" w:rsidR="00E844AE" w:rsidRDefault="00E844AE" w:rsidP="00387122">
            <w:pPr>
              <w:jc w:val="both"/>
            </w:pPr>
            <w:r>
              <w:t>pp</w:t>
            </w:r>
          </w:p>
        </w:tc>
        <w:tc>
          <w:tcPr>
            <w:tcW w:w="2096" w:type="dxa"/>
            <w:gridSpan w:val="4"/>
          </w:tcPr>
          <w:p w14:paraId="3BBD5995" w14:textId="77777777" w:rsidR="00E844AE" w:rsidRDefault="00E844AE" w:rsidP="00387122">
            <w:pPr>
              <w:jc w:val="both"/>
            </w:pPr>
            <w:r>
              <w:t>20 h/t</w:t>
            </w:r>
          </w:p>
        </w:tc>
      </w:tr>
      <w:tr w:rsidR="00E844AE" w14:paraId="7F69CA15" w14:textId="77777777" w:rsidTr="00387122">
        <w:trPr>
          <w:trHeight w:val="94"/>
        </w:trPr>
        <w:tc>
          <w:tcPr>
            <w:tcW w:w="6060" w:type="dxa"/>
            <w:gridSpan w:val="5"/>
          </w:tcPr>
          <w:p w14:paraId="487A5C1A" w14:textId="77777777" w:rsidR="00E844AE" w:rsidRDefault="00E844AE" w:rsidP="00387122">
            <w:pPr>
              <w:jc w:val="both"/>
            </w:pPr>
          </w:p>
        </w:tc>
        <w:tc>
          <w:tcPr>
            <w:tcW w:w="1703" w:type="dxa"/>
            <w:gridSpan w:val="2"/>
          </w:tcPr>
          <w:p w14:paraId="192C34F4" w14:textId="77777777" w:rsidR="00E844AE" w:rsidRDefault="00E844AE" w:rsidP="00387122">
            <w:pPr>
              <w:jc w:val="both"/>
            </w:pPr>
          </w:p>
        </w:tc>
        <w:tc>
          <w:tcPr>
            <w:tcW w:w="2096" w:type="dxa"/>
            <w:gridSpan w:val="4"/>
          </w:tcPr>
          <w:p w14:paraId="4FF83082" w14:textId="77777777" w:rsidR="00E844AE" w:rsidRDefault="00E844AE" w:rsidP="00387122">
            <w:pPr>
              <w:jc w:val="both"/>
            </w:pPr>
          </w:p>
        </w:tc>
      </w:tr>
      <w:tr w:rsidR="00E844AE" w14:paraId="2F7A8AF9" w14:textId="77777777" w:rsidTr="00387122">
        <w:tc>
          <w:tcPr>
            <w:tcW w:w="9859" w:type="dxa"/>
            <w:gridSpan w:val="11"/>
            <w:shd w:val="clear" w:color="auto" w:fill="F7CAAC"/>
          </w:tcPr>
          <w:p w14:paraId="187A862F"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rsidRPr="0071709E" w14:paraId="379DB4AE" w14:textId="77777777" w:rsidTr="00387122">
        <w:trPr>
          <w:trHeight w:val="466"/>
        </w:trPr>
        <w:tc>
          <w:tcPr>
            <w:tcW w:w="9859" w:type="dxa"/>
            <w:gridSpan w:val="11"/>
            <w:tcBorders>
              <w:top w:val="nil"/>
            </w:tcBorders>
          </w:tcPr>
          <w:p w14:paraId="0B323A64" w14:textId="77777777" w:rsidR="00B86AE9" w:rsidRDefault="004941F2" w:rsidP="00B86AE9">
            <w:pPr>
              <w:jc w:val="both"/>
            </w:pPr>
            <w:r w:rsidRPr="008C51D3">
              <w:t>Marketing and Consumer Behavior</w:t>
            </w:r>
            <w:r>
              <w:t xml:space="preserve"> </w:t>
            </w:r>
            <w:r w:rsidR="00B86AE9">
              <w:rPr>
                <w:b/>
              </w:rPr>
              <w:t xml:space="preserve">– </w:t>
            </w:r>
            <w:r w:rsidR="00B86AE9">
              <w:t>přednášející (50%)</w:t>
            </w:r>
          </w:p>
          <w:p w14:paraId="20F6D031" w14:textId="77777777" w:rsidR="00E844AE" w:rsidRPr="0071709E" w:rsidRDefault="00B86AE9" w:rsidP="00B86AE9">
            <w:pPr>
              <w:jc w:val="both"/>
              <w:rPr>
                <w:b/>
              </w:rPr>
            </w:pPr>
            <w:r>
              <w:t>Školitelka</w:t>
            </w:r>
          </w:p>
        </w:tc>
      </w:tr>
      <w:tr w:rsidR="00E844AE" w14:paraId="206E1B8F" w14:textId="77777777" w:rsidTr="00387122">
        <w:tc>
          <w:tcPr>
            <w:tcW w:w="9859" w:type="dxa"/>
            <w:gridSpan w:val="11"/>
            <w:shd w:val="clear" w:color="auto" w:fill="F7CAAC"/>
          </w:tcPr>
          <w:p w14:paraId="382938A0" w14:textId="77777777" w:rsidR="00E844AE" w:rsidRDefault="00E844AE" w:rsidP="00387122">
            <w:pPr>
              <w:jc w:val="both"/>
            </w:pPr>
            <w:r>
              <w:rPr>
                <w:b/>
              </w:rPr>
              <w:t xml:space="preserve">Údaje o vzdělání na VŠ </w:t>
            </w:r>
          </w:p>
        </w:tc>
      </w:tr>
      <w:tr w:rsidR="00E844AE" w:rsidRPr="001D67F5" w14:paraId="64BE569D" w14:textId="77777777" w:rsidTr="00387122">
        <w:trPr>
          <w:trHeight w:val="797"/>
        </w:trPr>
        <w:tc>
          <w:tcPr>
            <w:tcW w:w="9859" w:type="dxa"/>
            <w:gridSpan w:val="11"/>
          </w:tcPr>
          <w:p w14:paraId="3B23F0BA" w14:textId="77777777" w:rsidR="00E844AE" w:rsidRDefault="00E844AE" w:rsidP="00387122">
            <w:pPr>
              <w:jc w:val="both"/>
              <w:rPr>
                <w:rFonts w:eastAsia="Calibri"/>
                <w:sz w:val="22"/>
                <w:szCs w:val="22"/>
              </w:rPr>
            </w:pPr>
            <w:r w:rsidRPr="00202A56">
              <w:rPr>
                <w:b/>
              </w:rPr>
              <w:t>1981 - 1987</w:t>
            </w:r>
            <w:r w:rsidRPr="00202A56">
              <w:rPr>
                <w:rFonts w:eastAsia="Calibri"/>
                <w:b/>
              </w:rPr>
              <w:t>:</w:t>
            </w:r>
            <w:r>
              <w:rPr>
                <w:rFonts w:eastAsia="Calibri"/>
              </w:rPr>
              <w:t xml:space="preserve"> Mendelova univerzita</w:t>
            </w:r>
            <w:r w:rsidRPr="00543486">
              <w:rPr>
                <w:rFonts w:eastAsia="Calibri"/>
              </w:rPr>
              <w:t xml:space="preserve">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p w14:paraId="6CD6D6C0" w14:textId="77777777" w:rsidR="00E844AE" w:rsidRDefault="00E844AE" w:rsidP="00387122">
            <w:pPr>
              <w:jc w:val="both"/>
            </w:pPr>
            <w:r w:rsidRPr="00202A56">
              <w:rPr>
                <w:b/>
              </w:rPr>
              <w:t>1977 - 1979:</w:t>
            </w:r>
            <w:r>
              <w:t xml:space="preserve"> Pedagogický postgraduál; Pedagogický institut; VŠZ Brno</w:t>
            </w:r>
          </w:p>
          <w:p w14:paraId="08F97306" w14:textId="77777777" w:rsidR="00E844AE" w:rsidRPr="001D67F5" w:rsidRDefault="00E844AE" w:rsidP="00387122">
            <w:pPr>
              <w:jc w:val="both"/>
            </w:pPr>
            <w:r w:rsidRPr="00202A56">
              <w:rPr>
                <w:b/>
              </w:rPr>
              <w:t>1971 - 1976:</w:t>
            </w:r>
            <w:r>
              <w:t xml:space="preserve"> Mendelova univerzita Brno (dříve VŠZ), Agronomická fakulta, (</w:t>
            </w:r>
            <w:r w:rsidRPr="00202A56">
              <w:rPr>
                <w:b/>
              </w:rPr>
              <w:t>Ing.</w:t>
            </w:r>
            <w:r>
              <w:t>)</w:t>
            </w:r>
          </w:p>
        </w:tc>
      </w:tr>
      <w:tr w:rsidR="00E844AE" w14:paraId="29270B6F" w14:textId="77777777" w:rsidTr="00387122">
        <w:tc>
          <w:tcPr>
            <w:tcW w:w="9859" w:type="dxa"/>
            <w:gridSpan w:val="11"/>
            <w:shd w:val="clear" w:color="auto" w:fill="F7CAAC"/>
          </w:tcPr>
          <w:p w14:paraId="750DB008" w14:textId="77777777" w:rsidR="00E844AE" w:rsidRDefault="00E844AE" w:rsidP="00387122">
            <w:pPr>
              <w:jc w:val="both"/>
              <w:rPr>
                <w:b/>
              </w:rPr>
            </w:pPr>
            <w:r>
              <w:rPr>
                <w:b/>
              </w:rPr>
              <w:t>Údaje o odborném působení od absolvování VŠ</w:t>
            </w:r>
          </w:p>
        </w:tc>
      </w:tr>
      <w:tr w:rsidR="00E844AE" w14:paraId="6B5398EA" w14:textId="77777777" w:rsidTr="00387122">
        <w:trPr>
          <w:trHeight w:val="1090"/>
        </w:trPr>
        <w:tc>
          <w:tcPr>
            <w:tcW w:w="9859" w:type="dxa"/>
            <w:gridSpan w:val="11"/>
          </w:tcPr>
          <w:p w14:paraId="59EE63C9" w14:textId="77777777" w:rsidR="00E844AE" w:rsidRPr="009A69B6" w:rsidRDefault="00E844AE" w:rsidP="00387122">
            <w:r w:rsidRPr="00202A56">
              <w:rPr>
                <w:b/>
              </w:rPr>
              <w:t>1976 - 1979</w:t>
            </w:r>
            <w:r w:rsidRPr="009A69B6">
              <w:t xml:space="preserve">  odborná asi</w:t>
            </w:r>
            <w:r>
              <w:t>stentka, Mendelova univerzita (dříve VŠZ) AF</w:t>
            </w:r>
            <w:r w:rsidRPr="009A69B6">
              <w:t xml:space="preserve"> Brno</w:t>
            </w:r>
          </w:p>
          <w:p w14:paraId="2976F448" w14:textId="77777777" w:rsidR="00E844AE" w:rsidRPr="009A69B6" w:rsidRDefault="00E844AE" w:rsidP="00387122">
            <w:pPr>
              <w:rPr>
                <w:iCs/>
              </w:rPr>
            </w:pPr>
            <w:r w:rsidRPr="00202A56">
              <w:rPr>
                <w:b/>
                <w:iCs/>
              </w:rPr>
              <w:t>1979 - 1990</w:t>
            </w:r>
            <w:r w:rsidRPr="009A69B6">
              <w:rPr>
                <w:iCs/>
              </w:rPr>
              <w:t xml:space="preserve">  projektant, </w:t>
            </w:r>
            <w:r>
              <w:t xml:space="preserve">Agrochemický podnik, </w:t>
            </w:r>
            <w:r w:rsidRPr="009A69B6">
              <w:t>Staré Město u Uh.  Hradiště</w:t>
            </w:r>
          </w:p>
          <w:p w14:paraId="538634F6" w14:textId="77777777" w:rsidR="00E844AE" w:rsidRPr="009A69B6" w:rsidRDefault="00E844AE" w:rsidP="00387122">
            <w:r w:rsidRPr="00202A56">
              <w:rPr>
                <w:b/>
              </w:rPr>
              <w:t>1990 - 1995</w:t>
            </w:r>
            <w:r>
              <w:t xml:space="preserve">  středoškolská učitelka,</w:t>
            </w:r>
            <w:r w:rsidRPr="009A69B6">
              <w:t xml:space="preserve"> SZTŠ Staré Město u Uh</w:t>
            </w:r>
            <w:r>
              <w:t xml:space="preserve">erského Hradiště </w:t>
            </w:r>
          </w:p>
          <w:p w14:paraId="5EAAB428" w14:textId="77777777" w:rsidR="00E844AE" w:rsidRPr="009A69B6" w:rsidRDefault="00E844AE" w:rsidP="00387122">
            <w:pPr>
              <w:rPr>
                <w:u w:val="single"/>
              </w:rPr>
            </w:pPr>
            <w:r w:rsidRPr="00202A56">
              <w:rPr>
                <w:b/>
              </w:rPr>
              <w:t>1995 - 1996</w:t>
            </w:r>
            <w:r w:rsidRPr="009A69B6">
              <w:t xml:space="preserve"> odborná asistentka,</w:t>
            </w:r>
            <w:r>
              <w:t xml:space="preserve"> </w:t>
            </w:r>
            <w:r w:rsidRPr="009A69B6">
              <w:t>Polytechnický ins</w:t>
            </w:r>
            <w:r>
              <w:t>titut Kunovice</w:t>
            </w:r>
          </w:p>
          <w:p w14:paraId="55CE46DC" w14:textId="77777777" w:rsidR="00E844AE" w:rsidRPr="009A69B6" w:rsidRDefault="00E844AE" w:rsidP="00387122">
            <w:r w:rsidRPr="00202A56">
              <w:rPr>
                <w:b/>
              </w:rPr>
              <w:t>1996 - 1997</w:t>
            </w:r>
            <w:r w:rsidRPr="009A69B6">
              <w:t xml:space="preserve"> poradce pro o</w:t>
            </w:r>
            <w:r>
              <w:t>bchodní a marketingovou činnost</w:t>
            </w:r>
            <w:r w:rsidRPr="009A69B6">
              <w:t xml:space="preserve">, OSVČ     </w:t>
            </w:r>
          </w:p>
          <w:p w14:paraId="65814813" w14:textId="77777777" w:rsidR="00E844AE" w:rsidRDefault="00E844AE" w:rsidP="00387122">
            <w:r w:rsidRPr="00202A56">
              <w:rPr>
                <w:b/>
              </w:rPr>
              <w:t>1997 - 1998</w:t>
            </w:r>
            <w:r w:rsidRPr="009A69B6">
              <w:t xml:space="preserve"> personální manažer, KYOCERA GROUP, AVX Czech Republic, s.r.o.</w:t>
            </w:r>
            <w:r>
              <w:t>, Uh. Hradiště</w:t>
            </w:r>
          </w:p>
          <w:p w14:paraId="2BB6FF28" w14:textId="77777777" w:rsidR="00E844AE" w:rsidRPr="009A69B6" w:rsidRDefault="00E844AE" w:rsidP="00387122">
            <w:r w:rsidRPr="00202A56">
              <w:rPr>
                <w:b/>
              </w:rPr>
              <w:t>2009 -  2012</w:t>
            </w:r>
            <w:r>
              <w:t xml:space="preserve"> vysokoškolský učitel, VŠLG Přerov (jpp. 0,5)</w:t>
            </w:r>
          </w:p>
          <w:p w14:paraId="26677DD8" w14:textId="77777777" w:rsidR="00E844AE" w:rsidRDefault="00E844AE" w:rsidP="00387122">
            <w:pPr>
              <w:jc w:val="both"/>
            </w:pPr>
            <w:r w:rsidRPr="00202A56">
              <w:rPr>
                <w:b/>
                <w:bCs/>
              </w:rPr>
              <w:t>1998 -  dosud</w:t>
            </w:r>
            <w:r w:rsidRPr="009A69B6">
              <w:rPr>
                <w:bCs/>
              </w:rPr>
              <w:t xml:space="preserve"> FaME UTB  Zlíně, docent</w:t>
            </w:r>
            <w:r w:rsidRPr="009A69B6">
              <w:rPr>
                <w:sz w:val="18"/>
                <w:szCs w:val="18"/>
              </w:rPr>
              <w:t xml:space="preserve">                                          </w:t>
            </w:r>
          </w:p>
        </w:tc>
      </w:tr>
      <w:tr w:rsidR="00E844AE" w14:paraId="7EB8334B" w14:textId="77777777" w:rsidTr="00387122">
        <w:trPr>
          <w:trHeight w:val="250"/>
        </w:trPr>
        <w:tc>
          <w:tcPr>
            <w:tcW w:w="9859" w:type="dxa"/>
            <w:gridSpan w:val="11"/>
            <w:shd w:val="clear" w:color="auto" w:fill="F7CAAC"/>
          </w:tcPr>
          <w:p w14:paraId="011E33DC" w14:textId="77777777" w:rsidR="00E844AE" w:rsidRDefault="00E844AE" w:rsidP="00387122">
            <w:pPr>
              <w:jc w:val="both"/>
            </w:pPr>
            <w:r>
              <w:rPr>
                <w:b/>
              </w:rPr>
              <w:t>Zkušenosti s vedením kvalifikačních a rigorózních prací</w:t>
            </w:r>
          </w:p>
        </w:tc>
      </w:tr>
      <w:tr w:rsidR="00E844AE" w14:paraId="66A5296E" w14:textId="77777777" w:rsidTr="00387122">
        <w:trPr>
          <w:trHeight w:val="410"/>
        </w:trPr>
        <w:tc>
          <w:tcPr>
            <w:tcW w:w="9859" w:type="dxa"/>
            <w:gridSpan w:val="11"/>
          </w:tcPr>
          <w:p w14:paraId="7B94C32C" w14:textId="77777777" w:rsidR="00E844AE" w:rsidRDefault="00E844AE" w:rsidP="00387122">
            <w:pPr>
              <w:jc w:val="both"/>
            </w:pPr>
            <w:r>
              <w:t>Počet vedených bakalářských prací – 88</w:t>
            </w:r>
          </w:p>
          <w:p w14:paraId="15106F31" w14:textId="77777777" w:rsidR="00E844AE" w:rsidRDefault="00E844AE" w:rsidP="00387122">
            <w:pPr>
              <w:jc w:val="both"/>
            </w:pPr>
            <w:r>
              <w:t>Počet vedených diplomových prací – 83</w:t>
            </w:r>
          </w:p>
          <w:p w14:paraId="3286562F" w14:textId="77777777" w:rsidR="00E844AE" w:rsidRDefault="00E844AE" w:rsidP="00387122">
            <w:pPr>
              <w:jc w:val="both"/>
            </w:pPr>
            <w:r>
              <w:t>Počet vedených disertačních prací – 6</w:t>
            </w:r>
          </w:p>
        </w:tc>
      </w:tr>
      <w:tr w:rsidR="00E844AE" w14:paraId="69B0BC5E" w14:textId="77777777" w:rsidTr="00387122">
        <w:trPr>
          <w:cantSplit/>
        </w:trPr>
        <w:tc>
          <w:tcPr>
            <w:tcW w:w="3347" w:type="dxa"/>
            <w:gridSpan w:val="2"/>
            <w:tcBorders>
              <w:top w:val="single" w:sz="12" w:space="0" w:color="auto"/>
            </w:tcBorders>
            <w:shd w:val="clear" w:color="auto" w:fill="F7CAAC"/>
          </w:tcPr>
          <w:p w14:paraId="6933516D"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70C7B516"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87AFBD0"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1B26EA" w14:textId="77777777" w:rsidR="00E844AE" w:rsidRDefault="00E844AE" w:rsidP="00387122">
            <w:pPr>
              <w:jc w:val="both"/>
              <w:rPr>
                <w:b/>
              </w:rPr>
            </w:pPr>
            <w:r>
              <w:rPr>
                <w:b/>
              </w:rPr>
              <w:t>Ohlasy publikací</w:t>
            </w:r>
          </w:p>
        </w:tc>
      </w:tr>
      <w:tr w:rsidR="00E844AE" w14:paraId="03DB0D99" w14:textId="77777777" w:rsidTr="00387122">
        <w:trPr>
          <w:cantSplit/>
        </w:trPr>
        <w:tc>
          <w:tcPr>
            <w:tcW w:w="3347" w:type="dxa"/>
            <w:gridSpan w:val="2"/>
          </w:tcPr>
          <w:p w14:paraId="3C37486D" w14:textId="77777777" w:rsidR="00E844AE" w:rsidRDefault="00E844AE" w:rsidP="00387122">
            <w:pPr>
              <w:jc w:val="both"/>
            </w:pPr>
            <w:r w:rsidRPr="004734F4">
              <w:t>Management a ekonomika podniku</w:t>
            </w:r>
          </w:p>
        </w:tc>
        <w:tc>
          <w:tcPr>
            <w:tcW w:w="2245" w:type="dxa"/>
            <w:gridSpan w:val="2"/>
          </w:tcPr>
          <w:p w14:paraId="2FE2551D" w14:textId="77777777" w:rsidR="00E844AE" w:rsidRDefault="00E844AE" w:rsidP="00387122">
            <w:pPr>
              <w:jc w:val="both"/>
            </w:pPr>
            <w:r>
              <w:t>2008</w:t>
            </w:r>
          </w:p>
        </w:tc>
        <w:tc>
          <w:tcPr>
            <w:tcW w:w="2248" w:type="dxa"/>
            <w:gridSpan w:val="4"/>
            <w:tcBorders>
              <w:right w:val="single" w:sz="12" w:space="0" w:color="auto"/>
            </w:tcBorders>
          </w:tcPr>
          <w:p w14:paraId="18E8195F" w14:textId="77777777" w:rsidR="00E844AE" w:rsidRDefault="00E844AE" w:rsidP="00387122">
            <w:pPr>
              <w:jc w:val="both"/>
            </w:pPr>
            <w:r>
              <w:t>UTB ve Zlíně</w:t>
            </w:r>
          </w:p>
        </w:tc>
        <w:tc>
          <w:tcPr>
            <w:tcW w:w="632" w:type="dxa"/>
            <w:tcBorders>
              <w:left w:val="single" w:sz="12" w:space="0" w:color="auto"/>
            </w:tcBorders>
            <w:shd w:val="clear" w:color="auto" w:fill="F7CAAC"/>
          </w:tcPr>
          <w:p w14:paraId="1B221134" w14:textId="77777777" w:rsidR="00E844AE" w:rsidRDefault="00E844AE" w:rsidP="00387122">
            <w:pPr>
              <w:jc w:val="both"/>
            </w:pPr>
            <w:r>
              <w:rPr>
                <w:b/>
              </w:rPr>
              <w:t>WOS</w:t>
            </w:r>
          </w:p>
        </w:tc>
        <w:tc>
          <w:tcPr>
            <w:tcW w:w="693" w:type="dxa"/>
            <w:shd w:val="clear" w:color="auto" w:fill="F7CAAC"/>
          </w:tcPr>
          <w:p w14:paraId="04FABA81" w14:textId="77777777" w:rsidR="00E844AE" w:rsidRDefault="00E844AE" w:rsidP="00387122">
            <w:pPr>
              <w:jc w:val="both"/>
              <w:rPr>
                <w:sz w:val="18"/>
              </w:rPr>
            </w:pPr>
            <w:r>
              <w:rPr>
                <w:b/>
                <w:sz w:val="18"/>
              </w:rPr>
              <w:t>Scopus</w:t>
            </w:r>
          </w:p>
        </w:tc>
        <w:tc>
          <w:tcPr>
            <w:tcW w:w="694" w:type="dxa"/>
            <w:shd w:val="clear" w:color="auto" w:fill="F7CAAC"/>
          </w:tcPr>
          <w:p w14:paraId="21D1ACB3" w14:textId="77777777" w:rsidR="00E844AE" w:rsidRDefault="00E844AE" w:rsidP="00387122">
            <w:pPr>
              <w:jc w:val="both"/>
            </w:pPr>
            <w:r>
              <w:rPr>
                <w:b/>
                <w:sz w:val="18"/>
              </w:rPr>
              <w:t>ostatní</w:t>
            </w:r>
          </w:p>
        </w:tc>
      </w:tr>
      <w:tr w:rsidR="00E844AE" w14:paraId="0F3D299C" w14:textId="77777777" w:rsidTr="00387122">
        <w:trPr>
          <w:cantSplit/>
          <w:trHeight w:val="70"/>
        </w:trPr>
        <w:tc>
          <w:tcPr>
            <w:tcW w:w="3347" w:type="dxa"/>
            <w:gridSpan w:val="2"/>
            <w:shd w:val="clear" w:color="auto" w:fill="F7CAAC"/>
          </w:tcPr>
          <w:p w14:paraId="05A54D66" w14:textId="77777777" w:rsidR="00E844AE" w:rsidRDefault="00E844AE" w:rsidP="00387122">
            <w:pPr>
              <w:jc w:val="both"/>
            </w:pPr>
            <w:r>
              <w:rPr>
                <w:b/>
              </w:rPr>
              <w:t>Obor jmenovacího řízení</w:t>
            </w:r>
          </w:p>
        </w:tc>
        <w:tc>
          <w:tcPr>
            <w:tcW w:w="2245" w:type="dxa"/>
            <w:gridSpan w:val="2"/>
            <w:shd w:val="clear" w:color="auto" w:fill="F7CAAC"/>
          </w:tcPr>
          <w:p w14:paraId="3196F8FA"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07DA6E22"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1BFC3A0" w14:textId="77777777" w:rsidR="00E844AE" w:rsidRDefault="00E844AE" w:rsidP="00387122">
            <w:pPr>
              <w:jc w:val="center"/>
              <w:rPr>
                <w:b/>
              </w:rPr>
            </w:pPr>
            <w:r>
              <w:rPr>
                <w:b/>
              </w:rPr>
              <w:t>12</w:t>
            </w:r>
          </w:p>
        </w:tc>
        <w:tc>
          <w:tcPr>
            <w:tcW w:w="693" w:type="dxa"/>
            <w:vMerge w:val="restart"/>
          </w:tcPr>
          <w:p w14:paraId="14C0B096" w14:textId="77777777" w:rsidR="00E844AE" w:rsidRDefault="00E844AE" w:rsidP="00387122">
            <w:pPr>
              <w:jc w:val="center"/>
              <w:rPr>
                <w:b/>
              </w:rPr>
            </w:pPr>
            <w:r>
              <w:rPr>
                <w:b/>
              </w:rPr>
              <w:t>27</w:t>
            </w:r>
          </w:p>
        </w:tc>
        <w:tc>
          <w:tcPr>
            <w:tcW w:w="694" w:type="dxa"/>
            <w:vMerge w:val="restart"/>
          </w:tcPr>
          <w:p w14:paraId="3F432DB4" w14:textId="77777777" w:rsidR="00E844AE" w:rsidRDefault="00E844AE" w:rsidP="00387122">
            <w:pPr>
              <w:jc w:val="center"/>
              <w:rPr>
                <w:b/>
              </w:rPr>
            </w:pPr>
            <w:r>
              <w:rPr>
                <w:b/>
              </w:rPr>
              <w:t>129</w:t>
            </w:r>
          </w:p>
        </w:tc>
      </w:tr>
      <w:tr w:rsidR="00E844AE" w14:paraId="47F93ECF" w14:textId="77777777" w:rsidTr="00387122">
        <w:trPr>
          <w:trHeight w:val="205"/>
        </w:trPr>
        <w:tc>
          <w:tcPr>
            <w:tcW w:w="3347" w:type="dxa"/>
            <w:gridSpan w:val="2"/>
          </w:tcPr>
          <w:p w14:paraId="387209A2" w14:textId="77777777" w:rsidR="00E844AE" w:rsidRDefault="00E844AE" w:rsidP="00387122">
            <w:pPr>
              <w:jc w:val="both"/>
            </w:pPr>
          </w:p>
        </w:tc>
        <w:tc>
          <w:tcPr>
            <w:tcW w:w="2245" w:type="dxa"/>
            <w:gridSpan w:val="2"/>
          </w:tcPr>
          <w:p w14:paraId="09E85C07" w14:textId="77777777" w:rsidR="00E844AE" w:rsidRDefault="00E844AE" w:rsidP="00387122">
            <w:pPr>
              <w:jc w:val="both"/>
            </w:pPr>
          </w:p>
        </w:tc>
        <w:tc>
          <w:tcPr>
            <w:tcW w:w="2248" w:type="dxa"/>
            <w:gridSpan w:val="4"/>
            <w:tcBorders>
              <w:right w:val="single" w:sz="12" w:space="0" w:color="auto"/>
            </w:tcBorders>
          </w:tcPr>
          <w:p w14:paraId="321F39A8" w14:textId="77777777" w:rsidR="00E844AE" w:rsidRDefault="00E844AE" w:rsidP="00387122">
            <w:pPr>
              <w:jc w:val="both"/>
            </w:pPr>
          </w:p>
        </w:tc>
        <w:tc>
          <w:tcPr>
            <w:tcW w:w="632" w:type="dxa"/>
            <w:vMerge/>
            <w:tcBorders>
              <w:left w:val="single" w:sz="12" w:space="0" w:color="auto"/>
            </w:tcBorders>
            <w:vAlign w:val="center"/>
          </w:tcPr>
          <w:p w14:paraId="72F3B5F3" w14:textId="77777777" w:rsidR="00E844AE" w:rsidRDefault="00E844AE" w:rsidP="00387122">
            <w:pPr>
              <w:rPr>
                <w:b/>
              </w:rPr>
            </w:pPr>
          </w:p>
        </w:tc>
        <w:tc>
          <w:tcPr>
            <w:tcW w:w="693" w:type="dxa"/>
            <w:vMerge/>
            <w:vAlign w:val="center"/>
          </w:tcPr>
          <w:p w14:paraId="0A9815E7" w14:textId="77777777" w:rsidR="00E844AE" w:rsidRDefault="00E844AE" w:rsidP="00387122">
            <w:pPr>
              <w:rPr>
                <w:b/>
              </w:rPr>
            </w:pPr>
          </w:p>
        </w:tc>
        <w:tc>
          <w:tcPr>
            <w:tcW w:w="694" w:type="dxa"/>
            <w:vMerge/>
            <w:vAlign w:val="center"/>
          </w:tcPr>
          <w:p w14:paraId="078D04AE" w14:textId="77777777" w:rsidR="00E844AE" w:rsidRDefault="00E844AE" w:rsidP="00387122">
            <w:pPr>
              <w:rPr>
                <w:b/>
              </w:rPr>
            </w:pPr>
          </w:p>
        </w:tc>
      </w:tr>
      <w:tr w:rsidR="00E844AE" w14:paraId="4348510C" w14:textId="77777777" w:rsidTr="00387122">
        <w:tc>
          <w:tcPr>
            <w:tcW w:w="9859" w:type="dxa"/>
            <w:gridSpan w:val="11"/>
            <w:shd w:val="clear" w:color="auto" w:fill="F7CAAC"/>
          </w:tcPr>
          <w:p w14:paraId="3FEB5C7F"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A76DEE" w14:paraId="6E728BFD" w14:textId="77777777" w:rsidTr="00387122">
        <w:trPr>
          <w:trHeight w:val="850"/>
        </w:trPr>
        <w:tc>
          <w:tcPr>
            <w:tcW w:w="9859" w:type="dxa"/>
            <w:gridSpan w:val="11"/>
          </w:tcPr>
          <w:p w14:paraId="485A1C31" w14:textId="77777777" w:rsidR="00E844AE" w:rsidRDefault="00E844AE" w:rsidP="00387122">
            <w:pPr>
              <w:shd w:val="clear" w:color="auto" w:fill="FFFFFF"/>
              <w:jc w:val="both"/>
            </w:pPr>
            <w:r w:rsidRPr="00A76DEE">
              <w:t>SHAW, S., CHOVANCOVÁ</w:t>
            </w:r>
            <w:r>
              <w:t>, M., BEJTKOVSKÝ, J</w:t>
            </w:r>
            <w:r w:rsidRPr="0095294C">
              <w:rPr>
                <w:i/>
              </w:rPr>
              <w:t xml:space="preserve">. </w:t>
            </w:r>
            <w:r w:rsidRPr="00D639CB">
              <w:t>Consumer Behaviour and Warranty Claim:</w:t>
            </w:r>
            <w:r w:rsidRPr="00A76DEE">
              <w:t xml:space="preserve"> A Study on Czech Consumers. </w:t>
            </w:r>
            <w:r w:rsidRPr="00A76DEE">
              <w:rPr>
                <w:i/>
              </w:rPr>
              <w:t>Economics and Sociology</w:t>
            </w:r>
            <w:r>
              <w:t xml:space="preserve">. </w:t>
            </w:r>
            <w:r w:rsidRPr="00ED5A02">
              <w:t>2017,</w:t>
            </w:r>
            <w:r>
              <w:t xml:space="preserve"> Volume 10, Issue 3, pp. 90-</w:t>
            </w:r>
            <w:r w:rsidRPr="00A76DEE">
              <w:t>101.</w:t>
            </w:r>
            <w:r>
              <w:t xml:space="preserve"> ISSN 2071-789X.</w:t>
            </w:r>
            <w:r w:rsidRPr="00A76DEE">
              <w:t xml:space="preserve"> doi:10.14254/2071-789X.2017/10-3/7</w:t>
            </w:r>
            <w:r>
              <w:t xml:space="preserve"> (40%).</w:t>
            </w:r>
          </w:p>
          <w:p w14:paraId="43F84DAE" w14:textId="77777777" w:rsidR="00E844AE" w:rsidRDefault="00E844AE" w:rsidP="00387122">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sidRPr="00ED5A02">
              <w:rPr>
                <w:bCs/>
                <w:kern w:val="36"/>
                <w:bdr w:val="none" w:sz="0" w:space="0" w:color="auto" w:frame="1"/>
              </w:rPr>
              <w:t>2016</w:t>
            </w:r>
            <w:r w:rsidRPr="00B84F55">
              <w:rPr>
                <w:bCs/>
                <w:kern w:val="36"/>
                <w:bdr w:val="none" w:sz="0" w:space="0" w:color="auto" w:frame="1"/>
              </w:rPr>
              <w:t>,</w:t>
            </w:r>
            <w:r>
              <w:rPr>
                <w:bCs/>
                <w:color w:val="000000"/>
                <w:kern w:val="36"/>
                <w:bdr w:val="none" w:sz="0" w:space="0" w:color="auto" w:frame="1"/>
              </w:rPr>
              <w:t xml:space="preserve">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27C8E9CC" w14:textId="77777777" w:rsidR="00E844AE" w:rsidRPr="00ED5A02" w:rsidRDefault="00E844AE" w:rsidP="00387122">
            <w:pPr>
              <w:jc w:val="both"/>
              <w:rPr>
                <w:bCs/>
                <w:kern w:val="36"/>
                <w:bdr w:val="none" w:sz="0" w:space="0" w:color="auto" w:frame="1"/>
              </w:rPr>
            </w:pPr>
            <w:r w:rsidRPr="00FC26F7">
              <w:rPr>
                <w:bCs/>
                <w:color w:val="000000"/>
                <w:kern w:val="36"/>
                <w:bdr w:val="none" w:sz="0" w:space="0" w:color="auto" w:frame="1"/>
              </w:rPr>
              <w:t>ASAMOAH, E</w:t>
            </w:r>
            <w:r>
              <w:rPr>
                <w:bCs/>
                <w:color w:val="000000"/>
                <w:kern w:val="36"/>
                <w:bdr w:val="none" w:sz="0" w:space="0" w:color="auto" w:frame="1"/>
              </w:rPr>
              <w:t>.</w:t>
            </w:r>
            <w:r w:rsidRPr="00FC26F7">
              <w:rPr>
                <w:bCs/>
                <w:color w:val="000000"/>
                <w:kern w:val="36"/>
                <w:bdr w:val="none" w:sz="0" w:space="0" w:color="auto" w:frame="1"/>
              </w:rPr>
              <w:t xml:space="preserve"> S</w:t>
            </w:r>
            <w:r>
              <w:rPr>
                <w:bCs/>
                <w:color w:val="000000"/>
                <w:kern w:val="36"/>
                <w:bdr w:val="none" w:sz="0" w:space="0" w:color="auto" w:frame="1"/>
              </w:rPr>
              <w:t>.,</w:t>
            </w:r>
            <w:r w:rsidRPr="00FC26F7">
              <w:rPr>
                <w:bCs/>
                <w:color w:val="000000"/>
                <w:kern w:val="36"/>
                <w:bdr w:val="none" w:sz="0" w:space="0" w:color="auto" w:frame="1"/>
              </w:rPr>
              <w:t xml:space="preserve"> CHOVANCOVÁ, M. </w:t>
            </w:r>
            <w:r w:rsidRPr="00D639CB">
              <w:rPr>
                <w:bCs/>
                <w:color w:val="000000"/>
                <w:kern w:val="36"/>
                <w:bdr w:val="none" w:sz="0" w:space="0" w:color="auto" w:frame="1"/>
              </w:rPr>
              <w:t>The Effect of Cultural Orientation on the Purchasing Decisions of Consumers: a Cross Cultural Comparative Study</w:t>
            </w:r>
            <w:r w:rsidRPr="00D639CB">
              <w:rPr>
                <w:bCs/>
                <w:i/>
                <w:color w:val="000000"/>
                <w:kern w:val="36"/>
                <w:bdr w:val="none" w:sz="0" w:space="0" w:color="auto" w:frame="1"/>
              </w:rPr>
              <w:t>. International Journal of Contemporary Management</w:t>
            </w:r>
            <w:r>
              <w:rPr>
                <w:bCs/>
                <w:i/>
                <w:color w:val="000000"/>
                <w:kern w:val="36"/>
                <w:bdr w:val="none" w:sz="0" w:space="0" w:color="auto" w:frame="1"/>
              </w:rPr>
              <w:t>.</w:t>
            </w:r>
            <w:r w:rsidRPr="00B84F55">
              <w:rPr>
                <w:bCs/>
                <w:kern w:val="36"/>
                <w:bdr w:val="none" w:sz="0" w:space="0" w:color="auto" w:frame="1"/>
              </w:rPr>
              <w:t xml:space="preserve"> </w:t>
            </w:r>
            <w:r w:rsidRPr="00ED5A02">
              <w:rPr>
                <w:bCs/>
                <w:kern w:val="36"/>
                <w:bdr w:val="none" w:sz="0" w:space="0" w:color="auto" w:frame="1"/>
              </w:rPr>
              <w:t xml:space="preserve">2016, </w:t>
            </w:r>
            <w:r>
              <w:rPr>
                <w:bCs/>
                <w:kern w:val="36"/>
                <w:bdr w:val="none" w:sz="0" w:space="0" w:color="auto" w:frame="1"/>
              </w:rPr>
              <w:t>Volume</w:t>
            </w:r>
            <w:r w:rsidRPr="00ED5A02">
              <w:rPr>
                <w:bCs/>
                <w:kern w:val="36"/>
                <w:bdr w:val="none" w:sz="0" w:space="0" w:color="auto" w:frame="1"/>
              </w:rPr>
              <w:t xml:space="preserve"> 15, </w:t>
            </w:r>
            <w:r>
              <w:rPr>
                <w:bCs/>
                <w:kern w:val="36"/>
                <w:bdr w:val="none" w:sz="0" w:space="0" w:color="auto" w:frame="1"/>
              </w:rPr>
              <w:t>Issue</w:t>
            </w:r>
            <w:r w:rsidRPr="00ED5A02">
              <w:rPr>
                <w:bCs/>
                <w:kern w:val="36"/>
                <w:bdr w:val="none" w:sz="0" w:space="0" w:color="auto" w:frame="1"/>
              </w:rPr>
              <w:t xml:space="preserve"> 1, </w:t>
            </w:r>
            <w:r>
              <w:rPr>
                <w:bCs/>
                <w:kern w:val="36"/>
                <w:bdr w:val="none" w:sz="0" w:space="0" w:color="auto" w:frame="1"/>
              </w:rPr>
              <w:t>pp</w:t>
            </w:r>
            <w:r w:rsidRPr="00ED5A02">
              <w:rPr>
                <w:bCs/>
                <w:kern w:val="36"/>
                <w:bdr w:val="none" w:sz="0" w:space="0" w:color="auto" w:frame="1"/>
              </w:rPr>
              <w:t>. 7-32. ISSN 2449-8920. (50%)</w:t>
            </w:r>
          </w:p>
          <w:p w14:paraId="61BE0BED" w14:textId="77777777" w:rsidR="00E844AE" w:rsidRDefault="00E844AE" w:rsidP="00387122">
            <w:pPr>
              <w:shd w:val="clear" w:color="auto" w:fill="FFFFFF"/>
              <w:jc w:val="both"/>
            </w:pPr>
            <w:r w:rsidRPr="00B84F55">
              <w:t>OSAKWE, Ch</w:t>
            </w:r>
            <w:r>
              <w:t>.</w:t>
            </w:r>
            <w:r w:rsidRPr="00B84F55">
              <w:t xml:space="preserve"> N</w:t>
            </w:r>
            <w:r>
              <w:t>.,</w:t>
            </w:r>
            <w:r w:rsidRPr="00B84F55">
              <w:t xml:space="preserve"> CHOVANCOVÁ, M. Exploring online shopping behaviour within the context of online advertisement, customer service experience consciousness and price comparison websites: Perspectives from young female shoppers in the Zlínský Region</w:t>
            </w:r>
            <w:r w:rsidRPr="00B84F55">
              <w:rPr>
                <w:i/>
              </w:rPr>
              <w:t>. Acta Universitatis Agriculturae et Silviculturae Mendelianae Brunensis</w:t>
            </w:r>
            <w:r>
              <w:rPr>
                <w:i/>
              </w:rPr>
              <w:t>.</w:t>
            </w:r>
            <w:r>
              <w:t xml:space="preserve"> 2015, Volume</w:t>
            </w:r>
            <w:r w:rsidRPr="00B84F55">
              <w:t xml:space="preserve"> 63, </w:t>
            </w:r>
            <w:r>
              <w:t>Issue</w:t>
            </w:r>
            <w:r w:rsidRPr="00B84F55">
              <w:t xml:space="preserve"> 2, </w:t>
            </w:r>
            <w:r>
              <w:t>pp</w:t>
            </w:r>
            <w:r w:rsidRPr="00B84F55">
              <w:t>. 595-605. ISSN 1211-8516.</w:t>
            </w:r>
            <w:r>
              <w:t xml:space="preserve"> (50%)</w:t>
            </w:r>
          </w:p>
          <w:p w14:paraId="52DC749D" w14:textId="77777777" w:rsidR="00E844AE" w:rsidRPr="00A76DEE" w:rsidRDefault="00E844AE" w:rsidP="00387122">
            <w:pPr>
              <w:shd w:val="clear" w:color="auto" w:fill="FFFFFF"/>
              <w:jc w:val="both"/>
            </w:pPr>
            <w:r w:rsidRPr="00ED5A02">
              <w:t>NABARESEH, S</w:t>
            </w:r>
            <w:r>
              <w:t>.,</w:t>
            </w:r>
            <w:r w:rsidRPr="00ED5A02">
              <w:t xml:space="preserve"> OSAKWE, Ch</w:t>
            </w:r>
            <w:r>
              <w:t>.</w:t>
            </w:r>
            <w:r w:rsidRPr="00ED5A02">
              <w:t xml:space="preserve"> N</w:t>
            </w:r>
            <w:r>
              <w:t>.,</w:t>
            </w:r>
            <w:r w:rsidRPr="00ED5A02">
              <w:t xml:space="preserve"> AFFUL-DADZIE, E</w:t>
            </w:r>
            <w:r>
              <w:t>.,</w:t>
            </w:r>
            <w:r w:rsidRPr="00ED5A02">
              <w:t xml:space="preserve"> KLÍMEK, P</w:t>
            </w:r>
            <w:r>
              <w:t>., CHOVANCOVÁ, M</w:t>
            </w:r>
            <w:r w:rsidRPr="00ED5A02">
              <w:t xml:space="preserve">. Exploring roles of females in contemporary socio-politico-economic governance: An association rule approach. </w:t>
            </w:r>
            <w:r w:rsidRPr="009817F3">
              <w:rPr>
                <w:i/>
              </w:rPr>
              <w:t>Mediterranean Journal of Social Sciences</w:t>
            </w:r>
            <w:r>
              <w:rPr>
                <w:i/>
              </w:rPr>
              <w:t>.</w:t>
            </w:r>
            <w:r>
              <w:t xml:space="preserve"> 2014, Volume</w:t>
            </w:r>
            <w:r w:rsidRPr="00ED5A02">
              <w:t xml:space="preserve"> 5, </w:t>
            </w:r>
            <w:r>
              <w:t>Issue</w:t>
            </w:r>
            <w:r w:rsidRPr="00ED5A02">
              <w:t xml:space="preserve"> 23, </w:t>
            </w:r>
            <w:r>
              <w:t>pp</w:t>
            </w:r>
            <w:r w:rsidRPr="00ED5A02">
              <w:t>. 2178-2189. ISSN 2039-9340. (10%)</w:t>
            </w:r>
          </w:p>
        </w:tc>
      </w:tr>
      <w:tr w:rsidR="00E844AE" w14:paraId="09198C71" w14:textId="77777777" w:rsidTr="00387122">
        <w:trPr>
          <w:trHeight w:val="218"/>
        </w:trPr>
        <w:tc>
          <w:tcPr>
            <w:tcW w:w="9859" w:type="dxa"/>
            <w:gridSpan w:val="11"/>
            <w:shd w:val="clear" w:color="auto" w:fill="F7CAAC"/>
          </w:tcPr>
          <w:p w14:paraId="3B716AC3" w14:textId="77777777" w:rsidR="00E844AE" w:rsidRDefault="00E844AE" w:rsidP="00387122">
            <w:pPr>
              <w:rPr>
                <w:b/>
              </w:rPr>
            </w:pPr>
            <w:r>
              <w:rPr>
                <w:b/>
              </w:rPr>
              <w:t>Působení v zahraničí</w:t>
            </w:r>
          </w:p>
        </w:tc>
      </w:tr>
      <w:tr w:rsidR="00E844AE" w:rsidRPr="00974904" w14:paraId="48749CB2" w14:textId="77777777" w:rsidTr="00387122">
        <w:trPr>
          <w:trHeight w:val="328"/>
        </w:trPr>
        <w:tc>
          <w:tcPr>
            <w:tcW w:w="9859" w:type="dxa"/>
            <w:gridSpan w:val="11"/>
          </w:tcPr>
          <w:p w14:paraId="342D771C" w14:textId="77777777" w:rsidR="00E844AE" w:rsidRPr="00974904" w:rsidRDefault="00E844AE" w:rsidP="00387122">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4F3F3F84" w14:textId="77777777" w:rsidR="00E844AE" w:rsidRPr="00974904" w:rsidRDefault="00E844AE" w:rsidP="00387122">
            <w:pPr>
              <w:jc w:val="both"/>
              <w:rPr>
                <w:b/>
              </w:rPr>
            </w:pPr>
            <w:r w:rsidRPr="00974904">
              <w:rPr>
                <w:rFonts w:eastAsia="Arial Unicode MS"/>
              </w:rPr>
              <w:lastRenderedPageBreak/>
              <w:t>07/1992 – 12/1992: Georgetown University; Washington, D.C., U.S.A. (6 měsíců), výzkum a výuka: (Business Management, Marketing, Communication Management, Organizational Behavior); Georgetown University Program; Certificate: Business Management and Communication</w:t>
            </w:r>
          </w:p>
        </w:tc>
      </w:tr>
      <w:tr w:rsidR="00E844AE" w14:paraId="07275819" w14:textId="77777777" w:rsidTr="00387122">
        <w:trPr>
          <w:cantSplit/>
          <w:trHeight w:val="230"/>
        </w:trPr>
        <w:tc>
          <w:tcPr>
            <w:tcW w:w="2518" w:type="dxa"/>
            <w:shd w:val="clear" w:color="auto" w:fill="F7CAAC"/>
          </w:tcPr>
          <w:p w14:paraId="3CAC282A" w14:textId="77777777" w:rsidR="00E844AE" w:rsidRDefault="00E844AE" w:rsidP="00387122">
            <w:pPr>
              <w:jc w:val="both"/>
              <w:rPr>
                <w:b/>
              </w:rPr>
            </w:pPr>
            <w:r>
              <w:rPr>
                <w:b/>
              </w:rPr>
              <w:lastRenderedPageBreak/>
              <w:t xml:space="preserve">Podpis </w:t>
            </w:r>
          </w:p>
        </w:tc>
        <w:tc>
          <w:tcPr>
            <w:tcW w:w="4536" w:type="dxa"/>
            <w:gridSpan w:val="5"/>
          </w:tcPr>
          <w:p w14:paraId="338DA262" w14:textId="77777777" w:rsidR="00E844AE" w:rsidRDefault="00E844AE" w:rsidP="00387122">
            <w:pPr>
              <w:jc w:val="both"/>
            </w:pPr>
          </w:p>
        </w:tc>
        <w:tc>
          <w:tcPr>
            <w:tcW w:w="786" w:type="dxa"/>
            <w:gridSpan w:val="2"/>
            <w:shd w:val="clear" w:color="auto" w:fill="F7CAAC"/>
          </w:tcPr>
          <w:p w14:paraId="5B9B5C3F" w14:textId="77777777" w:rsidR="00E844AE" w:rsidRDefault="00E844AE" w:rsidP="00387122">
            <w:pPr>
              <w:jc w:val="both"/>
            </w:pPr>
            <w:r>
              <w:rPr>
                <w:b/>
              </w:rPr>
              <w:t>datum</w:t>
            </w:r>
          </w:p>
        </w:tc>
        <w:tc>
          <w:tcPr>
            <w:tcW w:w="2019" w:type="dxa"/>
            <w:gridSpan w:val="3"/>
          </w:tcPr>
          <w:p w14:paraId="722EC423" w14:textId="77777777" w:rsidR="00E844AE" w:rsidRDefault="00E844AE" w:rsidP="00387122">
            <w:pPr>
              <w:jc w:val="both"/>
            </w:pPr>
          </w:p>
        </w:tc>
      </w:tr>
    </w:tbl>
    <w:p w14:paraId="0B6B616C" w14:textId="77777777" w:rsidR="00897550" w:rsidRDefault="00897550">
      <w:r>
        <w:br w:type="page"/>
      </w:r>
    </w:p>
    <w:tbl>
      <w:tblPr>
        <w:tblW w:w="999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47"/>
        <w:gridCol w:w="829"/>
        <w:gridCol w:w="1718"/>
        <w:gridCol w:w="524"/>
        <w:gridCol w:w="468"/>
        <w:gridCol w:w="994"/>
        <w:gridCol w:w="711"/>
        <w:gridCol w:w="77"/>
        <w:gridCol w:w="634"/>
        <w:gridCol w:w="694"/>
        <w:gridCol w:w="696"/>
      </w:tblGrid>
      <w:tr w:rsidR="00E844AE" w14:paraId="58F9537D" w14:textId="77777777" w:rsidTr="00E844AE">
        <w:tc>
          <w:tcPr>
            <w:tcW w:w="9992" w:type="dxa"/>
            <w:gridSpan w:val="11"/>
            <w:tcBorders>
              <w:top w:val="single" w:sz="4" w:space="0" w:color="auto"/>
              <w:left w:val="single" w:sz="4" w:space="0" w:color="auto"/>
              <w:bottom w:val="double" w:sz="4" w:space="0" w:color="auto"/>
              <w:right w:val="single" w:sz="4" w:space="0" w:color="auto"/>
            </w:tcBorders>
            <w:shd w:val="clear" w:color="auto" w:fill="BDD6EE"/>
          </w:tcPr>
          <w:p w14:paraId="31851166" w14:textId="77777777" w:rsidR="00E844AE" w:rsidRDefault="00E844AE" w:rsidP="00387122">
            <w:pPr>
              <w:jc w:val="both"/>
              <w:rPr>
                <w:b/>
                <w:sz w:val="28"/>
              </w:rPr>
            </w:pPr>
            <w:r>
              <w:rPr>
                <w:b/>
                <w:sz w:val="28"/>
              </w:rPr>
              <w:lastRenderedPageBreak/>
              <w:t>C-I – Personální zabezpečení</w:t>
            </w:r>
          </w:p>
        </w:tc>
      </w:tr>
      <w:tr w:rsidR="00E844AE" w14:paraId="0D84BCE2" w14:textId="77777777" w:rsidTr="00E844AE">
        <w:tc>
          <w:tcPr>
            <w:tcW w:w="2647" w:type="dxa"/>
            <w:tcBorders>
              <w:top w:val="double" w:sz="4" w:space="0" w:color="auto"/>
            </w:tcBorders>
            <w:shd w:val="clear" w:color="auto" w:fill="F7CAAC"/>
          </w:tcPr>
          <w:p w14:paraId="7004CFA7" w14:textId="77777777" w:rsidR="00E844AE" w:rsidRDefault="00E844AE" w:rsidP="00387122">
            <w:pPr>
              <w:jc w:val="both"/>
              <w:rPr>
                <w:b/>
              </w:rPr>
            </w:pPr>
            <w:r>
              <w:rPr>
                <w:b/>
              </w:rPr>
              <w:t>Vysoká škola</w:t>
            </w:r>
          </w:p>
        </w:tc>
        <w:tc>
          <w:tcPr>
            <w:tcW w:w="7345" w:type="dxa"/>
            <w:gridSpan w:val="10"/>
          </w:tcPr>
          <w:p w14:paraId="039F336E" w14:textId="77777777" w:rsidR="00E844AE" w:rsidRDefault="00E844AE" w:rsidP="00387122">
            <w:pPr>
              <w:jc w:val="both"/>
            </w:pPr>
            <w:r>
              <w:t>Univerzita Tomáše Bati ve Zlíně</w:t>
            </w:r>
          </w:p>
        </w:tc>
      </w:tr>
      <w:tr w:rsidR="00E844AE" w14:paraId="023F3D3B" w14:textId="77777777" w:rsidTr="00E844AE">
        <w:tc>
          <w:tcPr>
            <w:tcW w:w="2647" w:type="dxa"/>
            <w:shd w:val="clear" w:color="auto" w:fill="F7CAAC"/>
          </w:tcPr>
          <w:p w14:paraId="384EED3D" w14:textId="77777777" w:rsidR="00E844AE" w:rsidRDefault="00E844AE" w:rsidP="00387122">
            <w:pPr>
              <w:jc w:val="both"/>
              <w:rPr>
                <w:b/>
              </w:rPr>
            </w:pPr>
            <w:r>
              <w:rPr>
                <w:b/>
              </w:rPr>
              <w:t>Součást vysoké školy</w:t>
            </w:r>
          </w:p>
        </w:tc>
        <w:tc>
          <w:tcPr>
            <w:tcW w:w="7345" w:type="dxa"/>
            <w:gridSpan w:val="10"/>
          </w:tcPr>
          <w:p w14:paraId="46F00D69" w14:textId="77777777" w:rsidR="00E844AE" w:rsidRDefault="00E844AE" w:rsidP="00387122">
            <w:pPr>
              <w:jc w:val="both"/>
            </w:pPr>
            <w:r>
              <w:t>Fakulta managementu a ekonomiky</w:t>
            </w:r>
          </w:p>
        </w:tc>
      </w:tr>
      <w:tr w:rsidR="00E844AE" w14:paraId="332C7D78" w14:textId="77777777" w:rsidTr="00E844AE">
        <w:tc>
          <w:tcPr>
            <w:tcW w:w="2647" w:type="dxa"/>
            <w:shd w:val="clear" w:color="auto" w:fill="F7CAAC"/>
          </w:tcPr>
          <w:p w14:paraId="4F1CA9DE" w14:textId="77777777" w:rsidR="00E844AE" w:rsidRDefault="00E844AE" w:rsidP="00E844AE">
            <w:pPr>
              <w:jc w:val="both"/>
              <w:rPr>
                <w:b/>
              </w:rPr>
            </w:pPr>
            <w:r>
              <w:rPr>
                <w:b/>
              </w:rPr>
              <w:t>Název studijního programu</w:t>
            </w:r>
          </w:p>
        </w:tc>
        <w:tc>
          <w:tcPr>
            <w:tcW w:w="7345" w:type="dxa"/>
            <w:gridSpan w:val="10"/>
          </w:tcPr>
          <w:p w14:paraId="19AD94A7" w14:textId="77777777" w:rsidR="00E844AE" w:rsidRDefault="005B2B09" w:rsidP="00E844AE">
            <w:pPr>
              <w:jc w:val="both"/>
            </w:pPr>
            <w:r w:rsidRPr="005B2B09">
              <w:t>Economics and Management</w:t>
            </w:r>
          </w:p>
        </w:tc>
      </w:tr>
      <w:tr w:rsidR="00E844AE" w14:paraId="00BD8F1B" w14:textId="77777777" w:rsidTr="00E844AE">
        <w:tc>
          <w:tcPr>
            <w:tcW w:w="2647" w:type="dxa"/>
            <w:shd w:val="clear" w:color="auto" w:fill="F7CAAC"/>
          </w:tcPr>
          <w:p w14:paraId="4CD64447" w14:textId="77777777" w:rsidR="00E844AE" w:rsidRDefault="00E844AE" w:rsidP="00E844AE">
            <w:pPr>
              <w:jc w:val="both"/>
              <w:rPr>
                <w:b/>
              </w:rPr>
            </w:pPr>
            <w:r>
              <w:rPr>
                <w:b/>
              </w:rPr>
              <w:t>Jméno a příjmení</w:t>
            </w:r>
          </w:p>
        </w:tc>
        <w:tc>
          <w:tcPr>
            <w:tcW w:w="4533" w:type="dxa"/>
            <w:gridSpan w:val="5"/>
          </w:tcPr>
          <w:p w14:paraId="53062FE8" w14:textId="77777777" w:rsidR="00E844AE" w:rsidRPr="00331E15" w:rsidRDefault="00E844AE" w:rsidP="00E844AE">
            <w:pPr>
              <w:jc w:val="both"/>
              <w:rPr>
                <w:highlight w:val="yellow"/>
              </w:rPr>
            </w:pPr>
            <w:r w:rsidRPr="00CF654C">
              <w:t>Adriana KNÁPKOVÁ</w:t>
            </w:r>
          </w:p>
        </w:tc>
        <w:tc>
          <w:tcPr>
            <w:tcW w:w="711" w:type="dxa"/>
            <w:shd w:val="clear" w:color="auto" w:fill="F7CAAC"/>
          </w:tcPr>
          <w:p w14:paraId="2F68C880" w14:textId="77777777" w:rsidR="00E844AE" w:rsidRDefault="00E844AE" w:rsidP="00E844AE">
            <w:pPr>
              <w:jc w:val="both"/>
              <w:rPr>
                <w:b/>
              </w:rPr>
            </w:pPr>
            <w:r>
              <w:rPr>
                <w:b/>
              </w:rPr>
              <w:t>Tituly</w:t>
            </w:r>
          </w:p>
        </w:tc>
        <w:tc>
          <w:tcPr>
            <w:tcW w:w="2101" w:type="dxa"/>
            <w:gridSpan w:val="4"/>
          </w:tcPr>
          <w:p w14:paraId="61E09B95" w14:textId="77777777" w:rsidR="00E844AE" w:rsidRDefault="00E844AE" w:rsidP="00E844AE">
            <w:pPr>
              <w:jc w:val="both"/>
            </w:pPr>
            <w:r>
              <w:t>doc. Ing., Ph.D.</w:t>
            </w:r>
          </w:p>
        </w:tc>
      </w:tr>
      <w:tr w:rsidR="00E844AE" w14:paraId="3D95E040" w14:textId="77777777" w:rsidTr="00E844AE">
        <w:tc>
          <w:tcPr>
            <w:tcW w:w="2647" w:type="dxa"/>
            <w:shd w:val="clear" w:color="auto" w:fill="F7CAAC"/>
          </w:tcPr>
          <w:p w14:paraId="0327A879" w14:textId="77777777" w:rsidR="00E844AE" w:rsidRDefault="00E844AE" w:rsidP="00E844AE">
            <w:pPr>
              <w:jc w:val="both"/>
              <w:rPr>
                <w:b/>
              </w:rPr>
            </w:pPr>
            <w:r>
              <w:rPr>
                <w:b/>
              </w:rPr>
              <w:t>Rok narození</w:t>
            </w:r>
          </w:p>
        </w:tc>
        <w:tc>
          <w:tcPr>
            <w:tcW w:w="829" w:type="dxa"/>
          </w:tcPr>
          <w:p w14:paraId="2376DD23" w14:textId="77777777" w:rsidR="00E844AE" w:rsidRDefault="00E844AE" w:rsidP="00E844AE">
            <w:pPr>
              <w:jc w:val="both"/>
            </w:pPr>
            <w:r>
              <w:t>1977</w:t>
            </w:r>
          </w:p>
        </w:tc>
        <w:tc>
          <w:tcPr>
            <w:tcW w:w="1718" w:type="dxa"/>
            <w:shd w:val="clear" w:color="auto" w:fill="F7CAAC"/>
          </w:tcPr>
          <w:p w14:paraId="220E4904" w14:textId="77777777" w:rsidR="00E844AE" w:rsidRDefault="00E844AE" w:rsidP="00E844AE">
            <w:pPr>
              <w:jc w:val="both"/>
              <w:rPr>
                <w:b/>
              </w:rPr>
            </w:pPr>
            <w:r>
              <w:rPr>
                <w:b/>
              </w:rPr>
              <w:t>typ vztahu k VŠ</w:t>
            </w:r>
          </w:p>
        </w:tc>
        <w:tc>
          <w:tcPr>
            <w:tcW w:w="992" w:type="dxa"/>
            <w:gridSpan w:val="2"/>
          </w:tcPr>
          <w:p w14:paraId="1913D99D" w14:textId="77777777" w:rsidR="00E844AE" w:rsidRDefault="00E844AE" w:rsidP="00E844AE">
            <w:pPr>
              <w:jc w:val="both"/>
            </w:pPr>
            <w:r>
              <w:t>pp</w:t>
            </w:r>
          </w:p>
        </w:tc>
        <w:tc>
          <w:tcPr>
            <w:tcW w:w="994" w:type="dxa"/>
            <w:shd w:val="clear" w:color="auto" w:fill="F7CAAC"/>
          </w:tcPr>
          <w:p w14:paraId="29900BE1" w14:textId="77777777" w:rsidR="00E844AE" w:rsidRDefault="00E844AE" w:rsidP="00E844AE">
            <w:pPr>
              <w:jc w:val="both"/>
              <w:rPr>
                <w:b/>
              </w:rPr>
            </w:pPr>
            <w:r>
              <w:rPr>
                <w:b/>
              </w:rPr>
              <w:t>Rozsah</w:t>
            </w:r>
          </w:p>
        </w:tc>
        <w:tc>
          <w:tcPr>
            <w:tcW w:w="711" w:type="dxa"/>
          </w:tcPr>
          <w:p w14:paraId="16247C89" w14:textId="77777777" w:rsidR="00E844AE" w:rsidRDefault="00E844AE" w:rsidP="00E844AE">
            <w:pPr>
              <w:jc w:val="both"/>
            </w:pPr>
            <w:r>
              <w:t>40</w:t>
            </w:r>
          </w:p>
        </w:tc>
        <w:tc>
          <w:tcPr>
            <w:tcW w:w="711" w:type="dxa"/>
            <w:gridSpan w:val="2"/>
            <w:shd w:val="clear" w:color="auto" w:fill="F7CAAC"/>
          </w:tcPr>
          <w:p w14:paraId="10CA6209" w14:textId="77777777" w:rsidR="00E844AE" w:rsidRPr="000C6467" w:rsidRDefault="00E844AE" w:rsidP="00E844AE">
            <w:pPr>
              <w:jc w:val="both"/>
              <w:rPr>
                <w:b/>
                <w:sz w:val="18"/>
              </w:rPr>
            </w:pPr>
            <w:r w:rsidRPr="000C6467">
              <w:rPr>
                <w:b/>
                <w:sz w:val="18"/>
              </w:rPr>
              <w:t>do kdy</w:t>
            </w:r>
          </w:p>
        </w:tc>
        <w:tc>
          <w:tcPr>
            <w:tcW w:w="1390" w:type="dxa"/>
            <w:gridSpan w:val="2"/>
          </w:tcPr>
          <w:p w14:paraId="3F1FAF53" w14:textId="77777777" w:rsidR="00E844AE" w:rsidRDefault="00E844AE" w:rsidP="00E844AE">
            <w:pPr>
              <w:jc w:val="both"/>
            </w:pPr>
            <w:r>
              <w:t>N</w:t>
            </w:r>
          </w:p>
        </w:tc>
      </w:tr>
      <w:tr w:rsidR="00E844AE" w14:paraId="1221F28D" w14:textId="77777777" w:rsidTr="00E844AE">
        <w:tc>
          <w:tcPr>
            <w:tcW w:w="5194" w:type="dxa"/>
            <w:gridSpan w:val="3"/>
            <w:shd w:val="clear" w:color="auto" w:fill="F7CAAC"/>
          </w:tcPr>
          <w:p w14:paraId="39C8D85C" w14:textId="77777777" w:rsidR="00E844AE" w:rsidRDefault="00E844AE" w:rsidP="00E844AE">
            <w:pPr>
              <w:jc w:val="both"/>
              <w:rPr>
                <w:b/>
              </w:rPr>
            </w:pPr>
            <w:r>
              <w:rPr>
                <w:b/>
              </w:rPr>
              <w:t>Typ vztahu na součásti VŠ, která uskutečňuje st. program</w:t>
            </w:r>
          </w:p>
        </w:tc>
        <w:tc>
          <w:tcPr>
            <w:tcW w:w="992" w:type="dxa"/>
            <w:gridSpan w:val="2"/>
          </w:tcPr>
          <w:p w14:paraId="6921047B" w14:textId="77777777" w:rsidR="00E844AE" w:rsidRDefault="00E844AE" w:rsidP="00E844AE">
            <w:pPr>
              <w:jc w:val="both"/>
            </w:pPr>
            <w:r>
              <w:t>pp</w:t>
            </w:r>
          </w:p>
        </w:tc>
        <w:tc>
          <w:tcPr>
            <w:tcW w:w="994" w:type="dxa"/>
            <w:shd w:val="clear" w:color="auto" w:fill="F7CAAC"/>
          </w:tcPr>
          <w:p w14:paraId="32B5D254" w14:textId="77777777" w:rsidR="00E844AE" w:rsidRDefault="00E844AE" w:rsidP="00E844AE">
            <w:pPr>
              <w:jc w:val="both"/>
              <w:rPr>
                <w:b/>
              </w:rPr>
            </w:pPr>
            <w:r>
              <w:rPr>
                <w:b/>
              </w:rPr>
              <w:t>Rozsah</w:t>
            </w:r>
          </w:p>
        </w:tc>
        <w:tc>
          <w:tcPr>
            <w:tcW w:w="711" w:type="dxa"/>
          </w:tcPr>
          <w:p w14:paraId="0452ACB9" w14:textId="77777777" w:rsidR="00E844AE" w:rsidRDefault="00E844AE" w:rsidP="00E844AE">
            <w:pPr>
              <w:jc w:val="both"/>
            </w:pPr>
            <w:r>
              <w:t>40</w:t>
            </w:r>
          </w:p>
        </w:tc>
        <w:tc>
          <w:tcPr>
            <w:tcW w:w="711" w:type="dxa"/>
            <w:gridSpan w:val="2"/>
            <w:shd w:val="clear" w:color="auto" w:fill="F7CAAC"/>
          </w:tcPr>
          <w:p w14:paraId="72B8DE44" w14:textId="77777777" w:rsidR="00E844AE" w:rsidRPr="000C6467" w:rsidRDefault="00E844AE" w:rsidP="00E844AE">
            <w:pPr>
              <w:jc w:val="both"/>
              <w:rPr>
                <w:b/>
                <w:sz w:val="18"/>
              </w:rPr>
            </w:pPr>
            <w:r w:rsidRPr="000C6467">
              <w:rPr>
                <w:b/>
                <w:sz w:val="18"/>
              </w:rPr>
              <w:t>do kdy</w:t>
            </w:r>
          </w:p>
        </w:tc>
        <w:tc>
          <w:tcPr>
            <w:tcW w:w="1390" w:type="dxa"/>
            <w:gridSpan w:val="2"/>
          </w:tcPr>
          <w:p w14:paraId="3933C539" w14:textId="77777777" w:rsidR="00E844AE" w:rsidRDefault="00E844AE" w:rsidP="00E844AE">
            <w:pPr>
              <w:jc w:val="both"/>
            </w:pPr>
            <w:r>
              <w:t>N</w:t>
            </w:r>
          </w:p>
        </w:tc>
      </w:tr>
      <w:tr w:rsidR="00E844AE" w14:paraId="2637733D" w14:textId="77777777" w:rsidTr="00E844AE">
        <w:tc>
          <w:tcPr>
            <w:tcW w:w="6186" w:type="dxa"/>
            <w:gridSpan w:val="5"/>
            <w:shd w:val="clear" w:color="auto" w:fill="F7CAAC"/>
          </w:tcPr>
          <w:p w14:paraId="3B62D2B4" w14:textId="77777777" w:rsidR="00E844AE" w:rsidRDefault="00E844AE" w:rsidP="00E844AE">
            <w:pPr>
              <w:jc w:val="both"/>
            </w:pPr>
            <w:r>
              <w:rPr>
                <w:b/>
              </w:rPr>
              <w:t>Další současná působení jako akademický pracovník na jiných VŠ</w:t>
            </w:r>
          </w:p>
        </w:tc>
        <w:tc>
          <w:tcPr>
            <w:tcW w:w="1705" w:type="dxa"/>
            <w:gridSpan w:val="2"/>
            <w:shd w:val="clear" w:color="auto" w:fill="F7CAAC"/>
          </w:tcPr>
          <w:p w14:paraId="593A282B" w14:textId="77777777" w:rsidR="00E844AE" w:rsidRDefault="00E844AE" w:rsidP="00E844AE">
            <w:pPr>
              <w:jc w:val="both"/>
              <w:rPr>
                <w:b/>
              </w:rPr>
            </w:pPr>
            <w:r>
              <w:rPr>
                <w:b/>
              </w:rPr>
              <w:t>typ prac. vztahu</w:t>
            </w:r>
          </w:p>
        </w:tc>
        <w:tc>
          <w:tcPr>
            <w:tcW w:w="2101" w:type="dxa"/>
            <w:gridSpan w:val="4"/>
            <w:shd w:val="clear" w:color="auto" w:fill="F7CAAC"/>
          </w:tcPr>
          <w:p w14:paraId="2723DF3A" w14:textId="77777777" w:rsidR="00E844AE" w:rsidRDefault="00E844AE" w:rsidP="00E844AE">
            <w:pPr>
              <w:jc w:val="both"/>
              <w:rPr>
                <w:b/>
              </w:rPr>
            </w:pPr>
            <w:r>
              <w:rPr>
                <w:b/>
              </w:rPr>
              <w:t>rozsah</w:t>
            </w:r>
          </w:p>
        </w:tc>
      </w:tr>
      <w:tr w:rsidR="00E844AE" w14:paraId="7FBC698E" w14:textId="77777777" w:rsidTr="00E844AE">
        <w:tc>
          <w:tcPr>
            <w:tcW w:w="6186" w:type="dxa"/>
            <w:gridSpan w:val="5"/>
          </w:tcPr>
          <w:p w14:paraId="384CA35B" w14:textId="77777777" w:rsidR="00E844AE" w:rsidRDefault="00E844AE" w:rsidP="00E844AE">
            <w:pPr>
              <w:jc w:val="both"/>
            </w:pPr>
          </w:p>
        </w:tc>
        <w:tc>
          <w:tcPr>
            <w:tcW w:w="1705" w:type="dxa"/>
            <w:gridSpan w:val="2"/>
          </w:tcPr>
          <w:p w14:paraId="6F23BCBD" w14:textId="77777777" w:rsidR="00E844AE" w:rsidRDefault="00E844AE" w:rsidP="00E844AE">
            <w:pPr>
              <w:jc w:val="both"/>
            </w:pPr>
          </w:p>
        </w:tc>
        <w:tc>
          <w:tcPr>
            <w:tcW w:w="2101" w:type="dxa"/>
            <w:gridSpan w:val="4"/>
          </w:tcPr>
          <w:p w14:paraId="490C80F7" w14:textId="77777777" w:rsidR="00E844AE" w:rsidRDefault="00E844AE" w:rsidP="00E844AE">
            <w:pPr>
              <w:jc w:val="both"/>
            </w:pPr>
          </w:p>
        </w:tc>
      </w:tr>
      <w:tr w:rsidR="00E844AE" w14:paraId="47BEFD2A" w14:textId="77777777" w:rsidTr="00E844AE">
        <w:tc>
          <w:tcPr>
            <w:tcW w:w="9992" w:type="dxa"/>
            <w:gridSpan w:val="11"/>
            <w:shd w:val="clear" w:color="auto" w:fill="F7CAAC"/>
          </w:tcPr>
          <w:p w14:paraId="7A2A6704" w14:textId="77777777" w:rsidR="00E844AE" w:rsidRDefault="00E844AE" w:rsidP="00E844AE">
            <w:pPr>
              <w:jc w:val="both"/>
            </w:pPr>
            <w:r>
              <w:rPr>
                <w:b/>
              </w:rPr>
              <w:t>Předměty příslušného studijního programu a způsob zapojení do jejich výuky, příp. další zapojení do uskutečňování studijního programu</w:t>
            </w:r>
          </w:p>
        </w:tc>
      </w:tr>
      <w:tr w:rsidR="00E844AE" w14:paraId="537AA87F" w14:textId="77777777" w:rsidTr="00E844AE">
        <w:trPr>
          <w:trHeight w:val="218"/>
        </w:trPr>
        <w:tc>
          <w:tcPr>
            <w:tcW w:w="9992" w:type="dxa"/>
            <w:gridSpan w:val="11"/>
            <w:tcBorders>
              <w:top w:val="nil"/>
            </w:tcBorders>
          </w:tcPr>
          <w:p w14:paraId="0502FFB7" w14:textId="77777777" w:rsidR="00B86AE9" w:rsidRDefault="004941F2" w:rsidP="00B86AE9">
            <w:pPr>
              <w:jc w:val="both"/>
            </w:pPr>
            <w:r w:rsidRPr="00E844AE">
              <w:t xml:space="preserve">Managerial finance </w:t>
            </w:r>
            <w:r w:rsidR="00B86AE9">
              <w:t>- přednášející (30%)</w:t>
            </w:r>
          </w:p>
          <w:p w14:paraId="5F18BF95" w14:textId="77777777" w:rsidR="00E844AE" w:rsidRDefault="00B86AE9" w:rsidP="00B86AE9">
            <w:pPr>
              <w:jc w:val="both"/>
            </w:pPr>
            <w:r>
              <w:t>Školitelka</w:t>
            </w:r>
          </w:p>
        </w:tc>
      </w:tr>
      <w:tr w:rsidR="00E844AE" w14:paraId="217D5943" w14:textId="77777777" w:rsidTr="00E844AE">
        <w:tc>
          <w:tcPr>
            <w:tcW w:w="9992" w:type="dxa"/>
            <w:gridSpan w:val="11"/>
            <w:shd w:val="clear" w:color="auto" w:fill="F7CAAC"/>
          </w:tcPr>
          <w:p w14:paraId="239EE329" w14:textId="77777777" w:rsidR="00E844AE" w:rsidRDefault="00E844AE" w:rsidP="00E844AE">
            <w:pPr>
              <w:jc w:val="both"/>
            </w:pPr>
            <w:r>
              <w:rPr>
                <w:b/>
              </w:rPr>
              <w:t xml:space="preserve">Údaje o vzdělání na VŠ </w:t>
            </w:r>
          </w:p>
        </w:tc>
      </w:tr>
      <w:tr w:rsidR="00E844AE" w:rsidRPr="00BE3A80" w14:paraId="76485B38" w14:textId="77777777" w:rsidTr="00E844AE">
        <w:trPr>
          <w:trHeight w:val="511"/>
        </w:trPr>
        <w:tc>
          <w:tcPr>
            <w:tcW w:w="9992" w:type="dxa"/>
            <w:gridSpan w:val="11"/>
          </w:tcPr>
          <w:p w14:paraId="60D6301C" w14:textId="77777777" w:rsidR="00E844AE" w:rsidRDefault="00E844AE" w:rsidP="00E844AE">
            <w:pPr>
              <w:ind w:left="1239" w:hanging="1239"/>
              <w:jc w:val="both"/>
              <w:rPr>
                <w:b/>
              </w:rPr>
            </w:pPr>
            <w:r w:rsidRPr="00170B36">
              <w:rPr>
                <w:b/>
              </w:rPr>
              <w:t>2001 – 2005</w:t>
            </w:r>
            <w:r>
              <w:t xml:space="preserve">: </w:t>
            </w:r>
            <w:r w:rsidRPr="009A3584">
              <w:rPr>
                <w:color w:val="000000"/>
                <w:szCs w:val="24"/>
              </w:rPr>
              <w:t>Univerzita Tomáše Bati ve Zlíně, Fakulta managementu a ekonomi</w:t>
            </w:r>
            <w:r>
              <w:rPr>
                <w:color w:val="000000"/>
                <w:szCs w:val="24"/>
              </w:rPr>
              <w:t xml:space="preserve">ky, obor Ekonomika a management </w:t>
            </w:r>
            <w:r>
              <w:t>(</w:t>
            </w:r>
            <w:r w:rsidRPr="00170B36">
              <w:rPr>
                <w:b/>
              </w:rPr>
              <w:t>Ph.D.</w:t>
            </w:r>
            <w:r>
              <w:t>)</w:t>
            </w:r>
          </w:p>
          <w:p w14:paraId="14009B09" w14:textId="77777777" w:rsidR="00E844AE" w:rsidRPr="00BE3A80" w:rsidRDefault="00E844AE" w:rsidP="00E844AE">
            <w:pPr>
              <w:jc w:val="both"/>
            </w:pPr>
            <w:r w:rsidRPr="00170B36">
              <w:rPr>
                <w:b/>
              </w:rPr>
              <w:t>1999 – 2001</w:t>
            </w:r>
            <w:r>
              <w:t xml:space="preserve">: </w:t>
            </w:r>
            <w:r w:rsidRPr="009A3584">
              <w:rPr>
                <w:color w:val="000000"/>
                <w:szCs w:val="24"/>
              </w:rPr>
              <w:t>Univerzita Tomáše Bati ve Zlíně, Fakulta managementu a ekonomi</w:t>
            </w:r>
            <w:r>
              <w:rPr>
                <w:color w:val="000000"/>
                <w:szCs w:val="24"/>
              </w:rPr>
              <w:t xml:space="preserve">ky </w:t>
            </w:r>
            <w:r>
              <w:t>(</w:t>
            </w:r>
            <w:r w:rsidRPr="00170B36">
              <w:rPr>
                <w:b/>
              </w:rPr>
              <w:t>Ing.</w:t>
            </w:r>
            <w:r>
              <w:t>)</w:t>
            </w:r>
          </w:p>
        </w:tc>
      </w:tr>
      <w:tr w:rsidR="00E844AE" w14:paraId="4AF4B3AE" w14:textId="77777777" w:rsidTr="00E844AE">
        <w:tc>
          <w:tcPr>
            <w:tcW w:w="9992" w:type="dxa"/>
            <w:gridSpan w:val="11"/>
            <w:shd w:val="clear" w:color="auto" w:fill="F7CAAC"/>
          </w:tcPr>
          <w:p w14:paraId="50E060F7" w14:textId="77777777" w:rsidR="00E844AE" w:rsidRDefault="00E844AE" w:rsidP="00E844AE">
            <w:pPr>
              <w:jc w:val="both"/>
              <w:rPr>
                <w:b/>
              </w:rPr>
            </w:pPr>
            <w:r>
              <w:rPr>
                <w:b/>
              </w:rPr>
              <w:t>Údaje o odborném působení od absolvování VŠ</w:t>
            </w:r>
          </w:p>
        </w:tc>
      </w:tr>
      <w:tr w:rsidR="00B86AE9" w14:paraId="13A82D86" w14:textId="77777777" w:rsidTr="00E844AE">
        <w:trPr>
          <w:trHeight w:val="555"/>
        </w:trPr>
        <w:tc>
          <w:tcPr>
            <w:tcW w:w="9992" w:type="dxa"/>
            <w:gridSpan w:val="11"/>
          </w:tcPr>
          <w:p w14:paraId="289DECC9" w14:textId="77777777" w:rsidR="00B86AE9" w:rsidRDefault="00B86AE9" w:rsidP="00B86AE9">
            <w:pPr>
              <w:jc w:val="both"/>
            </w:pPr>
            <w:r w:rsidRPr="00170B36">
              <w:rPr>
                <w:b/>
              </w:rPr>
              <w:t>2002 – dosud</w:t>
            </w:r>
            <w:r>
              <w:t>: UTB FaME ve Zlíně (odborná asistentka, od roku 2014 docentka)</w:t>
            </w:r>
          </w:p>
          <w:p w14:paraId="4D9194F0" w14:textId="77777777" w:rsidR="00B86AE9" w:rsidRDefault="00B86AE9" w:rsidP="00B86AE9">
            <w:pPr>
              <w:jc w:val="both"/>
            </w:pPr>
            <w:r w:rsidRPr="00170B36">
              <w:rPr>
                <w:b/>
              </w:rPr>
              <w:t>2008 – 2014</w:t>
            </w:r>
            <w:r>
              <w:t>: proděkanka pro vědu a výzkum na FaME UTB ve Zlíně</w:t>
            </w:r>
          </w:p>
          <w:p w14:paraId="650BA4AF" w14:textId="77777777" w:rsidR="00B86AE9" w:rsidRDefault="00B86AE9" w:rsidP="00B86AE9">
            <w:pPr>
              <w:jc w:val="both"/>
            </w:pPr>
            <w:r w:rsidRPr="00170B36">
              <w:rPr>
                <w:b/>
              </w:rPr>
              <w:t xml:space="preserve">2015 – </w:t>
            </w:r>
            <w:r>
              <w:rPr>
                <w:b/>
              </w:rPr>
              <w:t>I/2019</w:t>
            </w:r>
            <w:r>
              <w:t>: prorektorka pro sociální záležitosti na UTB ve Zlíně</w:t>
            </w:r>
          </w:p>
          <w:p w14:paraId="0AB9C430" w14:textId="77777777" w:rsidR="00B86AE9" w:rsidRDefault="00B86AE9" w:rsidP="00B86AE9">
            <w:pPr>
              <w:jc w:val="both"/>
            </w:pPr>
            <w:r>
              <w:rPr>
                <w:b/>
              </w:rPr>
              <w:t>II/2019 - dosud</w:t>
            </w:r>
            <w:r>
              <w:t>: prorektorka pro vnitřní a vnější vztahy na UTB ve Zlíně</w:t>
            </w:r>
          </w:p>
        </w:tc>
      </w:tr>
      <w:tr w:rsidR="00B86AE9" w14:paraId="7D6E9E88" w14:textId="77777777" w:rsidTr="00E844AE">
        <w:trPr>
          <w:trHeight w:val="250"/>
        </w:trPr>
        <w:tc>
          <w:tcPr>
            <w:tcW w:w="9992" w:type="dxa"/>
            <w:gridSpan w:val="11"/>
            <w:shd w:val="clear" w:color="auto" w:fill="F7CAAC"/>
          </w:tcPr>
          <w:p w14:paraId="35E7171E" w14:textId="77777777" w:rsidR="00B86AE9" w:rsidRDefault="00B86AE9" w:rsidP="00B86AE9">
            <w:pPr>
              <w:jc w:val="both"/>
            </w:pPr>
            <w:r>
              <w:rPr>
                <w:b/>
              </w:rPr>
              <w:t>Zkušenosti s vedením kvalifikačních a rigorózních prací</w:t>
            </w:r>
          </w:p>
        </w:tc>
      </w:tr>
      <w:tr w:rsidR="00B86AE9" w14:paraId="212F9CC8" w14:textId="77777777" w:rsidTr="00E844AE">
        <w:trPr>
          <w:trHeight w:val="88"/>
        </w:trPr>
        <w:tc>
          <w:tcPr>
            <w:tcW w:w="9992" w:type="dxa"/>
            <w:gridSpan w:val="11"/>
          </w:tcPr>
          <w:p w14:paraId="17C4AFEF" w14:textId="77777777" w:rsidR="00B86AE9" w:rsidRDefault="00B86AE9" w:rsidP="00B86AE9">
            <w:pPr>
              <w:jc w:val="both"/>
            </w:pPr>
            <w:r>
              <w:t xml:space="preserve">Počet vedených bakalářských prací – 37 </w:t>
            </w:r>
          </w:p>
          <w:p w14:paraId="6F9E2648" w14:textId="77777777" w:rsidR="00B86AE9" w:rsidRDefault="00B86AE9" w:rsidP="00B86AE9">
            <w:pPr>
              <w:jc w:val="both"/>
            </w:pPr>
            <w:r>
              <w:t>Počet vedených diplomových prací – 69</w:t>
            </w:r>
          </w:p>
        </w:tc>
      </w:tr>
      <w:tr w:rsidR="00B86AE9" w14:paraId="31AAAC65" w14:textId="77777777" w:rsidTr="00E844AE">
        <w:trPr>
          <w:cantSplit/>
        </w:trPr>
        <w:tc>
          <w:tcPr>
            <w:tcW w:w="3476" w:type="dxa"/>
            <w:gridSpan w:val="2"/>
            <w:tcBorders>
              <w:top w:val="single" w:sz="12" w:space="0" w:color="auto"/>
            </w:tcBorders>
            <w:shd w:val="clear" w:color="auto" w:fill="F7CAAC"/>
          </w:tcPr>
          <w:p w14:paraId="3A9E6B9D" w14:textId="77777777" w:rsidR="00B86AE9" w:rsidRDefault="00B86AE9" w:rsidP="00B86AE9">
            <w:pPr>
              <w:jc w:val="both"/>
            </w:pPr>
            <w:r>
              <w:rPr>
                <w:b/>
              </w:rPr>
              <w:t xml:space="preserve">Obor habilitačního řízení </w:t>
            </w:r>
          </w:p>
        </w:tc>
        <w:tc>
          <w:tcPr>
            <w:tcW w:w="2242" w:type="dxa"/>
            <w:gridSpan w:val="2"/>
            <w:tcBorders>
              <w:top w:val="single" w:sz="12" w:space="0" w:color="auto"/>
            </w:tcBorders>
            <w:shd w:val="clear" w:color="auto" w:fill="F7CAAC"/>
          </w:tcPr>
          <w:p w14:paraId="6A934065" w14:textId="77777777" w:rsidR="00B86AE9" w:rsidRDefault="00B86AE9" w:rsidP="00B86AE9">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2E1A6525" w14:textId="77777777" w:rsidR="00B86AE9" w:rsidRDefault="00B86AE9" w:rsidP="00B86AE9">
            <w:pPr>
              <w:jc w:val="both"/>
            </w:pPr>
            <w:r>
              <w:rPr>
                <w:b/>
              </w:rPr>
              <w:t>Řízení konáno na VŠ</w:t>
            </w:r>
          </w:p>
        </w:tc>
        <w:tc>
          <w:tcPr>
            <w:tcW w:w="2024" w:type="dxa"/>
            <w:gridSpan w:val="3"/>
            <w:tcBorders>
              <w:top w:val="single" w:sz="12" w:space="0" w:color="auto"/>
              <w:left w:val="single" w:sz="12" w:space="0" w:color="auto"/>
            </w:tcBorders>
            <w:shd w:val="clear" w:color="auto" w:fill="F7CAAC"/>
          </w:tcPr>
          <w:p w14:paraId="45A6F8FC" w14:textId="77777777" w:rsidR="00B86AE9" w:rsidRDefault="00B86AE9" w:rsidP="00B86AE9">
            <w:pPr>
              <w:jc w:val="both"/>
              <w:rPr>
                <w:b/>
              </w:rPr>
            </w:pPr>
            <w:r>
              <w:rPr>
                <w:b/>
              </w:rPr>
              <w:t>Ohlasy publikací</w:t>
            </w:r>
          </w:p>
        </w:tc>
      </w:tr>
      <w:tr w:rsidR="00B86AE9" w14:paraId="01FEB455" w14:textId="77777777" w:rsidTr="00E844AE">
        <w:trPr>
          <w:cantSplit/>
        </w:trPr>
        <w:tc>
          <w:tcPr>
            <w:tcW w:w="3476" w:type="dxa"/>
            <w:gridSpan w:val="2"/>
          </w:tcPr>
          <w:p w14:paraId="7BA47827" w14:textId="77777777" w:rsidR="00B86AE9" w:rsidRDefault="00B86AE9" w:rsidP="00B86AE9">
            <w:pPr>
              <w:jc w:val="both"/>
            </w:pPr>
            <w:r>
              <w:t>Management a ekonomika</w:t>
            </w:r>
          </w:p>
        </w:tc>
        <w:tc>
          <w:tcPr>
            <w:tcW w:w="2242" w:type="dxa"/>
            <w:gridSpan w:val="2"/>
          </w:tcPr>
          <w:p w14:paraId="6FA26BB9" w14:textId="77777777" w:rsidR="00B86AE9" w:rsidRDefault="00B86AE9" w:rsidP="00B86AE9">
            <w:pPr>
              <w:jc w:val="both"/>
            </w:pPr>
            <w:r>
              <w:t>2014</w:t>
            </w:r>
          </w:p>
        </w:tc>
        <w:tc>
          <w:tcPr>
            <w:tcW w:w="2250" w:type="dxa"/>
            <w:gridSpan w:val="4"/>
            <w:tcBorders>
              <w:right w:val="single" w:sz="12" w:space="0" w:color="auto"/>
            </w:tcBorders>
          </w:tcPr>
          <w:p w14:paraId="450B8647" w14:textId="77777777" w:rsidR="00B86AE9" w:rsidRDefault="00B86AE9" w:rsidP="00B86AE9">
            <w:pPr>
              <w:jc w:val="both"/>
            </w:pPr>
            <w:r>
              <w:t>UTB ve Zlíně</w:t>
            </w:r>
          </w:p>
        </w:tc>
        <w:tc>
          <w:tcPr>
            <w:tcW w:w="634" w:type="dxa"/>
            <w:tcBorders>
              <w:left w:val="single" w:sz="12" w:space="0" w:color="auto"/>
            </w:tcBorders>
            <w:shd w:val="clear" w:color="auto" w:fill="F7CAAC"/>
          </w:tcPr>
          <w:p w14:paraId="662B2530" w14:textId="77777777" w:rsidR="00B86AE9" w:rsidRDefault="00B86AE9" w:rsidP="00B86AE9">
            <w:pPr>
              <w:jc w:val="both"/>
            </w:pPr>
            <w:r>
              <w:rPr>
                <w:b/>
              </w:rPr>
              <w:t>WOS</w:t>
            </w:r>
          </w:p>
        </w:tc>
        <w:tc>
          <w:tcPr>
            <w:tcW w:w="694" w:type="dxa"/>
            <w:shd w:val="clear" w:color="auto" w:fill="F7CAAC"/>
          </w:tcPr>
          <w:p w14:paraId="203E82A6" w14:textId="77777777" w:rsidR="00B86AE9" w:rsidRDefault="00B86AE9" w:rsidP="00B86AE9">
            <w:pPr>
              <w:jc w:val="both"/>
              <w:rPr>
                <w:sz w:val="18"/>
              </w:rPr>
            </w:pPr>
            <w:r>
              <w:rPr>
                <w:b/>
                <w:sz w:val="18"/>
              </w:rPr>
              <w:t>Scopus</w:t>
            </w:r>
          </w:p>
        </w:tc>
        <w:tc>
          <w:tcPr>
            <w:tcW w:w="696" w:type="dxa"/>
            <w:shd w:val="clear" w:color="auto" w:fill="F7CAAC"/>
          </w:tcPr>
          <w:p w14:paraId="1926D67A" w14:textId="77777777" w:rsidR="00B86AE9" w:rsidRDefault="00B86AE9" w:rsidP="00B86AE9">
            <w:pPr>
              <w:jc w:val="both"/>
            </w:pPr>
            <w:r>
              <w:rPr>
                <w:b/>
                <w:sz w:val="18"/>
              </w:rPr>
              <w:t>ostatní</w:t>
            </w:r>
          </w:p>
        </w:tc>
      </w:tr>
      <w:tr w:rsidR="00B86AE9" w14:paraId="3C95561C" w14:textId="77777777" w:rsidTr="00E844AE">
        <w:trPr>
          <w:cantSplit/>
          <w:trHeight w:val="70"/>
        </w:trPr>
        <w:tc>
          <w:tcPr>
            <w:tcW w:w="3476" w:type="dxa"/>
            <w:gridSpan w:val="2"/>
            <w:shd w:val="clear" w:color="auto" w:fill="F7CAAC"/>
          </w:tcPr>
          <w:p w14:paraId="2358C239" w14:textId="77777777" w:rsidR="00B86AE9" w:rsidRDefault="00B86AE9" w:rsidP="00B86AE9">
            <w:pPr>
              <w:jc w:val="both"/>
            </w:pPr>
            <w:r>
              <w:rPr>
                <w:b/>
              </w:rPr>
              <w:t>Obor jmenovacího řízení</w:t>
            </w:r>
          </w:p>
        </w:tc>
        <w:tc>
          <w:tcPr>
            <w:tcW w:w="2242" w:type="dxa"/>
            <w:gridSpan w:val="2"/>
            <w:shd w:val="clear" w:color="auto" w:fill="F7CAAC"/>
          </w:tcPr>
          <w:p w14:paraId="1F1FD808" w14:textId="77777777" w:rsidR="00B86AE9" w:rsidRDefault="00B86AE9" w:rsidP="00B86AE9">
            <w:pPr>
              <w:jc w:val="both"/>
            </w:pPr>
            <w:r>
              <w:rPr>
                <w:b/>
              </w:rPr>
              <w:t>Rok udělení hodnosti</w:t>
            </w:r>
          </w:p>
        </w:tc>
        <w:tc>
          <w:tcPr>
            <w:tcW w:w="2250" w:type="dxa"/>
            <w:gridSpan w:val="4"/>
            <w:tcBorders>
              <w:right w:val="single" w:sz="12" w:space="0" w:color="auto"/>
            </w:tcBorders>
            <w:shd w:val="clear" w:color="auto" w:fill="F7CAAC"/>
          </w:tcPr>
          <w:p w14:paraId="23AF74CA" w14:textId="77777777" w:rsidR="00B86AE9" w:rsidRDefault="00B86AE9" w:rsidP="00B86AE9">
            <w:pPr>
              <w:jc w:val="both"/>
            </w:pPr>
            <w:r>
              <w:rPr>
                <w:b/>
              </w:rPr>
              <w:t>Řízení konáno na VŠ</w:t>
            </w:r>
          </w:p>
        </w:tc>
        <w:tc>
          <w:tcPr>
            <w:tcW w:w="634" w:type="dxa"/>
            <w:vMerge w:val="restart"/>
            <w:tcBorders>
              <w:left w:val="single" w:sz="12" w:space="0" w:color="auto"/>
            </w:tcBorders>
          </w:tcPr>
          <w:p w14:paraId="1D20209B" w14:textId="77777777" w:rsidR="00B86AE9" w:rsidRDefault="00B86AE9" w:rsidP="00B86AE9">
            <w:pPr>
              <w:jc w:val="both"/>
              <w:rPr>
                <w:b/>
              </w:rPr>
            </w:pPr>
            <w:r>
              <w:rPr>
                <w:b/>
              </w:rPr>
              <w:t>21</w:t>
            </w:r>
          </w:p>
        </w:tc>
        <w:tc>
          <w:tcPr>
            <w:tcW w:w="694" w:type="dxa"/>
            <w:vMerge w:val="restart"/>
          </w:tcPr>
          <w:p w14:paraId="748FAF20" w14:textId="77777777" w:rsidR="00B86AE9" w:rsidRDefault="00B86AE9" w:rsidP="00B86AE9">
            <w:pPr>
              <w:jc w:val="both"/>
              <w:rPr>
                <w:b/>
              </w:rPr>
            </w:pPr>
            <w:r>
              <w:rPr>
                <w:b/>
              </w:rPr>
              <w:t>32</w:t>
            </w:r>
          </w:p>
        </w:tc>
        <w:tc>
          <w:tcPr>
            <w:tcW w:w="696" w:type="dxa"/>
            <w:vMerge w:val="restart"/>
          </w:tcPr>
          <w:p w14:paraId="473E5024" w14:textId="77777777" w:rsidR="00B86AE9" w:rsidRDefault="00B86AE9" w:rsidP="00B86AE9">
            <w:pPr>
              <w:jc w:val="both"/>
              <w:rPr>
                <w:b/>
              </w:rPr>
            </w:pPr>
            <w:r>
              <w:rPr>
                <w:b/>
              </w:rPr>
              <w:t>450</w:t>
            </w:r>
          </w:p>
        </w:tc>
      </w:tr>
      <w:tr w:rsidR="00B86AE9" w14:paraId="12317C90" w14:textId="77777777" w:rsidTr="00E844AE">
        <w:trPr>
          <w:trHeight w:val="205"/>
        </w:trPr>
        <w:tc>
          <w:tcPr>
            <w:tcW w:w="3476" w:type="dxa"/>
            <w:gridSpan w:val="2"/>
          </w:tcPr>
          <w:p w14:paraId="481552A1" w14:textId="77777777" w:rsidR="00B86AE9" w:rsidRDefault="00B86AE9" w:rsidP="00B86AE9">
            <w:pPr>
              <w:jc w:val="both"/>
            </w:pPr>
          </w:p>
        </w:tc>
        <w:tc>
          <w:tcPr>
            <w:tcW w:w="2242" w:type="dxa"/>
            <w:gridSpan w:val="2"/>
          </w:tcPr>
          <w:p w14:paraId="750FB7E3" w14:textId="77777777" w:rsidR="00B86AE9" w:rsidRDefault="00B86AE9" w:rsidP="00B86AE9">
            <w:pPr>
              <w:jc w:val="both"/>
            </w:pPr>
          </w:p>
        </w:tc>
        <w:tc>
          <w:tcPr>
            <w:tcW w:w="2250" w:type="dxa"/>
            <w:gridSpan w:val="4"/>
            <w:tcBorders>
              <w:right w:val="single" w:sz="12" w:space="0" w:color="auto"/>
            </w:tcBorders>
          </w:tcPr>
          <w:p w14:paraId="770E71A7" w14:textId="77777777" w:rsidR="00B86AE9" w:rsidRDefault="00B86AE9" w:rsidP="00B86AE9">
            <w:pPr>
              <w:jc w:val="both"/>
            </w:pPr>
          </w:p>
        </w:tc>
        <w:tc>
          <w:tcPr>
            <w:tcW w:w="634" w:type="dxa"/>
            <w:vMerge/>
            <w:tcBorders>
              <w:left w:val="single" w:sz="12" w:space="0" w:color="auto"/>
            </w:tcBorders>
            <w:vAlign w:val="center"/>
          </w:tcPr>
          <w:p w14:paraId="002B0CFB" w14:textId="77777777" w:rsidR="00B86AE9" w:rsidRDefault="00B86AE9" w:rsidP="00B86AE9">
            <w:pPr>
              <w:rPr>
                <w:b/>
              </w:rPr>
            </w:pPr>
          </w:p>
        </w:tc>
        <w:tc>
          <w:tcPr>
            <w:tcW w:w="694" w:type="dxa"/>
            <w:vMerge/>
            <w:vAlign w:val="center"/>
          </w:tcPr>
          <w:p w14:paraId="0E9DAFA9" w14:textId="77777777" w:rsidR="00B86AE9" w:rsidRDefault="00B86AE9" w:rsidP="00B86AE9">
            <w:pPr>
              <w:rPr>
                <w:b/>
              </w:rPr>
            </w:pPr>
          </w:p>
        </w:tc>
        <w:tc>
          <w:tcPr>
            <w:tcW w:w="696" w:type="dxa"/>
            <w:vMerge/>
            <w:vAlign w:val="center"/>
          </w:tcPr>
          <w:p w14:paraId="52689BE5" w14:textId="77777777" w:rsidR="00B86AE9" w:rsidRDefault="00B86AE9" w:rsidP="00B86AE9">
            <w:pPr>
              <w:rPr>
                <w:b/>
              </w:rPr>
            </w:pPr>
          </w:p>
        </w:tc>
      </w:tr>
      <w:tr w:rsidR="00B86AE9" w14:paraId="638672EE" w14:textId="77777777" w:rsidTr="00E844AE">
        <w:tc>
          <w:tcPr>
            <w:tcW w:w="9992" w:type="dxa"/>
            <w:gridSpan w:val="11"/>
            <w:shd w:val="clear" w:color="auto" w:fill="F7CAAC"/>
          </w:tcPr>
          <w:p w14:paraId="0F845A3C" w14:textId="77777777" w:rsidR="00B86AE9" w:rsidRDefault="00B86AE9" w:rsidP="00B86AE9">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7075CC" w14:paraId="0E5F686F" w14:textId="77777777" w:rsidTr="00E844AE">
        <w:trPr>
          <w:trHeight w:val="141"/>
        </w:trPr>
        <w:tc>
          <w:tcPr>
            <w:tcW w:w="9992" w:type="dxa"/>
            <w:gridSpan w:val="11"/>
          </w:tcPr>
          <w:p w14:paraId="37F40B13" w14:textId="77777777" w:rsidR="00B86AE9" w:rsidRPr="00904FD5" w:rsidRDefault="00B86AE9" w:rsidP="00B86AE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8599FFC" w14:textId="77777777" w:rsidR="00B86AE9" w:rsidRPr="00904FD5" w:rsidRDefault="00B86AE9" w:rsidP="00B86AE9">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3" w:history="1">
              <w:r w:rsidRPr="004C6B3D">
                <w:rPr>
                  <w:rStyle w:val="Hypertextovodkaz"/>
                  <w:shd w:val="clear" w:color="auto" w:fill="FFFFFF"/>
                </w:rPr>
                <w:t>https://doi.org/10.11118/actaun201765010237</w:t>
              </w:r>
            </w:hyperlink>
            <w:r>
              <w:rPr>
                <w:shd w:val="clear" w:color="auto" w:fill="FFFFFF"/>
              </w:rPr>
              <w:t xml:space="preserve"> (50%).</w:t>
            </w:r>
          </w:p>
          <w:p w14:paraId="115B5659" w14:textId="77777777" w:rsidR="00B86AE9" w:rsidRPr="00025DD0" w:rsidRDefault="00B86AE9" w:rsidP="00B86AE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4" w:tgtFrame="_blank" w:history="1">
              <w:r w:rsidRPr="00904FD5">
                <w:t>dx.doi.org/10.15240/tul/001/2014-2-011</w:t>
              </w:r>
            </w:hyperlink>
            <w:r>
              <w:t xml:space="preserve"> (34%).</w:t>
            </w:r>
          </w:p>
          <w:p w14:paraId="780C58F7" w14:textId="77777777" w:rsidR="00B86AE9" w:rsidRPr="00904FD5" w:rsidRDefault="00B86AE9" w:rsidP="00B86AE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0CBDE442" w14:textId="77777777" w:rsidR="00B86AE9" w:rsidRDefault="00B86AE9" w:rsidP="00B86AE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BEA7A70" w14:textId="77777777" w:rsidR="00B86AE9" w:rsidRDefault="00B86AE9" w:rsidP="00B86AE9">
            <w:pPr>
              <w:jc w:val="both"/>
            </w:pPr>
            <w:r w:rsidRPr="00E66B0B">
              <w:rPr>
                <w:i/>
              </w:rPr>
              <w:t>Přehled projektové činnosti:</w:t>
            </w:r>
          </w:p>
          <w:p w14:paraId="1D67F8F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38C6493C" w14:textId="77777777" w:rsidR="00B86AE9" w:rsidRDefault="00B86AE9" w:rsidP="00B86AE9">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29F45D29" w14:textId="77777777" w:rsidR="00B86AE9" w:rsidRDefault="00B86AE9" w:rsidP="00B86AE9">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1EA6C9FC" w14:textId="77777777" w:rsidR="00B86AE9" w:rsidRDefault="00B86AE9" w:rsidP="00B86AE9">
            <w:pPr>
              <w:tabs>
                <w:tab w:val="left" w:pos="2565"/>
              </w:tabs>
            </w:pPr>
            <w:r w:rsidRPr="00F30A63">
              <w:t>GA ČR 402/09/1739 Tvorba modelu pro měření a řízení výkonnosti podniků 2009-2011 (hlavní řešitel)</w:t>
            </w:r>
            <w:r>
              <w:t>.</w:t>
            </w:r>
          </w:p>
          <w:p w14:paraId="7F9F8516" w14:textId="77777777" w:rsidR="00B86AE9" w:rsidRPr="00F30A63" w:rsidRDefault="00B86AE9" w:rsidP="00B86AE9">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25C19434" w14:textId="77777777" w:rsidR="00B86AE9" w:rsidRPr="007075CC" w:rsidRDefault="00B86AE9" w:rsidP="00B86AE9">
            <w:pPr>
              <w:tabs>
                <w:tab w:val="left" w:pos="2565"/>
              </w:tabs>
              <w:jc w:val="both"/>
            </w:pPr>
            <w:r>
              <w:t>GA ČR 402/06/1526 Měření a řízení výkonnosti klastrů 2006-2009 (člen řešitelského týmu).</w:t>
            </w:r>
          </w:p>
        </w:tc>
      </w:tr>
      <w:tr w:rsidR="00B86AE9" w14:paraId="207B2F23" w14:textId="77777777" w:rsidTr="00E844AE">
        <w:trPr>
          <w:trHeight w:val="218"/>
        </w:trPr>
        <w:tc>
          <w:tcPr>
            <w:tcW w:w="9992" w:type="dxa"/>
            <w:gridSpan w:val="11"/>
            <w:shd w:val="clear" w:color="auto" w:fill="F7CAAC"/>
          </w:tcPr>
          <w:p w14:paraId="7D36201F" w14:textId="77777777" w:rsidR="00B86AE9" w:rsidRDefault="00B86AE9" w:rsidP="00B86AE9">
            <w:pPr>
              <w:rPr>
                <w:b/>
              </w:rPr>
            </w:pPr>
            <w:r>
              <w:rPr>
                <w:b/>
              </w:rPr>
              <w:t>Působení v zahraničí</w:t>
            </w:r>
          </w:p>
        </w:tc>
      </w:tr>
      <w:tr w:rsidR="00B86AE9" w14:paraId="21BB8EC3" w14:textId="77777777" w:rsidTr="00E844AE">
        <w:trPr>
          <w:trHeight w:val="104"/>
        </w:trPr>
        <w:tc>
          <w:tcPr>
            <w:tcW w:w="9992" w:type="dxa"/>
            <w:gridSpan w:val="11"/>
          </w:tcPr>
          <w:p w14:paraId="30CC1E85" w14:textId="77777777" w:rsidR="00B86AE9" w:rsidRDefault="00B86AE9" w:rsidP="00B86AE9">
            <w:pPr>
              <w:pStyle w:val="Dosaenvzdln"/>
              <w:numPr>
                <w:ilvl w:val="0"/>
                <w:numId w:val="0"/>
              </w:numPr>
              <w:spacing w:beforeAutospacing="0" w:after="0" w:afterAutospacing="0" w:line="240" w:lineRule="auto"/>
              <w:ind w:left="360" w:hanging="360"/>
              <w:rPr>
                <w:b/>
              </w:rPr>
            </w:pPr>
          </w:p>
        </w:tc>
      </w:tr>
      <w:tr w:rsidR="00B86AE9" w14:paraId="73D20E3C" w14:textId="77777777" w:rsidTr="00E844AE">
        <w:trPr>
          <w:cantSplit/>
          <w:trHeight w:val="136"/>
        </w:trPr>
        <w:tc>
          <w:tcPr>
            <w:tcW w:w="2647" w:type="dxa"/>
            <w:shd w:val="clear" w:color="auto" w:fill="F7CAAC"/>
          </w:tcPr>
          <w:p w14:paraId="33609C64" w14:textId="77777777" w:rsidR="00B86AE9" w:rsidRDefault="00B86AE9" w:rsidP="00B86AE9">
            <w:pPr>
              <w:jc w:val="both"/>
              <w:rPr>
                <w:b/>
              </w:rPr>
            </w:pPr>
            <w:r>
              <w:rPr>
                <w:b/>
              </w:rPr>
              <w:t xml:space="preserve">Podpis </w:t>
            </w:r>
          </w:p>
        </w:tc>
        <w:tc>
          <w:tcPr>
            <w:tcW w:w="4533" w:type="dxa"/>
            <w:gridSpan w:val="5"/>
          </w:tcPr>
          <w:p w14:paraId="1C5C8218" w14:textId="77777777" w:rsidR="00B86AE9" w:rsidRDefault="00B86AE9" w:rsidP="00B86AE9">
            <w:pPr>
              <w:jc w:val="both"/>
            </w:pPr>
          </w:p>
        </w:tc>
        <w:tc>
          <w:tcPr>
            <w:tcW w:w="788" w:type="dxa"/>
            <w:gridSpan w:val="2"/>
            <w:shd w:val="clear" w:color="auto" w:fill="F7CAAC"/>
          </w:tcPr>
          <w:p w14:paraId="23F79D6D" w14:textId="77777777" w:rsidR="00B86AE9" w:rsidRDefault="00B86AE9" w:rsidP="00B86AE9">
            <w:pPr>
              <w:jc w:val="both"/>
            </w:pPr>
            <w:r>
              <w:rPr>
                <w:b/>
              </w:rPr>
              <w:t>datum</w:t>
            </w:r>
          </w:p>
        </w:tc>
        <w:tc>
          <w:tcPr>
            <w:tcW w:w="2024" w:type="dxa"/>
            <w:gridSpan w:val="3"/>
          </w:tcPr>
          <w:p w14:paraId="6D5F15BE" w14:textId="77777777" w:rsidR="00B86AE9" w:rsidRDefault="00B86AE9" w:rsidP="00B86AE9">
            <w:pPr>
              <w:jc w:val="both"/>
            </w:pPr>
          </w:p>
        </w:tc>
      </w:tr>
    </w:tbl>
    <w:p w14:paraId="5C790982" w14:textId="77777777" w:rsidR="00B86AE9" w:rsidRDefault="00B86AE9"/>
    <w:p w14:paraId="2A6EA7DB" w14:textId="77777777" w:rsidR="00B86AE9" w:rsidRDefault="00B86AE9">
      <w:r>
        <w:br w:type="page"/>
      </w:r>
    </w:p>
    <w:tbl>
      <w:tblPr>
        <w:tblW w:w="999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2"/>
        <w:gridCol w:w="840"/>
        <w:gridCol w:w="1745"/>
        <w:gridCol w:w="530"/>
        <w:gridCol w:w="476"/>
        <w:gridCol w:w="1007"/>
        <w:gridCol w:w="719"/>
        <w:gridCol w:w="77"/>
        <w:gridCol w:w="641"/>
        <w:gridCol w:w="702"/>
        <w:gridCol w:w="705"/>
      </w:tblGrid>
      <w:tr w:rsidR="00B86AE9" w:rsidRPr="00BD6417" w14:paraId="58B52D1A" w14:textId="77777777" w:rsidTr="00B86AE9">
        <w:trPr>
          <w:trHeight w:val="316"/>
        </w:trPr>
        <w:tc>
          <w:tcPr>
            <w:tcW w:w="9994" w:type="dxa"/>
            <w:gridSpan w:val="11"/>
            <w:tcBorders>
              <w:bottom w:val="double" w:sz="4" w:space="0" w:color="auto"/>
            </w:tcBorders>
            <w:shd w:val="clear" w:color="auto" w:fill="BDD6EE"/>
          </w:tcPr>
          <w:p w14:paraId="722A380D" w14:textId="77777777" w:rsidR="00B86AE9" w:rsidRPr="00BD6417" w:rsidRDefault="00B86AE9" w:rsidP="00B86AE9">
            <w:pPr>
              <w:jc w:val="both"/>
              <w:rPr>
                <w:b/>
                <w:sz w:val="28"/>
              </w:rPr>
            </w:pPr>
            <w:r w:rsidRPr="00BD6417">
              <w:rPr>
                <w:b/>
                <w:sz w:val="28"/>
              </w:rPr>
              <w:lastRenderedPageBreak/>
              <w:t>C-I – Personální zabezpečení</w:t>
            </w:r>
          </w:p>
        </w:tc>
      </w:tr>
      <w:tr w:rsidR="00B86AE9" w:rsidRPr="00BD6417" w14:paraId="5F39936B" w14:textId="77777777" w:rsidTr="00B86AE9">
        <w:trPr>
          <w:trHeight w:val="226"/>
        </w:trPr>
        <w:tc>
          <w:tcPr>
            <w:tcW w:w="2552" w:type="dxa"/>
            <w:tcBorders>
              <w:top w:val="double" w:sz="4" w:space="0" w:color="auto"/>
            </w:tcBorders>
            <w:shd w:val="clear" w:color="auto" w:fill="F7CAAC"/>
          </w:tcPr>
          <w:p w14:paraId="39902B51" w14:textId="77777777" w:rsidR="00B86AE9" w:rsidRPr="00BD6417" w:rsidRDefault="00B86AE9" w:rsidP="00B86AE9">
            <w:pPr>
              <w:jc w:val="both"/>
              <w:rPr>
                <w:b/>
              </w:rPr>
            </w:pPr>
            <w:r w:rsidRPr="00BD6417">
              <w:rPr>
                <w:b/>
              </w:rPr>
              <w:t>Vysoká škola</w:t>
            </w:r>
          </w:p>
        </w:tc>
        <w:tc>
          <w:tcPr>
            <w:tcW w:w="7442" w:type="dxa"/>
            <w:gridSpan w:val="10"/>
          </w:tcPr>
          <w:p w14:paraId="6ADA9957" w14:textId="77777777" w:rsidR="00B86AE9" w:rsidRPr="00BD6417" w:rsidRDefault="00B86AE9" w:rsidP="00B86AE9">
            <w:pPr>
              <w:jc w:val="both"/>
            </w:pPr>
            <w:r w:rsidRPr="00BD6417">
              <w:t>Univerzita Tomáše Bati ve Zlíně</w:t>
            </w:r>
          </w:p>
        </w:tc>
      </w:tr>
      <w:tr w:rsidR="00B86AE9" w:rsidRPr="00BD6417" w14:paraId="47F2D8B7" w14:textId="77777777" w:rsidTr="00B86AE9">
        <w:trPr>
          <w:trHeight w:val="226"/>
        </w:trPr>
        <w:tc>
          <w:tcPr>
            <w:tcW w:w="2552" w:type="dxa"/>
            <w:shd w:val="clear" w:color="auto" w:fill="F7CAAC"/>
          </w:tcPr>
          <w:p w14:paraId="3ED9509B" w14:textId="77777777" w:rsidR="00B86AE9" w:rsidRPr="00BD6417" w:rsidRDefault="00B86AE9" w:rsidP="00B86AE9">
            <w:pPr>
              <w:jc w:val="both"/>
              <w:rPr>
                <w:b/>
              </w:rPr>
            </w:pPr>
            <w:r w:rsidRPr="00BD6417">
              <w:rPr>
                <w:b/>
              </w:rPr>
              <w:t>Součást vysoké školy</w:t>
            </w:r>
          </w:p>
        </w:tc>
        <w:tc>
          <w:tcPr>
            <w:tcW w:w="7442" w:type="dxa"/>
            <w:gridSpan w:val="10"/>
          </w:tcPr>
          <w:p w14:paraId="31F610E4" w14:textId="77777777" w:rsidR="00B86AE9" w:rsidRPr="00BD6417" w:rsidRDefault="00B86AE9" w:rsidP="00B86AE9">
            <w:pPr>
              <w:jc w:val="both"/>
            </w:pPr>
            <w:r w:rsidRPr="00BD6417">
              <w:t>Fakulta managementu a ekonomiky</w:t>
            </w:r>
          </w:p>
        </w:tc>
      </w:tr>
      <w:tr w:rsidR="00B86AE9" w:rsidRPr="00BD6417" w14:paraId="731AE5E3" w14:textId="77777777" w:rsidTr="00B86AE9">
        <w:trPr>
          <w:trHeight w:val="226"/>
        </w:trPr>
        <w:tc>
          <w:tcPr>
            <w:tcW w:w="2552" w:type="dxa"/>
            <w:shd w:val="clear" w:color="auto" w:fill="F7CAAC"/>
          </w:tcPr>
          <w:p w14:paraId="4A70AECF" w14:textId="77777777" w:rsidR="00B86AE9" w:rsidRPr="00BD6417" w:rsidRDefault="00B86AE9" w:rsidP="00B86AE9">
            <w:pPr>
              <w:jc w:val="both"/>
              <w:rPr>
                <w:b/>
              </w:rPr>
            </w:pPr>
            <w:r w:rsidRPr="00BD6417">
              <w:rPr>
                <w:b/>
              </w:rPr>
              <w:t>Název studijního programu</w:t>
            </w:r>
          </w:p>
        </w:tc>
        <w:tc>
          <w:tcPr>
            <w:tcW w:w="7442" w:type="dxa"/>
            <w:gridSpan w:val="10"/>
          </w:tcPr>
          <w:p w14:paraId="5FEF1C3B" w14:textId="77777777" w:rsidR="00B86AE9" w:rsidRDefault="00B86AE9" w:rsidP="00B86AE9">
            <w:pPr>
              <w:jc w:val="both"/>
            </w:pPr>
            <w:r w:rsidRPr="005B2B09">
              <w:t>Economics and Management</w:t>
            </w:r>
          </w:p>
        </w:tc>
      </w:tr>
      <w:tr w:rsidR="00B86AE9" w:rsidRPr="00BD6417" w14:paraId="5C8A9540" w14:textId="77777777" w:rsidTr="00B86AE9">
        <w:trPr>
          <w:trHeight w:val="226"/>
        </w:trPr>
        <w:tc>
          <w:tcPr>
            <w:tcW w:w="2552" w:type="dxa"/>
            <w:shd w:val="clear" w:color="auto" w:fill="F7CAAC"/>
          </w:tcPr>
          <w:p w14:paraId="69F2293A" w14:textId="77777777" w:rsidR="00B86AE9" w:rsidRPr="00BD6417" w:rsidRDefault="00B86AE9" w:rsidP="00B86AE9">
            <w:pPr>
              <w:jc w:val="both"/>
              <w:rPr>
                <w:b/>
              </w:rPr>
            </w:pPr>
            <w:r w:rsidRPr="00BD6417">
              <w:rPr>
                <w:b/>
              </w:rPr>
              <w:t>Jméno a příjmení</w:t>
            </w:r>
          </w:p>
        </w:tc>
        <w:tc>
          <w:tcPr>
            <w:tcW w:w="4598" w:type="dxa"/>
            <w:gridSpan w:val="5"/>
          </w:tcPr>
          <w:p w14:paraId="0A248857" w14:textId="77777777" w:rsidR="00B86AE9" w:rsidRPr="00BD6417" w:rsidRDefault="00B86AE9" w:rsidP="00B86AE9">
            <w:pPr>
              <w:jc w:val="both"/>
            </w:pPr>
            <w:r w:rsidRPr="00BD6417">
              <w:t>Jiří KRAFT</w:t>
            </w:r>
          </w:p>
        </w:tc>
        <w:tc>
          <w:tcPr>
            <w:tcW w:w="719" w:type="dxa"/>
            <w:shd w:val="clear" w:color="auto" w:fill="F7CAAC"/>
          </w:tcPr>
          <w:p w14:paraId="368F2528" w14:textId="77777777" w:rsidR="00B86AE9" w:rsidRPr="00BD6417" w:rsidRDefault="00B86AE9" w:rsidP="00B86AE9">
            <w:pPr>
              <w:jc w:val="both"/>
              <w:rPr>
                <w:b/>
              </w:rPr>
            </w:pPr>
            <w:r w:rsidRPr="00BD6417">
              <w:rPr>
                <w:b/>
              </w:rPr>
              <w:t>Tituly</w:t>
            </w:r>
          </w:p>
        </w:tc>
        <w:tc>
          <w:tcPr>
            <w:tcW w:w="2125" w:type="dxa"/>
            <w:gridSpan w:val="4"/>
          </w:tcPr>
          <w:p w14:paraId="2C91482C" w14:textId="77777777" w:rsidR="00B86AE9" w:rsidRPr="00BD6417" w:rsidRDefault="00B86AE9" w:rsidP="00B86AE9">
            <w:pPr>
              <w:jc w:val="both"/>
            </w:pPr>
            <w:r w:rsidRPr="00BD6417">
              <w:t>prof. Ing.</w:t>
            </w:r>
            <w:r>
              <w:t>,</w:t>
            </w:r>
            <w:r w:rsidRPr="00BD6417">
              <w:t xml:space="preserve"> CSc.</w:t>
            </w:r>
          </w:p>
        </w:tc>
      </w:tr>
      <w:tr w:rsidR="00B86AE9" w:rsidRPr="00BD6417" w14:paraId="5B78429C" w14:textId="77777777" w:rsidTr="00B86AE9">
        <w:trPr>
          <w:trHeight w:val="259"/>
        </w:trPr>
        <w:tc>
          <w:tcPr>
            <w:tcW w:w="2552" w:type="dxa"/>
            <w:shd w:val="clear" w:color="auto" w:fill="F7CAAC"/>
          </w:tcPr>
          <w:p w14:paraId="4B8CAD36" w14:textId="77777777" w:rsidR="00B86AE9" w:rsidRPr="00BD6417" w:rsidRDefault="00B86AE9" w:rsidP="00B86AE9">
            <w:pPr>
              <w:jc w:val="both"/>
              <w:rPr>
                <w:b/>
              </w:rPr>
            </w:pPr>
            <w:r w:rsidRPr="00BD6417">
              <w:rPr>
                <w:b/>
              </w:rPr>
              <w:t>Rok narození</w:t>
            </w:r>
          </w:p>
        </w:tc>
        <w:tc>
          <w:tcPr>
            <w:tcW w:w="840" w:type="dxa"/>
          </w:tcPr>
          <w:p w14:paraId="6EDDDF35" w14:textId="77777777" w:rsidR="00B86AE9" w:rsidRPr="00BD6417" w:rsidRDefault="00B86AE9" w:rsidP="00B86AE9">
            <w:pPr>
              <w:jc w:val="both"/>
            </w:pPr>
            <w:r w:rsidRPr="00BD6417">
              <w:t>1956</w:t>
            </w:r>
          </w:p>
        </w:tc>
        <w:tc>
          <w:tcPr>
            <w:tcW w:w="1745" w:type="dxa"/>
            <w:shd w:val="clear" w:color="auto" w:fill="F7CAAC"/>
          </w:tcPr>
          <w:p w14:paraId="50C8F85A" w14:textId="77777777" w:rsidR="00B86AE9" w:rsidRPr="00BD6417" w:rsidRDefault="00B86AE9" w:rsidP="00B86AE9">
            <w:pPr>
              <w:jc w:val="both"/>
              <w:rPr>
                <w:b/>
              </w:rPr>
            </w:pPr>
            <w:r w:rsidRPr="00BD6417">
              <w:rPr>
                <w:b/>
              </w:rPr>
              <w:t>typ vztahu k VŠ</w:t>
            </w:r>
          </w:p>
        </w:tc>
        <w:tc>
          <w:tcPr>
            <w:tcW w:w="1006" w:type="dxa"/>
            <w:gridSpan w:val="2"/>
          </w:tcPr>
          <w:p w14:paraId="48EC7787" w14:textId="77777777" w:rsidR="00B86AE9" w:rsidRPr="00BD6417" w:rsidRDefault="00B86AE9" w:rsidP="00B86AE9">
            <w:pPr>
              <w:jc w:val="both"/>
            </w:pPr>
          </w:p>
        </w:tc>
        <w:tc>
          <w:tcPr>
            <w:tcW w:w="1007" w:type="dxa"/>
            <w:shd w:val="clear" w:color="auto" w:fill="F7CAAC"/>
          </w:tcPr>
          <w:p w14:paraId="32B23FEC" w14:textId="77777777" w:rsidR="00B86AE9" w:rsidRPr="00BD6417" w:rsidRDefault="00B86AE9" w:rsidP="00B86AE9">
            <w:pPr>
              <w:jc w:val="both"/>
              <w:rPr>
                <w:b/>
              </w:rPr>
            </w:pPr>
            <w:r w:rsidRPr="00BD6417">
              <w:rPr>
                <w:b/>
              </w:rPr>
              <w:t>rozsah</w:t>
            </w:r>
          </w:p>
        </w:tc>
        <w:tc>
          <w:tcPr>
            <w:tcW w:w="719" w:type="dxa"/>
          </w:tcPr>
          <w:p w14:paraId="7B4B1E51" w14:textId="77777777" w:rsidR="00B86AE9" w:rsidRPr="00BD6417" w:rsidRDefault="00B86AE9" w:rsidP="00B86AE9">
            <w:pPr>
              <w:jc w:val="both"/>
            </w:pPr>
          </w:p>
        </w:tc>
        <w:tc>
          <w:tcPr>
            <w:tcW w:w="718" w:type="dxa"/>
            <w:gridSpan w:val="2"/>
            <w:shd w:val="clear" w:color="auto" w:fill="F7CAAC"/>
          </w:tcPr>
          <w:p w14:paraId="0BD7049D" w14:textId="77777777" w:rsidR="00B86AE9" w:rsidRPr="00BD6417" w:rsidRDefault="00B86AE9" w:rsidP="00B86AE9">
            <w:pPr>
              <w:jc w:val="both"/>
              <w:rPr>
                <w:b/>
              </w:rPr>
            </w:pPr>
            <w:r w:rsidRPr="00BD6417">
              <w:rPr>
                <w:b/>
              </w:rPr>
              <w:t>do kdy</w:t>
            </w:r>
          </w:p>
        </w:tc>
        <w:tc>
          <w:tcPr>
            <w:tcW w:w="1407" w:type="dxa"/>
            <w:gridSpan w:val="2"/>
          </w:tcPr>
          <w:p w14:paraId="52D89FD3" w14:textId="77777777" w:rsidR="00B86AE9" w:rsidRPr="00BD6417" w:rsidRDefault="00B86AE9" w:rsidP="00B86AE9">
            <w:pPr>
              <w:jc w:val="both"/>
            </w:pPr>
          </w:p>
        </w:tc>
      </w:tr>
      <w:tr w:rsidR="00B86AE9" w:rsidRPr="00BD6417" w14:paraId="3CFA1C70" w14:textId="77777777" w:rsidTr="00B86AE9">
        <w:trPr>
          <w:trHeight w:val="262"/>
        </w:trPr>
        <w:tc>
          <w:tcPr>
            <w:tcW w:w="5137" w:type="dxa"/>
            <w:gridSpan w:val="3"/>
            <w:shd w:val="clear" w:color="auto" w:fill="F7CAAC"/>
          </w:tcPr>
          <w:p w14:paraId="2FA03629" w14:textId="77777777" w:rsidR="00B86AE9" w:rsidRPr="00BD6417" w:rsidRDefault="00B86AE9" w:rsidP="00B86AE9">
            <w:pPr>
              <w:jc w:val="both"/>
              <w:rPr>
                <w:b/>
              </w:rPr>
            </w:pPr>
            <w:r w:rsidRPr="00BD6417">
              <w:rPr>
                <w:b/>
              </w:rPr>
              <w:t>Typ vztahu na součásti VŠ, která uskutečňuje st. program</w:t>
            </w:r>
          </w:p>
        </w:tc>
        <w:tc>
          <w:tcPr>
            <w:tcW w:w="1006" w:type="dxa"/>
            <w:gridSpan w:val="2"/>
          </w:tcPr>
          <w:p w14:paraId="304A946B" w14:textId="77777777" w:rsidR="00B86AE9" w:rsidRPr="00BD6417" w:rsidRDefault="00B86AE9" w:rsidP="00B86AE9">
            <w:pPr>
              <w:jc w:val="both"/>
            </w:pPr>
          </w:p>
        </w:tc>
        <w:tc>
          <w:tcPr>
            <w:tcW w:w="1007" w:type="dxa"/>
            <w:shd w:val="clear" w:color="auto" w:fill="F7CAAC"/>
          </w:tcPr>
          <w:p w14:paraId="382C9853" w14:textId="77777777" w:rsidR="00B86AE9" w:rsidRPr="00BD6417" w:rsidRDefault="00B86AE9" w:rsidP="00B86AE9">
            <w:pPr>
              <w:jc w:val="both"/>
              <w:rPr>
                <w:b/>
              </w:rPr>
            </w:pPr>
            <w:r w:rsidRPr="00BD6417">
              <w:rPr>
                <w:b/>
              </w:rPr>
              <w:t>rozsah</w:t>
            </w:r>
          </w:p>
        </w:tc>
        <w:tc>
          <w:tcPr>
            <w:tcW w:w="719" w:type="dxa"/>
          </w:tcPr>
          <w:p w14:paraId="21DC7E9F" w14:textId="77777777" w:rsidR="00B86AE9" w:rsidRPr="00BD6417" w:rsidRDefault="00B86AE9" w:rsidP="00B86AE9">
            <w:pPr>
              <w:jc w:val="both"/>
            </w:pPr>
          </w:p>
        </w:tc>
        <w:tc>
          <w:tcPr>
            <w:tcW w:w="718" w:type="dxa"/>
            <w:gridSpan w:val="2"/>
            <w:shd w:val="clear" w:color="auto" w:fill="F7CAAC"/>
          </w:tcPr>
          <w:p w14:paraId="22F264C4" w14:textId="77777777" w:rsidR="00B86AE9" w:rsidRPr="00BD6417" w:rsidRDefault="00B86AE9" w:rsidP="00B86AE9">
            <w:pPr>
              <w:jc w:val="both"/>
              <w:rPr>
                <w:b/>
              </w:rPr>
            </w:pPr>
            <w:r w:rsidRPr="00BD6417">
              <w:rPr>
                <w:b/>
              </w:rPr>
              <w:t>do kdy</w:t>
            </w:r>
          </w:p>
        </w:tc>
        <w:tc>
          <w:tcPr>
            <w:tcW w:w="1407" w:type="dxa"/>
            <w:gridSpan w:val="2"/>
          </w:tcPr>
          <w:p w14:paraId="48108639" w14:textId="77777777" w:rsidR="00B86AE9" w:rsidRPr="00BD6417" w:rsidRDefault="00B86AE9" w:rsidP="00B86AE9">
            <w:pPr>
              <w:jc w:val="both"/>
            </w:pPr>
          </w:p>
        </w:tc>
      </w:tr>
      <w:tr w:rsidR="00B86AE9" w:rsidRPr="00BD6417" w14:paraId="2862D3B4" w14:textId="77777777" w:rsidTr="00B86AE9">
        <w:trPr>
          <w:trHeight w:val="226"/>
        </w:trPr>
        <w:tc>
          <w:tcPr>
            <w:tcW w:w="6143" w:type="dxa"/>
            <w:gridSpan w:val="5"/>
            <w:shd w:val="clear" w:color="auto" w:fill="F7CAAC"/>
          </w:tcPr>
          <w:p w14:paraId="6221C575" w14:textId="77777777" w:rsidR="00B86AE9" w:rsidRPr="00BD6417" w:rsidRDefault="00B86AE9" w:rsidP="00B86AE9">
            <w:pPr>
              <w:jc w:val="both"/>
            </w:pPr>
            <w:r w:rsidRPr="00BD6417">
              <w:rPr>
                <w:b/>
              </w:rPr>
              <w:t>Další současná působení jako akademický pracovník na jiných VŠ</w:t>
            </w:r>
          </w:p>
        </w:tc>
        <w:tc>
          <w:tcPr>
            <w:tcW w:w="1726" w:type="dxa"/>
            <w:gridSpan w:val="2"/>
            <w:shd w:val="clear" w:color="auto" w:fill="F7CAAC"/>
          </w:tcPr>
          <w:p w14:paraId="44A1125D" w14:textId="77777777" w:rsidR="00B86AE9" w:rsidRPr="00BD6417" w:rsidRDefault="00B86AE9" w:rsidP="00B86AE9">
            <w:pPr>
              <w:jc w:val="both"/>
              <w:rPr>
                <w:b/>
              </w:rPr>
            </w:pPr>
            <w:r w:rsidRPr="00BD6417">
              <w:rPr>
                <w:b/>
              </w:rPr>
              <w:t>typ prac. vztahu</w:t>
            </w:r>
          </w:p>
        </w:tc>
        <w:tc>
          <w:tcPr>
            <w:tcW w:w="2125" w:type="dxa"/>
            <w:gridSpan w:val="4"/>
            <w:shd w:val="clear" w:color="auto" w:fill="F7CAAC"/>
          </w:tcPr>
          <w:p w14:paraId="724A5319" w14:textId="77777777" w:rsidR="00B86AE9" w:rsidRPr="00BD6417" w:rsidRDefault="00B86AE9" w:rsidP="00B86AE9">
            <w:pPr>
              <w:jc w:val="both"/>
              <w:rPr>
                <w:b/>
              </w:rPr>
            </w:pPr>
            <w:r w:rsidRPr="00BD6417">
              <w:rPr>
                <w:b/>
              </w:rPr>
              <w:t>rozsah</w:t>
            </w:r>
          </w:p>
        </w:tc>
      </w:tr>
      <w:tr w:rsidR="00B86AE9" w:rsidRPr="00BD6417" w14:paraId="40DB1BCE" w14:textId="77777777" w:rsidTr="00B86AE9">
        <w:trPr>
          <w:trHeight w:val="226"/>
        </w:trPr>
        <w:tc>
          <w:tcPr>
            <w:tcW w:w="6143" w:type="dxa"/>
            <w:gridSpan w:val="5"/>
          </w:tcPr>
          <w:p w14:paraId="72607056" w14:textId="77777777" w:rsidR="00B86AE9" w:rsidRPr="00BD6417" w:rsidRDefault="00B86AE9" w:rsidP="00B86AE9">
            <w:pPr>
              <w:jc w:val="both"/>
            </w:pPr>
            <w:r w:rsidRPr="00BD6417">
              <w:t>Technická univerzita v Liberci, Ekonomická fakulta</w:t>
            </w:r>
          </w:p>
        </w:tc>
        <w:tc>
          <w:tcPr>
            <w:tcW w:w="1726" w:type="dxa"/>
            <w:gridSpan w:val="2"/>
          </w:tcPr>
          <w:p w14:paraId="78C28C2C" w14:textId="77777777" w:rsidR="00B86AE9" w:rsidRPr="00BD6417" w:rsidRDefault="00B86AE9" w:rsidP="00B86AE9">
            <w:pPr>
              <w:jc w:val="both"/>
            </w:pPr>
            <w:r w:rsidRPr="00BD6417">
              <w:t>pp</w:t>
            </w:r>
          </w:p>
        </w:tc>
        <w:tc>
          <w:tcPr>
            <w:tcW w:w="2125" w:type="dxa"/>
            <w:gridSpan w:val="4"/>
          </w:tcPr>
          <w:p w14:paraId="5A887AC7" w14:textId="77777777" w:rsidR="00B86AE9" w:rsidRPr="00BD6417" w:rsidRDefault="00B86AE9" w:rsidP="00B86AE9">
            <w:pPr>
              <w:jc w:val="both"/>
            </w:pPr>
            <w:r w:rsidRPr="00BD6417">
              <w:t>40</w:t>
            </w:r>
          </w:p>
        </w:tc>
      </w:tr>
      <w:tr w:rsidR="00B86AE9" w:rsidRPr="00BD6417" w14:paraId="756A9C93" w14:textId="77777777" w:rsidTr="00B86AE9">
        <w:trPr>
          <w:trHeight w:val="226"/>
        </w:trPr>
        <w:tc>
          <w:tcPr>
            <w:tcW w:w="6143" w:type="dxa"/>
            <w:gridSpan w:val="5"/>
          </w:tcPr>
          <w:p w14:paraId="30C67CD0" w14:textId="77777777" w:rsidR="00B86AE9" w:rsidRPr="00BD6417" w:rsidRDefault="00B86AE9" w:rsidP="00B86AE9">
            <w:pPr>
              <w:jc w:val="both"/>
            </w:pPr>
            <w:r w:rsidRPr="00BD6417">
              <w:t>Univerzita Karlova, Fakulta tělesné výchovy a sportu</w:t>
            </w:r>
          </w:p>
        </w:tc>
        <w:tc>
          <w:tcPr>
            <w:tcW w:w="1726" w:type="dxa"/>
            <w:gridSpan w:val="2"/>
          </w:tcPr>
          <w:p w14:paraId="49AEFC45" w14:textId="77777777" w:rsidR="00B86AE9" w:rsidRPr="00BD6417" w:rsidRDefault="00B86AE9" w:rsidP="00B86AE9">
            <w:pPr>
              <w:jc w:val="both"/>
            </w:pPr>
            <w:r w:rsidRPr="00BD6417">
              <w:t>pp</w:t>
            </w:r>
          </w:p>
        </w:tc>
        <w:tc>
          <w:tcPr>
            <w:tcW w:w="2125" w:type="dxa"/>
            <w:gridSpan w:val="4"/>
          </w:tcPr>
          <w:p w14:paraId="5910D28F" w14:textId="77777777" w:rsidR="00B86AE9" w:rsidRPr="00BD6417" w:rsidRDefault="00B86AE9" w:rsidP="00B86AE9">
            <w:pPr>
              <w:jc w:val="both"/>
            </w:pPr>
            <w:r w:rsidRPr="00BD6417">
              <w:t>20</w:t>
            </w:r>
          </w:p>
        </w:tc>
      </w:tr>
      <w:tr w:rsidR="00B86AE9" w:rsidRPr="00BD6417" w14:paraId="7374B6E1" w14:textId="77777777" w:rsidTr="00B86AE9">
        <w:trPr>
          <w:trHeight w:val="452"/>
        </w:trPr>
        <w:tc>
          <w:tcPr>
            <w:tcW w:w="9994" w:type="dxa"/>
            <w:gridSpan w:val="11"/>
            <w:shd w:val="clear" w:color="auto" w:fill="F7CAAC"/>
          </w:tcPr>
          <w:p w14:paraId="1605B16F" w14:textId="77777777" w:rsidR="00B86AE9" w:rsidRPr="00BD6417" w:rsidRDefault="00B86AE9" w:rsidP="00B86AE9">
            <w:pPr>
              <w:jc w:val="both"/>
            </w:pPr>
            <w:r w:rsidRPr="00BD6417">
              <w:rPr>
                <w:b/>
              </w:rPr>
              <w:t>Předměty příslušného studijního programu a způsob zapojení do jejich výuky, příp. další zapojení do uskutečňování studijního programu</w:t>
            </w:r>
          </w:p>
        </w:tc>
      </w:tr>
      <w:tr w:rsidR="00B86AE9" w:rsidRPr="00BD6417" w14:paraId="024393AF" w14:textId="77777777" w:rsidTr="00B86AE9">
        <w:trPr>
          <w:trHeight w:val="246"/>
        </w:trPr>
        <w:tc>
          <w:tcPr>
            <w:tcW w:w="9994" w:type="dxa"/>
            <w:gridSpan w:val="11"/>
            <w:tcBorders>
              <w:top w:val="nil"/>
            </w:tcBorders>
          </w:tcPr>
          <w:p w14:paraId="5F98C17C" w14:textId="77777777" w:rsidR="00B86AE9" w:rsidRPr="00BD6417" w:rsidRDefault="00B86AE9" w:rsidP="00B86AE9">
            <w:pPr>
              <w:jc w:val="both"/>
            </w:pPr>
            <w:r w:rsidRPr="00BD6417">
              <w:t>Člen Oborové rady</w:t>
            </w:r>
          </w:p>
        </w:tc>
      </w:tr>
      <w:tr w:rsidR="00B86AE9" w:rsidRPr="00BD6417" w14:paraId="151BFDBD" w14:textId="77777777" w:rsidTr="00B86AE9">
        <w:trPr>
          <w:trHeight w:val="226"/>
        </w:trPr>
        <w:tc>
          <w:tcPr>
            <w:tcW w:w="9994" w:type="dxa"/>
            <w:gridSpan w:val="11"/>
            <w:shd w:val="clear" w:color="auto" w:fill="F7CAAC"/>
          </w:tcPr>
          <w:p w14:paraId="758547AF" w14:textId="77777777" w:rsidR="00B86AE9" w:rsidRPr="00BD6417" w:rsidRDefault="00B86AE9" w:rsidP="00B86AE9">
            <w:pPr>
              <w:jc w:val="both"/>
            </w:pPr>
            <w:r w:rsidRPr="00BD6417">
              <w:rPr>
                <w:b/>
              </w:rPr>
              <w:t xml:space="preserve">Údaje o vzdělání na VŠ </w:t>
            </w:r>
          </w:p>
        </w:tc>
      </w:tr>
      <w:tr w:rsidR="00B86AE9" w:rsidRPr="00BD6417" w14:paraId="43FB91EF" w14:textId="77777777" w:rsidTr="00B86AE9">
        <w:trPr>
          <w:trHeight w:val="497"/>
        </w:trPr>
        <w:tc>
          <w:tcPr>
            <w:tcW w:w="9994" w:type="dxa"/>
            <w:gridSpan w:val="11"/>
          </w:tcPr>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3"/>
              <w:gridCol w:w="8079"/>
            </w:tblGrid>
            <w:tr w:rsidR="00B86AE9" w:rsidRPr="00BD6417" w14:paraId="6FE55502" w14:textId="77777777" w:rsidTr="00B86AE9">
              <w:tc>
                <w:tcPr>
                  <w:tcW w:w="813" w:type="dxa"/>
                </w:tcPr>
                <w:p w14:paraId="6DE1FB1F" w14:textId="77777777" w:rsidR="00B86AE9" w:rsidRPr="00BD6417" w:rsidRDefault="00B86AE9" w:rsidP="00B86AE9">
                  <w:pPr>
                    <w:jc w:val="both"/>
                  </w:pPr>
                  <w:r w:rsidRPr="00BD6417">
                    <w:t>1979</w:t>
                  </w:r>
                </w:p>
              </w:tc>
              <w:tc>
                <w:tcPr>
                  <w:tcW w:w="8079" w:type="dxa"/>
                </w:tcPr>
                <w:p w14:paraId="116BCEB3" w14:textId="77777777" w:rsidR="00B86AE9" w:rsidRPr="00BD6417" w:rsidRDefault="00B86AE9" w:rsidP="00B86AE9">
                  <w:pPr>
                    <w:jc w:val="both"/>
                  </w:pPr>
                  <w:r w:rsidRPr="00BD6417">
                    <w:t>VŠE v Praze, Fakulta nárohodospodářská, obor Politická ekonomie (Ing.)</w:t>
                  </w:r>
                </w:p>
              </w:tc>
            </w:tr>
            <w:tr w:rsidR="00B86AE9" w:rsidRPr="00BD6417" w14:paraId="36763D96" w14:textId="77777777" w:rsidTr="00B86AE9">
              <w:tc>
                <w:tcPr>
                  <w:tcW w:w="813" w:type="dxa"/>
                </w:tcPr>
                <w:p w14:paraId="4BFB1F78" w14:textId="77777777" w:rsidR="00B86AE9" w:rsidRPr="00BD6417" w:rsidRDefault="00B86AE9" w:rsidP="00B86AE9">
                  <w:pPr>
                    <w:jc w:val="both"/>
                  </w:pPr>
                  <w:r w:rsidRPr="00BD6417">
                    <w:t>1989</w:t>
                  </w:r>
                </w:p>
              </w:tc>
              <w:tc>
                <w:tcPr>
                  <w:tcW w:w="8079" w:type="dxa"/>
                </w:tcPr>
                <w:p w14:paraId="7BF30E3D" w14:textId="77777777" w:rsidR="00B86AE9" w:rsidRPr="00BD6417" w:rsidRDefault="00B86AE9" w:rsidP="00B86AE9">
                  <w:pPr>
                    <w:jc w:val="both"/>
                  </w:pPr>
                  <w:r w:rsidRPr="00BD6417">
                    <w:t>UK Praha, Filozofická fakulta, obor: politická ekonomie (CSc.)</w:t>
                  </w:r>
                </w:p>
              </w:tc>
            </w:tr>
          </w:tbl>
          <w:p w14:paraId="71256E0B" w14:textId="77777777" w:rsidR="00B86AE9" w:rsidRPr="00BD6417" w:rsidRDefault="00B86AE9" w:rsidP="00B86AE9">
            <w:pPr>
              <w:jc w:val="both"/>
              <w:rPr>
                <w:color w:val="FF0000"/>
              </w:rPr>
            </w:pPr>
          </w:p>
        </w:tc>
      </w:tr>
      <w:tr w:rsidR="00B86AE9" w:rsidRPr="00BD6417" w14:paraId="7E17ECA2" w14:textId="77777777" w:rsidTr="00B86AE9">
        <w:trPr>
          <w:trHeight w:val="226"/>
        </w:trPr>
        <w:tc>
          <w:tcPr>
            <w:tcW w:w="9994" w:type="dxa"/>
            <w:gridSpan w:val="11"/>
            <w:shd w:val="clear" w:color="auto" w:fill="F7CAAC"/>
          </w:tcPr>
          <w:p w14:paraId="251A5412" w14:textId="77777777" w:rsidR="00B86AE9" w:rsidRPr="00BD6417" w:rsidRDefault="00B86AE9" w:rsidP="00B86AE9">
            <w:pPr>
              <w:jc w:val="both"/>
              <w:rPr>
                <w:b/>
              </w:rPr>
            </w:pPr>
            <w:r w:rsidRPr="00BD6417">
              <w:rPr>
                <w:b/>
              </w:rPr>
              <w:t>Údaje o odborném působení od absolvování VŠ</w:t>
            </w:r>
          </w:p>
        </w:tc>
      </w:tr>
      <w:tr w:rsidR="00B86AE9" w:rsidRPr="00BD6417" w14:paraId="0AAB7059" w14:textId="77777777" w:rsidTr="00B86AE9">
        <w:trPr>
          <w:trHeight w:val="1096"/>
        </w:trPr>
        <w:tc>
          <w:tcPr>
            <w:tcW w:w="9994" w:type="dxa"/>
            <w:gridSpan w:val="11"/>
          </w:tcPr>
          <w:p w14:paraId="76DE0898" w14:textId="77777777" w:rsidR="00B86AE9" w:rsidRPr="00BD6417" w:rsidRDefault="00B86AE9" w:rsidP="00B86AE9">
            <w:pPr>
              <w:tabs>
                <w:tab w:val="left" w:pos="1418"/>
              </w:tabs>
              <w:ind w:left="1418" w:hanging="1418"/>
              <w:jc w:val="both"/>
            </w:pPr>
            <w:r w:rsidRPr="00BD6417">
              <w:t>TUL, EF, vedoucí katedry ekonomie, 20 let</w:t>
            </w:r>
          </w:p>
          <w:p w14:paraId="3EFCB843" w14:textId="77777777" w:rsidR="00B86AE9" w:rsidRPr="00BD6417" w:rsidRDefault="00B86AE9" w:rsidP="00B86AE9">
            <w:pPr>
              <w:jc w:val="both"/>
            </w:pPr>
            <w:r w:rsidRPr="00BD6417">
              <w:t>TUL, prorektor, 13 let</w:t>
            </w:r>
          </w:p>
          <w:p w14:paraId="0035C4BA" w14:textId="77777777" w:rsidR="00B86AE9" w:rsidRPr="00BD6417" w:rsidRDefault="00B86AE9" w:rsidP="00B86AE9">
            <w:pPr>
              <w:tabs>
                <w:tab w:val="left" w:pos="1418"/>
              </w:tabs>
              <w:ind w:left="1418" w:hanging="1418"/>
              <w:jc w:val="both"/>
            </w:pPr>
            <w:r w:rsidRPr="00BD6417">
              <w:t>TUL, EF, děkan, 3 roky</w:t>
            </w:r>
          </w:p>
          <w:p w14:paraId="29C8B3A4" w14:textId="77777777" w:rsidR="00B86AE9" w:rsidRPr="00BD6417" w:rsidRDefault="00B86AE9" w:rsidP="00B86AE9">
            <w:pPr>
              <w:tabs>
                <w:tab w:val="left" w:pos="1418"/>
              </w:tabs>
              <w:ind w:left="1418" w:hanging="1418"/>
              <w:jc w:val="both"/>
            </w:pPr>
            <w:r w:rsidRPr="00BD6417">
              <w:t xml:space="preserve">TUL, EF, proděkan pro vědu a výzkum, 7 let </w:t>
            </w:r>
          </w:p>
          <w:p w14:paraId="13A06A88" w14:textId="77777777" w:rsidR="00B86AE9" w:rsidRPr="00BD6417" w:rsidRDefault="00B86AE9" w:rsidP="00B86AE9">
            <w:pPr>
              <w:tabs>
                <w:tab w:val="left" w:pos="1418"/>
              </w:tabs>
              <w:ind w:left="1418" w:hanging="1418"/>
              <w:jc w:val="both"/>
            </w:pPr>
            <w:r w:rsidRPr="00BD6417">
              <w:t>TUL, EF, profesor na katedře ekonomie, 18 let</w:t>
            </w:r>
          </w:p>
          <w:p w14:paraId="0C239E01" w14:textId="77777777" w:rsidR="00B86AE9" w:rsidRPr="00BD6417" w:rsidRDefault="00B86AE9" w:rsidP="00B86AE9">
            <w:pPr>
              <w:tabs>
                <w:tab w:val="left" w:pos="1418"/>
              </w:tabs>
              <w:ind w:left="1418" w:hanging="1418"/>
              <w:jc w:val="both"/>
            </w:pPr>
            <w:r w:rsidRPr="00BD6417">
              <w:t>TUL, EF, docent na katedře ekonomie, 7 let</w:t>
            </w:r>
          </w:p>
          <w:p w14:paraId="4D71417D" w14:textId="77777777" w:rsidR="00B86AE9" w:rsidRPr="00BD6417" w:rsidRDefault="00B86AE9" w:rsidP="00B86AE9">
            <w:pPr>
              <w:tabs>
                <w:tab w:val="left" w:pos="1418"/>
              </w:tabs>
              <w:ind w:left="1418" w:hanging="1418"/>
              <w:jc w:val="both"/>
            </w:pPr>
            <w:r w:rsidRPr="00BD6417">
              <w:t>TUL, EF, odborný asistent na katedře ekonomie, 5 let</w:t>
            </w:r>
          </w:p>
          <w:p w14:paraId="0CEA29F0" w14:textId="77777777" w:rsidR="00B86AE9" w:rsidRPr="00BD6417" w:rsidRDefault="00B86AE9" w:rsidP="00B86AE9">
            <w:pPr>
              <w:tabs>
                <w:tab w:val="left" w:pos="0"/>
              </w:tabs>
              <w:jc w:val="both"/>
            </w:pPr>
            <w:r w:rsidRPr="00BD6417">
              <w:t>UK, FTVS, odborný asistent, docent, profesor na FTVS UK, 27 let - jpp</w:t>
            </w:r>
          </w:p>
          <w:p w14:paraId="0E578148" w14:textId="77777777" w:rsidR="00B86AE9" w:rsidRPr="00BD6417" w:rsidRDefault="00B86AE9" w:rsidP="00B86AE9">
            <w:pPr>
              <w:tabs>
                <w:tab w:val="left" w:pos="0"/>
              </w:tabs>
              <w:jc w:val="both"/>
            </w:pPr>
            <w:r w:rsidRPr="00BD6417">
              <w:t xml:space="preserve">UK, FTVS, odborný asistent, 18 let </w:t>
            </w:r>
          </w:p>
          <w:p w14:paraId="4E075742" w14:textId="77777777" w:rsidR="00B86AE9" w:rsidRPr="00BD6417" w:rsidRDefault="00B86AE9" w:rsidP="00B86AE9">
            <w:pPr>
              <w:jc w:val="both"/>
            </w:pPr>
            <w:r w:rsidRPr="00BD6417">
              <w:t>UK, FTVS, asistent, 2 roky</w:t>
            </w:r>
          </w:p>
        </w:tc>
      </w:tr>
      <w:tr w:rsidR="00B86AE9" w:rsidRPr="00BD6417" w14:paraId="523C77A4" w14:textId="77777777" w:rsidTr="00B86AE9">
        <w:trPr>
          <w:trHeight w:val="251"/>
        </w:trPr>
        <w:tc>
          <w:tcPr>
            <w:tcW w:w="9994" w:type="dxa"/>
            <w:gridSpan w:val="11"/>
            <w:shd w:val="clear" w:color="auto" w:fill="F7CAAC"/>
          </w:tcPr>
          <w:p w14:paraId="6E01B2FD" w14:textId="77777777" w:rsidR="00B86AE9" w:rsidRPr="00BD6417" w:rsidRDefault="00B86AE9" w:rsidP="00B86AE9">
            <w:pPr>
              <w:jc w:val="both"/>
            </w:pPr>
            <w:r w:rsidRPr="00BD6417">
              <w:rPr>
                <w:b/>
              </w:rPr>
              <w:t>Zkušenosti s vedením kvalifikačních a rigorózních prací</w:t>
            </w:r>
          </w:p>
        </w:tc>
      </w:tr>
      <w:tr w:rsidR="00B86AE9" w:rsidRPr="00BD6417" w14:paraId="1A13451B" w14:textId="77777777" w:rsidTr="00B86AE9">
        <w:trPr>
          <w:trHeight w:val="715"/>
        </w:trPr>
        <w:tc>
          <w:tcPr>
            <w:tcW w:w="9994" w:type="dxa"/>
            <w:gridSpan w:val="11"/>
          </w:tcPr>
          <w:p w14:paraId="74C69F6C" w14:textId="77777777" w:rsidR="00B86AE9" w:rsidRPr="00BD6417" w:rsidRDefault="00B86AE9" w:rsidP="00B86AE9">
            <w:pPr>
              <w:jc w:val="both"/>
            </w:pPr>
            <w:r w:rsidRPr="00BD6417">
              <w:t>Počet obhájených bakalářských prací: -</w:t>
            </w:r>
          </w:p>
          <w:p w14:paraId="02DEF211" w14:textId="77777777" w:rsidR="00B86AE9" w:rsidRPr="00BD6417" w:rsidRDefault="00B86AE9" w:rsidP="00B86AE9">
            <w:pPr>
              <w:jc w:val="both"/>
            </w:pPr>
            <w:r w:rsidRPr="00BD6417">
              <w:t>Počet obhájených diplomových prací: 52</w:t>
            </w:r>
          </w:p>
          <w:p w14:paraId="3DF92528" w14:textId="77777777" w:rsidR="00B86AE9" w:rsidRPr="00BD6417" w:rsidRDefault="00B86AE9" w:rsidP="00B86AE9">
            <w:pPr>
              <w:jc w:val="both"/>
            </w:pPr>
            <w:r w:rsidRPr="00BD6417">
              <w:t>Počet obhájených disertačních prací: 8</w:t>
            </w:r>
          </w:p>
        </w:tc>
      </w:tr>
      <w:tr w:rsidR="00B86AE9" w:rsidRPr="00BD6417" w14:paraId="6B0E7075" w14:textId="77777777" w:rsidTr="00B86AE9">
        <w:trPr>
          <w:cantSplit/>
          <w:trHeight w:val="226"/>
        </w:trPr>
        <w:tc>
          <w:tcPr>
            <w:tcW w:w="3392" w:type="dxa"/>
            <w:gridSpan w:val="2"/>
            <w:tcBorders>
              <w:top w:val="single" w:sz="12" w:space="0" w:color="auto"/>
            </w:tcBorders>
            <w:shd w:val="clear" w:color="auto" w:fill="F7CAAC"/>
          </w:tcPr>
          <w:p w14:paraId="704ED18E" w14:textId="77777777" w:rsidR="00B86AE9" w:rsidRPr="00BD6417" w:rsidRDefault="00B86AE9" w:rsidP="00B86AE9">
            <w:pPr>
              <w:jc w:val="both"/>
            </w:pPr>
            <w:r w:rsidRPr="00BD6417">
              <w:rPr>
                <w:b/>
              </w:rPr>
              <w:t xml:space="preserve">Obor habilitačního řízení </w:t>
            </w:r>
          </w:p>
        </w:tc>
        <w:tc>
          <w:tcPr>
            <w:tcW w:w="2275" w:type="dxa"/>
            <w:gridSpan w:val="2"/>
            <w:tcBorders>
              <w:top w:val="single" w:sz="12" w:space="0" w:color="auto"/>
            </w:tcBorders>
            <w:shd w:val="clear" w:color="auto" w:fill="F7CAAC"/>
          </w:tcPr>
          <w:p w14:paraId="1ACA2FFF" w14:textId="77777777" w:rsidR="00B86AE9" w:rsidRPr="00BD6417" w:rsidRDefault="00B86AE9" w:rsidP="00B86AE9">
            <w:pPr>
              <w:jc w:val="both"/>
            </w:pPr>
            <w:r w:rsidRPr="00BD6417">
              <w:rPr>
                <w:b/>
              </w:rPr>
              <w:t>Rok udělení hodnosti</w:t>
            </w:r>
          </w:p>
        </w:tc>
        <w:tc>
          <w:tcPr>
            <w:tcW w:w="2279" w:type="dxa"/>
            <w:gridSpan w:val="4"/>
            <w:tcBorders>
              <w:top w:val="single" w:sz="12" w:space="0" w:color="auto"/>
              <w:right w:val="single" w:sz="12" w:space="0" w:color="auto"/>
            </w:tcBorders>
            <w:shd w:val="clear" w:color="auto" w:fill="F7CAAC"/>
          </w:tcPr>
          <w:p w14:paraId="59A00368" w14:textId="77777777" w:rsidR="00B86AE9" w:rsidRPr="00BD6417" w:rsidRDefault="00B86AE9" w:rsidP="00B86AE9">
            <w:pPr>
              <w:jc w:val="both"/>
            </w:pPr>
            <w:r w:rsidRPr="00BD6417">
              <w:rPr>
                <w:b/>
              </w:rPr>
              <w:t>Řízení konáno na VŠ</w:t>
            </w:r>
          </w:p>
        </w:tc>
        <w:tc>
          <w:tcPr>
            <w:tcW w:w="2048" w:type="dxa"/>
            <w:gridSpan w:val="3"/>
            <w:tcBorders>
              <w:top w:val="single" w:sz="12" w:space="0" w:color="auto"/>
              <w:left w:val="single" w:sz="12" w:space="0" w:color="auto"/>
            </w:tcBorders>
            <w:shd w:val="clear" w:color="auto" w:fill="F7CAAC"/>
          </w:tcPr>
          <w:p w14:paraId="6AAF8857" w14:textId="77777777" w:rsidR="00B86AE9" w:rsidRPr="00BD6417" w:rsidRDefault="00B86AE9" w:rsidP="00B86AE9">
            <w:pPr>
              <w:jc w:val="both"/>
              <w:rPr>
                <w:b/>
              </w:rPr>
            </w:pPr>
            <w:r w:rsidRPr="00BD6417">
              <w:rPr>
                <w:b/>
              </w:rPr>
              <w:t>Ohlasy publikací</w:t>
            </w:r>
          </w:p>
        </w:tc>
      </w:tr>
      <w:tr w:rsidR="00B86AE9" w:rsidRPr="00BD6417" w14:paraId="4CEAA5A9" w14:textId="77777777" w:rsidTr="00B86AE9">
        <w:trPr>
          <w:cantSplit/>
          <w:trHeight w:val="226"/>
        </w:trPr>
        <w:tc>
          <w:tcPr>
            <w:tcW w:w="3392" w:type="dxa"/>
            <w:gridSpan w:val="2"/>
          </w:tcPr>
          <w:p w14:paraId="23FD2633" w14:textId="77777777" w:rsidR="00B86AE9" w:rsidRPr="00BD6417" w:rsidRDefault="00B86AE9" w:rsidP="00B86AE9">
            <w:pPr>
              <w:jc w:val="both"/>
            </w:pPr>
            <w:r w:rsidRPr="00BD6417">
              <w:t>Národní hospodářství</w:t>
            </w:r>
          </w:p>
        </w:tc>
        <w:tc>
          <w:tcPr>
            <w:tcW w:w="2275" w:type="dxa"/>
            <w:gridSpan w:val="2"/>
          </w:tcPr>
          <w:p w14:paraId="41AF495F" w14:textId="77777777" w:rsidR="00B86AE9" w:rsidRPr="00BD6417" w:rsidRDefault="00B86AE9" w:rsidP="00B86AE9">
            <w:pPr>
              <w:jc w:val="both"/>
            </w:pPr>
            <w:r w:rsidRPr="00BD6417">
              <w:t>1997</w:t>
            </w:r>
          </w:p>
        </w:tc>
        <w:tc>
          <w:tcPr>
            <w:tcW w:w="2279" w:type="dxa"/>
            <w:gridSpan w:val="4"/>
            <w:tcBorders>
              <w:right w:val="single" w:sz="12" w:space="0" w:color="auto"/>
            </w:tcBorders>
          </w:tcPr>
          <w:p w14:paraId="7C9E88FD" w14:textId="77777777" w:rsidR="00B86AE9" w:rsidRPr="00BD6417" w:rsidRDefault="00B86AE9" w:rsidP="00B86AE9">
            <w:pPr>
              <w:jc w:val="both"/>
            </w:pPr>
            <w:r w:rsidRPr="00BD6417">
              <w:t>VŠE v Praze</w:t>
            </w:r>
          </w:p>
        </w:tc>
        <w:tc>
          <w:tcPr>
            <w:tcW w:w="641" w:type="dxa"/>
            <w:tcBorders>
              <w:left w:val="single" w:sz="12" w:space="0" w:color="auto"/>
            </w:tcBorders>
            <w:shd w:val="clear" w:color="auto" w:fill="F7CAAC"/>
          </w:tcPr>
          <w:p w14:paraId="68FA5D0D" w14:textId="77777777" w:rsidR="00B86AE9" w:rsidRPr="00BD6417" w:rsidRDefault="00B86AE9" w:rsidP="00B86AE9">
            <w:pPr>
              <w:jc w:val="both"/>
            </w:pPr>
            <w:r w:rsidRPr="00BD6417">
              <w:rPr>
                <w:b/>
              </w:rPr>
              <w:t>WOS</w:t>
            </w:r>
          </w:p>
        </w:tc>
        <w:tc>
          <w:tcPr>
            <w:tcW w:w="702" w:type="dxa"/>
            <w:shd w:val="clear" w:color="auto" w:fill="F7CAAC"/>
          </w:tcPr>
          <w:p w14:paraId="67D0A166" w14:textId="77777777" w:rsidR="00B86AE9" w:rsidRPr="00BD6417" w:rsidRDefault="00B86AE9" w:rsidP="00B86AE9">
            <w:pPr>
              <w:jc w:val="both"/>
              <w:rPr>
                <w:sz w:val="18"/>
              </w:rPr>
            </w:pPr>
            <w:r w:rsidRPr="00BD6417">
              <w:rPr>
                <w:b/>
                <w:sz w:val="18"/>
              </w:rPr>
              <w:t>Scopus</w:t>
            </w:r>
          </w:p>
        </w:tc>
        <w:tc>
          <w:tcPr>
            <w:tcW w:w="705" w:type="dxa"/>
            <w:shd w:val="clear" w:color="auto" w:fill="F7CAAC"/>
          </w:tcPr>
          <w:p w14:paraId="49CCB28D" w14:textId="77777777" w:rsidR="00B86AE9" w:rsidRPr="00BD6417" w:rsidRDefault="00B86AE9" w:rsidP="00B86AE9">
            <w:pPr>
              <w:jc w:val="both"/>
            </w:pPr>
            <w:r w:rsidRPr="00BD6417">
              <w:rPr>
                <w:b/>
                <w:sz w:val="18"/>
              </w:rPr>
              <w:t>ostatní</w:t>
            </w:r>
          </w:p>
        </w:tc>
      </w:tr>
      <w:tr w:rsidR="00B86AE9" w:rsidRPr="00BD6417" w14:paraId="029D0F1B" w14:textId="77777777" w:rsidTr="00B86AE9">
        <w:trPr>
          <w:cantSplit/>
          <w:trHeight w:val="70"/>
        </w:trPr>
        <w:tc>
          <w:tcPr>
            <w:tcW w:w="3392" w:type="dxa"/>
            <w:gridSpan w:val="2"/>
            <w:shd w:val="clear" w:color="auto" w:fill="F7CAAC"/>
          </w:tcPr>
          <w:p w14:paraId="60E22773" w14:textId="77777777" w:rsidR="00B86AE9" w:rsidRPr="00BD6417" w:rsidRDefault="00B86AE9" w:rsidP="00B86AE9">
            <w:pPr>
              <w:jc w:val="both"/>
            </w:pPr>
            <w:r w:rsidRPr="00BD6417">
              <w:rPr>
                <w:b/>
              </w:rPr>
              <w:t>Obor jmenovacího řízení</w:t>
            </w:r>
          </w:p>
        </w:tc>
        <w:tc>
          <w:tcPr>
            <w:tcW w:w="2275" w:type="dxa"/>
            <w:gridSpan w:val="2"/>
            <w:shd w:val="clear" w:color="auto" w:fill="F7CAAC"/>
          </w:tcPr>
          <w:p w14:paraId="5F10458F" w14:textId="77777777" w:rsidR="00B86AE9" w:rsidRPr="00BD6417" w:rsidRDefault="00B86AE9" w:rsidP="00B86AE9">
            <w:pPr>
              <w:jc w:val="both"/>
            </w:pPr>
            <w:r w:rsidRPr="00BD6417">
              <w:rPr>
                <w:b/>
              </w:rPr>
              <w:t>Rok udělení hodnosti</w:t>
            </w:r>
          </w:p>
        </w:tc>
        <w:tc>
          <w:tcPr>
            <w:tcW w:w="2279" w:type="dxa"/>
            <w:gridSpan w:val="4"/>
            <w:tcBorders>
              <w:right w:val="single" w:sz="12" w:space="0" w:color="auto"/>
            </w:tcBorders>
            <w:shd w:val="clear" w:color="auto" w:fill="F7CAAC"/>
          </w:tcPr>
          <w:p w14:paraId="0E49768A" w14:textId="77777777" w:rsidR="00B86AE9" w:rsidRPr="00BD6417" w:rsidRDefault="00B86AE9" w:rsidP="00B86AE9">
            <w:pPr>
              <w:jc w:val="both"/>
            </w:pPr>
            <w:r w:rsidRPr="00BD6417">
              <w:rPr>
                <w:b/>
              </w:rPr>
              <w:t>Řízení konáno na VŠ</w:t>
            </w:r>
          </w:p>
        </w:tc>
        <w:tc>
          <w:tcPr>
            <w:tcW w:w="641" w:type="dxa"/>
            <w:vMerge w:val="restart"/>
            <w:tcBorders>
              <w:left w:val="single" w:sz="12" w:space="0" w:color="auto"/>
            </w:tcBorders>
          </w:tcPr>
          <w:p w14:paraId="33553BB7" w14:textId="77777777" w:rsidR="00B86AE9" w:rsidRPr="00BD6417" w:rsidRDefault="00B86AE9" w:rsidP="00B86AE9">
            <w:pPr>
              <w:jc w:val="both"/>
            </w:pPr>
            <w:r w:rsidRPr="00BD6417">
              <w:t>23</w:t>
            </w:r>
          </w:p>
        </w:tc>
        <w:tc>
          <w:tcPr>
            <w:tcW w:w="702" w:type="dxa"/>
            <w:vMerge w:val="restart"/>
          </w:tcPr>
          <w:p w14:paraId="67E09C11" w14:textId="77777777" w:rsidR="00B86AE9" w:rsidRPr="00BD6417" w:rsidRDefault="00B86AE9" w:rsidP="00B86AE9">
            <w:pPr>
              <w:jc w:val="both"/>
            </w:pPr>
            <w:r w:rsidRPr="00BD6417">
              <w:t>12</w:t>
            </w:r>
          </w:p>
        </w:tc>
        <w:tc>
          <w:tcPr>
            <w:tcW w:w="705" w:type="dxa"/>
            <w:vMerge w:val="restart"/>
          </w:tcPr>
          <w:p w14:paraId="2ED0280C" w14:textId="77777777" w:rsidR="00B86AE9" w:rsidRPr="00BD6417" w:rsidRDefault="00B86AE9" w:rsidP="00B86AE9">
            <w:pPr>
              <w:jc w:val="both"/>
              <w:rPr>
                <w:b/>
              </w:rPr>
            </w:pPr>
          </w:p>
        </w:tc>
      </w:tr>
      <w:tr w:rsidR="00B86AE9" w:rsidRPr="00BD6417" w14:paraId="1B15679A" w14:textId="77777777" w:rsidTr="00B86AE9">
        <w:trPr>
          <w:trHeight w:val="206"/>
        </w:trPr>
        <w:tc>
          <w:tcPr>
            <w:tcW w:w="3392" w:type="dxa"/>
            <w:gridSpan w:val="2"/>
          </w:tcPr>
          <w:p w14:paraId="5E5941DE" w14:textId="77777777" w:rsidR="00B86AE9" w:rsidRPr="00BD6417" w:rsidRDefault="00B86AE9" w:rsidP="00B86AE9">
            <w:pPr>
              <w:jc w:val="both"/>
            </w:pPr>
            <w:r w:rsidRPr="00BD6417">
              <w:t>Podniková ekonomika a management</w:t>
            </w:r>
          </w:p>
        </w:tc>
        <w:tc>
          <w:tcPr>
            <w:tcW w:w="2275" w:type="dxa"/>
            <w:gridSpan w:val="2"/>
          </w:tcPr>
          <w:p w14:paraId="2140D14C" w14:textId="77777777" w:rsidR="00B86AE9" w:rsidRPr="00BD6417" w:rsidRDefault="00B86AE9" w:rsidP="00B86AE9">
            <w:pPr>
              <w:jc w:val="both"/>
            </w:pPr>
            <w:r w:rsidRPr="00BD6417">
              <w:t>2002</w:t>
            </w:r>
          </w:p>
        </w:tc>
        <w:tc>
          <w:tcPr>
            <w:tcW w:w="2279" w:type="dxa"/>
            <w:gridSpan w:val="4"/>
            <w:tcBorders>
              <w:right w:val="single" w:sz="12" w:space="0" w:color="auto"/>
            </w:tcBorders>
          </w:tcPr>
          <w:p w14:paraId="4EAA0D73" w14:textId="77777777" w:rsidR="00B86AE9" w:rsidRPr="00BD6417" w:rsidRDefault="00B86AE9" w:rsidP="00B86AE9">
            <w:pPr>
              <w:jc w:val="both"/>
            </w:pPr>
            <w:r w:rsidRPr="00BD6417">
              <w:t>TUL, Ekonomická fakulta</w:t>
            </w:r>
          </w:p>
        </w:tc>
        <w:tc>
          <w:tcPr>
            <w:tcW w:w="641" w:type="dxa"/>
            <w:vMerge/>
            <w:tcBorders>
              <w:left w:val="single" w:sz="12" w:space="0" w:color="auto"/>
            </w:tcBorders>
            <w:vAlign w:val="center"/>
          </w:tcPr>
          <w:p w14:paraId="6CD2E17F" w14:textId="77777777" w:rsidR="00B86AE9" w:rsidRPr="00BD6417" w:rsidRDefault="00B86AE9" w:rsidP="00B86AE9">
            <w:pPr>
              <w:rPr>
                <w:b/>
              </w:rPr>
            </w:pPr>
          </w:p>
        </w:tc>
        <w:tc>
          <w:tcPr>
            <w:tcW w:w="702" w:type="dxa"/>
            <w:vMerge/>
            <w:vAlign w:val="center"/>
          </w:tcPr>
          <w:p w14:paraId="7121B47A" w14:textId="77777777" w:rsidR="00B86AE9" w:rsidRPr="00BD6417" w:rsidRDefault="00B86AE9" w:rsidP="00B86AE9">
            <w:pPr>
              <w:rPr>
                <w:b/>
              </w:rPr>
            </w:pPr>
          </w:p>
        </w:tc>
        <w:tc>
          <w:tcPr>
            <w:tcW w:w="705" w:type="dxa"/>
            <w:vMerge/>
            <w:vAlign w:val="center"/>
          </w:tcPr>
          <w:p w14:paraId="3515A987" w14:textId="77777777" w:rsidR="00B86AE9" w:rsidRPr="00BD6417" w:rsidRDefault="00B86AE9" w:rsidP="00B86AE9">
            <w:pPr>
              <w:rPr>
                <w:b/>
              </w:rPr>
            </w:pPr>
          </w:p>
        </w:tc>
      </w:tr>
      <w:tr w:rsidR="00B86AE9" w:rsidRPr="00BD6417" w14:paraId="332E2C00" w14:textId="77777777" w:rsidTr="00B86AE9">
        <w:trPr>
          <w:trHeight w:val="452"/>
        </w:trPr>
        <w:tc>
          <w:tcPr>
            <w:tcW w:w="9994" w:type="dxa"/>
            <w:gridSpan w:val="11"/>
            <w:shd w:val="clear" w:color="auto" w:fill="F7CAAC"/>
          </w:tcPr>
          <w:p w14:paraId="1F344455" w14:textId="77777777" w:rsidR="00B86AE9" w:rsidRPr="00BD6417" w:rsidRDefault="00B86AE9" w:rsidP="00B86AE9">
            <w:pPr>
              <w:jc w:val="both"/>
              <w:rPr>
                <w:b/>
              </w:rPr>
            </w:pPr>
            <w:r w:rsidRPr="00BD6417">
              <w:rPr>
                <w:b/>
              </w:rPr>
              <w:t xml:space="preserve">Přehled o nejvýznamnější publikační a další tvůrčí činnosti nebo další profesní činnosti u odborníků z praxe vztahující se k zabezpečovaným předmětům </w:t>
            </w:r>
          </w:p>
        </w:tc>
      </w:tr>
      <w:tr w:rsidR="00B86AE9" w:rsidRPr="00BD6417" w14:paraId="156638E5" w14:textId="77777777" w:rsidTr="00B86AE9">
        <w:trPr>
          <w:trHeight w:val="553"/>
        </w:trPr>
        <w:tc>
          <w:tcPr>
            <w:tcW w:w="9994" w:type="dxa"/>
            <w:gridSpan w:val="11"/>
          </w:tcPr>
          <w:p w14:paraId="0D5ABB8B" w14:textId="77777777" w:rsidR="00B86AE9" w:rsidRPr="00BD6417" w:rsidRDefault="00B86AE9" w:rsidP="00B86AE9">
            <w:pPr>
              <w:jc w:val="both"/>
              <w:rPr>
                <w:rFonts w:eastAsia="Calibri"/>
                <w:caps/>
                <w:lang w:eastAsia="en-US"/>
              </w:rPr>
            </w:pPr>
            <w:r w:rsidRPr="00BD6417">
              <w:rPr>
                <w:rFonts w:eastAsia="Calibri"/>
                <w:caps/>
                <w:lang w:eastAsia="en-US"/>
              </w:rPr>
              <w:t xml:space="preserve">KRAFT, J., ZAJCEV, A., ZAJCEV, V. </w:t>
            </w:r>
            <w:r w:rsidRPr="00BD6417">
              <w:rPr>
                <w:rFonts w:eastAsia="Calibri"/>
                <w:i/>
                <w:lang w:eastAsia="en-US"/>
              </w:rPr>
              <w:t>Discovering The Lean Production Secrets On The Verge Of Industry 4.0 0.</w:t>
            </w:r>
            <w:r w:rsidRPr="00BD6417">
              <w:rPr>
                <w:rFonts w:eastAsia="Calibri"/>
                <w:lang w:eastAsia="en-US"/>
              </w:rPr>
              <w:t xml:space="preserve"> Liberec: Technická Univerzita v Liberci, 2017. ISBN 978-80-7494-392-8</w:t>
            </w:r>
            <w:r w:rsidRPr="00BD6417">
              <w:rPr>
                <w:rFonts w:eastAsia="Calibri"/>
                <w:caps/>
                <w:lang w:eastAsia="en-US"/>
              </w:rPr>
              <w:t>. (33%)</w:t>
            </w:r>
          </w:p>
          <w:p w14:paraId="6CD9782B" w14:textId="77777777" w:rsidR="00B86AE9" w:rsidRPr="00BD6417" w:rsidRDefault="00B86AE9" w:rsidP="00B86AE9">
            <w:pPr>
              <w:jc w:val="both"/>
              <w:rPr>
                <w:caps/>
              </w:rPr>
            </w:pPr>
            <w:r w:rsidRPr="00BD6417">
              <w:rPr>
                <w:rFonts w:eastAsia="Calibri"/>
                <w:caps/>
                <w:lang w:eastAsia="en-US"/>
              </w:rPr>
              <w:t>Brzáková, K., Kraft, J</w:t>
            </w:r>
            <w:r w:rsidRPr="00BD6417">
              <w:rPr>
                <w:rFonts w:eastAsia="Calibri"/>
                <w:lang w:eastAsia="en-US"/>
              </w:rPr>
              <w:t xml:space="preserve">. Economic Context of European Subsidies adn Their Impact on Regional Economic Disparities on the Example of the Czech Republic. </w:t>
            </w:r>
            <w:r w:rsidRPr="00BD6417">
              <w:rPr>
                <w:rFonts w:eastAsia="Calibri"/>
                <w:i/>
                <w:lang w:eastAsia="en-US"/>
              </w:rPr>
              <w:t>E&amp;M Economics and Management</w:t>
            </w:r>
            <w:r w:rsidRPr="00BD6417">
              <w:rPr>
                <w:rFonts w:eastAsia="Calibri"/>
                <w:lang w:eastAsia="en-US"/>
              </w:rPr>
              <w:t>. 2017, Vol. 20, Issue 2, pp 65-74. ISSN 1212-3609. DOI: 10.15240/tul/001/2017-2-005 (50%)</w:t>
            </w:r>
          </w:p>
          <w:p w14:paraId="6DE3FE0F" w14:textId="77777777" w:rsidR="00B86AE9" w:rsidRPr="00BD6417" w:rsidRDefault="00B86AE9" w:rsidP="00B86AE9">
            <w:pPr>
              <w:jc w:val="both"/>
            </w:pPr>
            <w:r w:rsidRPr="00BD6417">
              <w:rPr>
                <w:caps/>
              </w:rPr>
              <w:t>Kraft, J.</w:t>
            </w:r>
            <w:r w:rsidRPr="00BD6417">
              <w:t xml:space="preserve"> Analysis of changes in selected market structures in relation to economic success. </w:t>
            </w:r>
            <w:r w:rsidRPr="00BD6417">
              <w:rPr>
                <w:i/>
                <w:iCs/>
              </w:rPr>
              <w:t>Engineering Economics.</w:t>
            </w:r>
            <w:r w:rsidRPr="00BD6417">
              <w:t xml:space="preserve"> 2016, Vol. 27, No. 1, pp 32-38. ISSN 1392-2785. </w:t>
            </w:r>
            <w:r w:rsidRPr="00BD6417">
              <w:rPr>
                <w:rFonts w:eastAsia="Calibri"/>
                <w:lang w:eastAsia="en-US"/>
              </w:rPr>
              <w:t xml:space="preserve">DOI: </w:t>
            </w:r>
            <w:hyperlink r:id="rId35" w:history="1">
              <w:r w:rsidRPr="00BD6417">
                <w:rPr>
                  <w:rFonts w:eastAsia="Calibri"/>
                  <w:lang w:eastAsia="en-US"/>
                </w:rPr>
                <w:t>http://dx.doi.org/10.5755/j01.ee.27.1.9734</w:t>
              </w:r>
            </w:hyperlink>
            <w:r w:rsidRPr="00BD6417">
              <w:rPr>
                <w:rFonts w:eastAsia="Calibri"/>
                <w:lang w:eastAsia="en-US"/>
              </w:rPr>
              <w:t xml:space="preserve">. </w:t>
            </w:r>
          </w:p>
          <w:p w14:paraId="5E9669C7" w14:textId="77777777" w:rsidR="00B86AE9" w:rsidRPr="00BD6417" w:rsidRDefault="00B86AE9" w:rsidP="00B86AE9">
            <w:pPr>
              <w:jc w:val="both"/>
            </w:pPr>
            <w:r w:rsidRPr="00BD6417">
              <w:rPr>
                <w:caps/>
              </w:rPr>
              <w:t>Kraft, J.</w:t>
            </w:r>
            <w:r w:rsidRPr="00BD6417">
              <w:t xml:space="preserve"> a kol. </w:t>
            </w:r>
            <w:r w:rsidRPr="00BD6417">
              <w:rPr>
                <w:i/>
              </w:rPr>
              <w:t>Regionální cenové hladiny v ČR – teorie, metodika a praxe</w:t>
            </w:r>
            <w:r w:rsidRPr="00BD6417">
              <w:t>. 1. vydání. Liberec: TUL, 2015, 167 s. ISBN 978-80-7494-263-1</w:t>
            </w:r>
          </w:p>
          <w:p w14:paraId="4B64D986" w14:textId="77777777" w:rsidR="00B86AE9" w:rsidRPr="00BD6417" w:rsidRDefault="00B86AE9" w:rsidP="00B86AE9">
            <w:pPr>
              <w:jc w:val="both"/>
            </w:pPr>
            <w:r w:rsidRPr="00BD6417">
              <w:rPr>
                <w:caps/>
              </w:rPr>
              <w:t>Kraft, J</w:t>
            </w:r>
            <w:r w:rsidRPr="00BD6417">
              <w:t xml:space="preserve">. Intervention into the Development of Currrency Exchange Rates and Prosperity of Economy. </w:t>
            </w:r>
            <w:r w:rsidRPr="00BD6417">
              <w:rPr>
                <w:i/>
              </w:rPr>
              <w:t>Scientific papers of the University of Pardubice. Series D, Faculty of Economics and Administration.</w:t>
            </w:r>
            <w:r w:rsidRPr="00BD6417">
              <w:t xml:space="preserve"> 2015, Vol. 22, No. 35, pp 79-88. ISSN 1211-555X.</w:t>
            </w:r>
          </w:p>
          <w:p w14:paraId="76F9C889" w14:textId="77777777" w:rsidR="00B86AE9" w:rsidRPr="00BD6417" w:rsidRDefault="00B86AE9" w:rsidP="00B86AE9">
            <w:pPr>
              <w:jc w:val="both"/>
            </w:pPr>
            <w:r w:rsidRPr="00BD6417">
              <w:rPr>
                <w:i/>
              </w:rPr>
              <w:t>Přehled projektové činnosti:</w:t>
            </w:r>
            <w:r w:rsidRPr="00BD6417">
              <w:rPr>
                <w:i/>
                <w:color w:val="FF0000"/>
              </w:rPr>
              <w:t xml:space="preserve"> </w:t>
            </w:r>
          </w:p>
          <w:p w14:paraId="678F2E52" w14:textId="77777777" w:rsidR="00B86AE9" w:rsidRPr="00BD6417" w:rsidRDefault="00B86AE9" w:rsidP="00B86AE9">
            <w:pPr>
              <w:jc w:val="both"/>
              <w:rPr>
                <w:rFonts w:eastAsia="Calibri"/>
                <w:lang w:eastAsia="en-US"/>
              </w:rPr>
            </w:pPr>
            <w:r w:rsidRPr="00BD6417">
              <w:rPr>
                <w:rFonts w:eastAsia="Calibri"/>
                <w:lang w:eastAsia="en-US"/>
              </w:rPr>
              <w:t>2018-2020, TL01000303 "Využití Big Data pro vyhodnocení socio-ekonomické pozice obyvatel v typech území definovaných Strategií regionálního rozvoje  2021+", TAČR, člen řešitelského týmu.</w:t>
            </w:r>
          </w:p>
          <w:p w14:paraId="7AF0F80C" w14:textId="77777777" w:rsidR="00B86AE9" w:rsidRPr="00BD6417" w:rsidRDefault="00B86AE9" w:rsidP="00B86AE9">
            <w:pPr>
              <w:jc w:val="both"/>
              <w:rPr>
                <w:rFonts w:eastAsia="Calibri"/>
                <w:lang w:eastAsia="en-US"/>
              </w:rPr>
            </w:pPr>
            <w:r w:rsidRPr="00BD6417">
              <w:rPr>
                <w:rFonts w:eastAsia="Calibri"/>
                <w:lang w:eastAsia="en-US"/>
              </w:rPr>
              <w:t xml:space="preserve">2017-2019, </w:t>
            </w:r>
            <w:r w:rsidRPr="00BD6417">
              <w:t>interní soutěž "Podpora excelentních výzkumných týmů Ekonomické fakulty Technické univerzity v Liberci"</w:t>
            </w:r>
            <w:r w:rsidRPr="00BD6417">
              <w:rPr>
                <w:rFonts w:eastAsia="Calibri"/>
                <w:lang w:eastAsia="en-US"/>
              </w:rPr>
              <w:t>, projekt „Regionální rozvoj ČR v kontextu nástupu 4. průmyslové revoluce", člen řešitelského týmu</w:t>
            </w:r>
          </w:p>
          <w:p w14:paraId="0968D2A8" w14:textId="77777777" w:rsidR="00B86AE9" w:rsidRPr="00BD6417" w:rsidRDefault="00B86AE9" w:rsidP="00B86AE9">
            <w:pPr>
              <w:jc w:val="both"/>
              <w:rPr>
                <w:rFonts w:eastAsia="Calibri"/>
                <w:lang w:eastAsia="en-US"/>
              </w:rPr>
            </w:pPr>
            <w:r w:rsidRPr="00BD6417">
              <w:rPr>
                <w:rFonts w:eastAsia="Calibri"/>
                <w:lang w:eastAsia="en-US"/>
              </w:rPr>
              <w:t>2014-2015, TD020047 „Regionální cenový index jako indikátor reálných sociálních a ekonomických disparit“, TAČR, řešitel projektu.</w:t>
            </w:r>
          </w:p>
        </w:tc>
      </w:tr>
      <w:tr w:rsidR="00B86AE9" w:rsidRPr="00BD6417" w14:paraId="063B51F5" w14:textId="77777777" w:rsidTr="00B86AE9">
        <w:trPr>
          <w:trHeight w:val="219"/>
        </w:trPr>
        <w:tc>
          <w:tcPr>
            <w:tcW w:w="9994" w:type="dxa"/>
            <w:gridSpan w:val="11"/>
            <w:shd w:val="clear" w:color="auto" w:fill="F7CAAC"/>
          </w:tcPr>
          <w:p w14:paraId="0DA17612" w14:textId="77777777" w:rsidR="00B86AE9" w:rsidRPr="00BD6417" w:rsidRDefault="00B86AE9" w:rsidP="00B86AE9">
            <w:pPr>
              <w:rPr>
                <w:b/>
              </w:rPr>
            </w:pPr>
            <w:r w:rsidRPr="00BD6417">
              <w:rPr>
                <w:b/>
              </w:rPr>
              <w:t>Působení v zahraničí</w:t>
            </w:r>
          </w:p>
        </w:tc>
      </w:tr>
      <w:tr w:rsidR="00B86AE9" w:rsidRPr="00BD6417" w14:paraId="3CD89B8A" w14:textId="77777777" w:rsidTr="00B86AE9">
        <w:trPr>
          <w:trHeight w:val="329"/>
        </w:trPr>
        <w:tc>
          <w:tcPr>
            <w:tcW w:w="9994" w:type="dxa"/>
            <w:gridSpan w:val="11"/>
          </w:tcPr>
          <w:p w14:paraId="2CC3C712" w14:textId="77777777" w:rsidR="00B86AE9" w:rsidRPr="00BD6417" w:rsidRDefault="00B86AE9" w:rsidP="00B86AE9">
            <w:pPr>
              <w:jc w:val="both"/>
              <w:rPr>
                <w:szCs w:val="24"/>
              </w:rPr>
            </w:pPr>
            <w:r w:rsidRPr="00BD6417">
              <w:t xml:space="preserve">člen Správní rady </w:t>
            </w:r>
            <w:r w:rsidRPr="00BD6417">
              <w:rPr>
                <w:szCs w:val="24"/>
              </w:rPr>
              <w:t>TU Dresden - IHI Zittau, od roku 2013</w:t>
            </w:r>
          </w:p>
          <w:p w14:paraId="6DB8D7AD" w14:textId="77777777" w:rsidR="00B86AE9" w:rsidRPr="00BD6417" w:rsidRDefault="00B86AE9" w:rsidP="00B86AE9">
            <w:pPr>
              <w:jc w:val="both"/>
              <w:rPr>
                <w:szCs w:val="24"/>
              </w:rPr>
            </w:pPr>
            <w:r w:rsidRPr="00BD6417">
              <w:lastRenderedPageBreak/>
              <w:t>člen redakční rady vědeckého časopisu Kreativnaja ekonomika (Rusko), od roku 2011</w:t>
            </w:r>
          </w:p>
          <w:p w14:paraId="6736F564" w14:textId="77777777" w:rsidR="00B86AE9" w:rsidRPr="00BD6417" w:rsidRDefault="00B86AE9" w:rsidP="00B86AE9">
            <w:pPr>
              <w:jc w:val="both"/>
            </w:pPr>
            <w:r w:rsidRPr="00BD6417">
              <w:t>člen redakční rady časopisu Inžineriné Ekonomika (Litva), od roku 2006</w:t>
            </w:r>
          </w:p>
          <w:p w14:paraId="4270ECBF" w14:textId="77777777" w:rsidR="00B86AE9" w:rsidRPr="00BD6417" w:rsidRDefault="00B86AE9" w:rsidP="00B86AE9">
            <w:pPr>
              <w:jc w:val="both"/>
            </w:pPr>
            <w:r w:rsidRPr="00BD6417">
              <w:rPr>
                <w:szCs w:val="24"/>
              </w:rPr>
              <w:t>zahraniční člen Vědecké rady TU Dresden - IHI Zittau, od roku 2001</w:t>
            </w:r>
          </w:p>
          <w:p w14:paraId="0137390D" w14:textId="77777777" w:rsidR="00B86AE9" w:rsidRPr="00BD6417" w:rsidRDefault="00B86AE9" w:rsidP="00B86AE9">
            <w:pPr>
              <w:jc w:val="both"/>
            </w:pPr>
            <w:r w:rsidRPr="00BD6417">
              <w:t xml:space="preserve">KTU FEM Kaunas, Litva, 2001, odborná stáž </w:t>
            </w:r>
          </w:p>
          <w:p w14:paraId="3E945D26" w14:textId="77777777" w:rsidR="00B86AE9" w:rsidRPr="00BD6417" w:rsidRDefault="00B86AE9" w:rsidP="00B86AE9">
            <w:pPr>
              <w:jc w:val="both"/>
            </w:pPr>
            <w:r w:rsidRPr="00BD6417">
              <w:t>Norddeutsche Landesbank v Hannoveru, Německo, 1995, odborná stáž</w:t>
            </w:r>
          </w:p>
          <w:p w14:paraId="5CC641D6" w14:textId="77777777" w:rsidR="00B86AE9" w:rsidRPr="00BD6417" w:rsidRDefault="00B86AE9" w:rsidP="00B86AE9">
            <w:pPr>
              <w:rPr>
                <w:b/>
              </w:rPr>
            </w:pPr>
            <w:r w:rsidRPr="00BD6417">
              <w:t xml:space="preserve">Univerzita v Tuebingenu, Německo, 1993, odborná stáž </w:t>
            </w:r>
          </w:p>
        </w:tc>
      </w:tr>
      <w:tr w:rsidR="00B86AE9" w:rsidRPr="00BD6417" w14:paraId="6D75F247" w14:textId="77777777" w:rsidTr="00B86AE9">
        <w:trPr>
          <w:cantSplit/>
          <w:trHeight w:val="260"/>
        </w:trPr>
        <w:tc>
          <w:tcPr>
            <w:tcW w:w="2552" w:type="dxa"/>
            <w:shd w:val="clear" w:color="auto" w:fill="F7CAAC"/>
          </w:tcPr>
          <w:p w14:paraId="5CD3CD14" w14:textId="77777777" w:rsidR="00B86AE9" w:rsidRPr="00BD6417" w:rsidRDefault="00B86AE9" w:rsidP="00B86AE9">
            <w:pPr>
              <w:jc w:val="both"/>
              <w:rPr>
                <w:b/>
              </w:rPr>
            </w:pPr>
            <w:r w:rsidRPr="00BD6417">
              <w:rPr>
                <w:b/>
              </w:rPr>
              <w:lastRenderedPageBreak/>
              <w:t xml:space="preserve">Podpis </w:t>
            </w:r>
          </w:p>
        </w:tc>
        <w:tc>
          <w:tcPr>
            <w:tcW w:w="4598" w:type="dxa"/>
            <w:gridSpan w:val="5"/>
          </w:tcPr>
          <w:p w14:paraId="446F7133" w14:textId="77777777" w:rsidR="00B86AE9" w:rsidRPr="00BD6417" w:rsidRDefault="00B86AE9" w:rsidP="00B86AE9">
            <w:pPr>
              <w:jc w:val="both"/>
            </w:pPr>
          </w:p>
        </w:tc>
        <w:tc>
          <w:tcPr>
            <w:tcW w:w="796" w:type="dxa"/>
            <w:gridSpan w:val="2"/>
            <w:shd w:val="clear" w:color="auto" w:fill="F7CAAC"/>
          </w:tcPr>
          <w:p w14:paraId="025691D0" w14:textId="77777777" w:rsidR="00B86AE9" w:rsidRPr="00BD6417" w:rsidRDefault="00B86AE9" w:rsidP="00B86AE9">
            <w:pPr>
              <w:jc w:val="both"/>
            </w:pPr>
            <w:r w:rsidRPr="00BD6417">
              <w:rPr>
                <w:b/>
              </w:rPr>
              <w:t>datum</w:t>
            </w:r>
          </w:p>
        </w:tc>
        <w:tc>
          <w:tcPr>
            <w:tcW w:w="2048" w:type="dxa"/>
            <w:gridSpan w:val="3"/>
          </w:tcPr>
          <w:p w14:paraId="4E249BB3" w14:textId="77777777" w:rsidR="00B86AE9" w:rsidRPr="00BD6417" w:rsidRDefault="00B86AE9" w:rsidP="00B86AE9">
            <w:pPr>
              <w:jc w:val="both"/>
            </w:pPr>
          </w:p>
        </w:tc>
      </w:tr>
    </w:tbl>
    <w:p w14:paraId="60DC6CE0" w14:textId="77777777" w:rsidR="00B86AE9" w:rsidRDefault="00B86AE9" w:rsidP="00B86AE9"/>
    <w:p w14:paraId="0349BA8D" w14:textId="77777777" w:rsidR="00B86AE9" w:rsidRDefault="00B86AE9" w:rsidP="00B86AE9">
      <w:r>
        <w:br w:type="page"/>
      </w:r>
    </w:p>
    <w:tbl>
      <w:tblPr>
        <w:tblW w:w="971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72"/>
        <w:gridCol w:w="1289"/>
        <w:gridCol w:w="623"/>
        <w:gridCol w:w="1728"/>
        <w:gridCol w:w="526"/>
        <w:gridCol w:w="470"/>
        <w:gridCol w:w="998"/>
        <w:gridCol w:w="712"/>
        <w:gridCol w:w="77"/>
        <w:gridCol w:w="635"/>
        <w:gridCol w:w="696"/>
        <w:gridCol w:w="686"/>
      </w:tblGrid>
      <w:tr w:rsidR="00B86AE9" w:rsidRPr="00D27CDE" w14:paraId="431C29DA" w14:textId="77777777" w:rsidTr="00B86AE9">
        <w:tc>
          <w:tcPr>
            <w:tcW w:w="9712" w:type="dxa"/>
            <w:gridSpan w:val="12"/>
            <w:tcBorders>
              <w:bottom w:val="double" w:sz="4" w:space="0" w:color="auto"/>
            </w:tcBorders>
            <w:shd w:val="clear" w:color="auto" w:fill="BDD6EE"/>
          </w:tcPr>
          <w:p w14:paraId="3E865949" w14:textId="77777777" w:rsidR="00B86AE9" w:rsidRPr="00D27CDE" w:rsidRDefault="00B86AE9" w:rsidP="00B86AE9">
            <w:pPr>
              <w:jc w:val="both"/>
              <w:rPr>
                <w:b/>
                <w:sz w:val="28"/>
              </w:rPr>
            </w:pPr>
            <w:r w:rsidRPr="00D27CDE">
              <w:rPr>
                <w:b/>
                <w:sz w:val="28"/>
              </w:rPr>
              <w:lastRenderedPageBreak/>
              <w:t>C-I – Personální zabezpečení</w:t>
            </w:r>
          </w:p>
        </w:tc>
      </w:tr>
      <w:tr w:rsidR="00B86AE9" w:rsidRPr="00D27CDE" w14:paraId="533A9138" w14:textId="77777777" w:rsidTr="00B86AE9">
        <w:tc>
          <w:tcPr>
            <w:tcW w:w="2561" w:type="dxa"/>
            <w:gridSpan w:val="2"/>
            <w:tcBorders>
              <w:top w:val="double" w:sz="4" w:space="0" w:color="auto"/>
            </w:tcBorders>
            <w:shd w:val="clear" w:color="auto" w:fill="F7CAAC"/>
          </w:tcPr>
          <w:p w14:paraId="2A7E62FE" w14:textId="77777777" w:rsidR="00B86AE9" w:rsidRPr="00D27CDE" w:rsidRDefault="00B86AE9" w:rsidP="00B86AE9">
            <w:pPr>
              <w:jc w:val="both"/>
              <w:rPr>
                <w:b/>
              </w:rPr>
            </w:pPr>
            <w:r w:rsidRPr="00D27CDE">
              <w:rPr>
                <w:b/>
              </w:rPr>
              <w:t>Vysoká škola</w:t>
            </w:r>
          </w:p>
        </w:tc>
        <w:tc>
          <w:tcPr>
            <w:tcW w:w="7151" w:type="dxa"/>
            <w:gridSpan w:val="10"/>
          </w:tcPr>
          <w:p w14:paraId="4DA87919" w14:textId="77777777" w:rsidR="00B86AE9" w:rsidRPr="00D27CDE" w:rsidRDefault="00B86AE9" w:rsidP="00B86AE9">
            <w:pPr>
              <w:jc w:val="both"/>
            </w:pPr>
            <w:r w:rsidRPr="00D27CDE">
              <w:t>Univerzita Tomáše Bati ve Zlíně</w:t>
            </w:r>
          </w:p>
        </w:tc>
      </w:tr>
      <w:tr w:rsidR="00B86AE9" w:rsidRPr="00D27CDE" w14:paraId="4FD42A21" w14:textId="77777777" w:rsidTr="00B86AE9">
        <w:tc>
          <w:tcPr>
            <w:tcW w:w="2561" w:type="dxa"/>
            <w:gridSpan w:val="2"/>
            <w:shd w:val="clear" w:color="auto" w:fill="F7CAAC"/>
          </w:tcPr>
          <w:p w14:paraId="08E1E2B8" w14:textId="77777777" w:rsidR="00B86AE9" w:rsidRPr="00D27CDE" w:rsidRDefault="00B86AE9" w:rsidP="00B86AE9">
            <w:pPr>
              <w:jc w:val="both"/>
              <w:rPr>
                <w:b/>
              </w:rPr>
            </w:pPr>
            <w:r w:rsidRPr="00D27CDE">
              <w:rPr>
                <w:b/>
              </w:rPr>
              <w:t>Součást vysoké školy</w:t>
            </w:r>
          </w:p>
        </w:tc>
        <w:tc>
          <w:tcPr>
            <w:tcW w:w="7151" w:type="dxa"/>
            <w:gridSpan w:val="10"/>
          </w:tcPr>
          <w:p w14:paraId="5CC36A5C" w14:textId="77777777" w:rsidR="00B86AE9" w:rsidRPr="00D27CDE" w:rsidRDefault="00B86AE9" w:rsidP="00B86AE9">
            <w:pPr>
              <w:jc w:val="both"/>
            </w:pPr>
            <w:r w:rsidRPr="00D27CDE">
              <w:t>Fakulta managementu a ekonomiky</w:t>
            </w:r>
          </w:p>
        </w:tc>
      </w:tr>
      <w:tr w:rsidR="00B86AE9" w:rsidRPr="00D27CDE" w14:paraId="5307AB16" w14:textId="77777777" w:rsidTr="00B86AE9">
        <w:tc>
          <w:tcPr>
            <w:tcW w:w="2561" w:type="dxa"/>
            <w:gridSpan w:val="2"/>
            <w:shd w:val="clear" w:color="auto" w:fill="F7CAAC"/>
          </w:tcPr>
          <w:p w14:paraId="1961249C" w14:textId="77777777" w:rsidR="00B86AE9" w:rsidRPr="00D27CDE" w:rsidRDefault="00B86AE9" w:rsidP="00B86AE9">
            <w:pPr>
              <w:jc w:val="both"/>
              <w:rPr>
                <w:b/>
              </w:rPr>
            </w:pPr>
            <w:r w:rsidRPr="00D27CDE">
              <w:rPr>
                <w:b/>
              </w:rPr>
              <w:t>Název studijního programu</w:t>
            </w:r>
          </w:p>
        </w:tc>
        <w:tc>
          <w:tcPr>
            <w:tcW w:w="7151" w:type="dxa"/>
            <w:gridSpan w:val="10"/>
          </w:tcPr>
          <w:p w14:paraId="3EC6285F" w14:textId="77777777" w:rsidR="00B86AE9" w:rsidRDefault="00B86AE9" w:rsidP="00B86AE9">
            <w:pPr>
              <w:jc w:val="both"/>
            </w:pPr>
            <w:r w:rsidRPr="005B2B09">
              <w:t>Economics and Management</w:t>
            </w:r>
          </w:p>
        </w:tc>
      </w:tr>
      <w:tr w:rsidR="00B86AE9" w:rsidRPr="00D27CDE" w14:paraId="62C8146B" w14:textId="77777777" w:rsidTr="00B86AE9">
        <w:tc>
          <w:tcPr>
            <w:tcW w:w="2561" w:type="dxa"/>
            <w:gridSpan w:val="2"/>
            <w:shd w:val="clear" w:color="auto" w:fill="F7CAAC"/>
          </w:tcPr>
          <w:p w14:paraId="683B5E61" w14:textId="77777777" w:rsidR="00B86AE9" w:rsidRPr="00D27CDE" w:rsidRDefault="00B86AE9" w:rsidP="00B86AE9">
            <w:pPr>
              <w:jc w:val="both"/>
              <w:rPr>
                <w:b/>
              </w:rPr>
            </w:pPr>
            <w:r w:rsidRPr="00D27CDE">
              <w:rPr>
                <w:b/>
              </w:rPr>
              <w:t>Jméno a příjmení</w:t>
            </w:r>
          </w:p>
        </w:tc>
        <w:tc>
          <w:tcPr>
            <w:tcW w:w="4345" w:type="dxa"/>
            <w:gridSpan w:val="5"/>
          </w:tcPr>
          <w:p w14:paraId="48A0A4F3" w14:textId="77777777" w:rsidR="00B86AE9" w:rsidRPr="00D27CDE" w:rsidRDefault="00B86AE9" w:rsidP="00B86AE9">
            <w:pPr>
              <w:jc w:val="both"/>
            </w:pPr>
            <w:r w:rsidRPr="00D27CDE">
              <w:t>Petr NOVÁK</w:t>
            </w:r>
          </w:p>
        </w:tc>
        <w:tc>
          <w:tcPr>
            <w:tcW w:w="712" w:type="dxa"/>
            <w:shd w:val="clear" w:color="auto" w:fill="F7CAAC"/>
          </w:tcPr>
          <w:p w14:paraId="55E4E5D4" w14:textId="77777777" w:rsidR="00B86AE9" w:rsidRPr="00D27CDE" w:rsidRDefault="00B86AE9" w:rsidP="00B86AE9">
            <w:pPr>
              <w:jc w:val="both"/>
              <w:rPr>
                <w:b/>
              </w:rPr>
            </w:pPr>
            <w:r w:rsidRPr="00D27CDE">
              <w:rPr>
                <w:b/>
              </w:rPr>
              <w:t>Tituly</w:t>
            </w:r>
          </w:p>
        </w:tc>
        <w:tc>
          <w:tcPr>
            <w:tcW w:w="2094" w:type="dxa"/>
            <w:gridSpan w:val="4"/>
          </w:tcPr>
          <w:p w14:paraId="4951D0E7" w14:textId="77777777" w:rsidR="00B86AE9" w:rsidRPr="00D27CDE" w:rsidRDefault="00B86AE9" w:rsidP="00B86AE9">
            <w:pPr>
              <w:jc w:val="both"/>
            </w:pPr>
            <w:r w:rsidRPr="00D27CDE">
              <w:t>doc. Ing., Ph.D.</w:t>
            </w:r>
          </w:p>
        </w:tc>
      </w:tr>
      <w:tr w:rsidR="00B86AE9" w:rsidRPr="00D27CDE" w14:paraId="7BBB8DA6" w14:textId="77777777" w:rsidTr="00B86AE9">
        <w:tc>
          <w:tcPr>
            <w:tcW w:w="2561" w:type="dxa"/>
            <w:gridSpan w:val="2"/>
            <w:shd w:val="clear" w:color="auto" w:fill="F7CAAC"/>
          </w:tcPr>
          <w:p w14:paraId="30C4394B" w14:textId="77777777" w:rsidR="00B86AE9" w:rsidRPr="00D27CDE" w:rsidRDefault="00B86AE9" w:rsidP="00B86AE9">
            <w:pPr>
              <w:jc w:val="both"/>
              <w:rPr>
                <w:b/>
              </w:rPr>
            </w:pPr>
            <w:r w:rsidRPr="00D27CDE">
              <w:rPr>
                <w:b/>
              </w:rPr>
              <w:t>Rok narození</w:t>
            </w:r>
          </w:p>
        </w:tc>
        <w:tc>
          <w:tcPr>
            <w:tcW w:w="623" w:type="dxa"/>
          </w:tcPr>
          <w:p w14:paraId="72D6C5B7" w14:textId="77777777" w:rsidR="00B86AE9" w:rsidRPr="00D27CDE" w:rsidRDefault="00B86AE9" w:rsidP="00B86AE9">
            <w:pPr>
              <w:jc w:val="center"/>
            </w:pPr>
            <w:r w:rsidRPr="00D27CDE">
              <w:t>1979</w:t>
            </w:r>
          </w:p>
        </w:tc>
        <w:tc>
          <w:tcPr>
            <w:tcW w:w="1728" w:type="dxa"/>
            <w:shd w:val="clear" w:color="auto" w:fill="F7CAAC"/>
          </w:tcPr>
          <w:p w14:paraId="346BE4A8" w14:textId="77777777" w:rsidR="00B86AE9" w:rsidRPr="00D27CDE" w:rsidRDefault="00B86AE9" w:rsidP="00B86AE9">
            <w:pPr>
              <w:jc w:val="both"/>
              <w:rPr>
                <w:b/>
              </w:rPr>
            </w:pPr>
            <w:r w:rsidRPr="00D27CDE">
              <w:rPr>
                <w:b/>
              </w:rPr>
              <w:t>typ vztahu k VŠ</w:t>
            </w:r>
          </w:p>
        </w:tc>
        <w:tc>
          <w:tcPr>
            <w:tcW w:w="996" w:type="dxa"/>
            <w:gridSpan w:val="2"/>
          </w:tcPr>
          <w:p w14:paraId="2A2FDF84" w14:textId="77777777" w:rsidR="00B86AE9" w:rsidRPr="00D27CDE" w:rsidRDefault="00B86AE9" w:rsidP="00B86AE9">
            <w:r w:rsidRPr="00D27CDE">
              <w:t>pp</w:t>
            </w:r>
          </w:p>
        </w:tc>
        <w:tc>
          <w:tcPr>
            <w:tcW w:w="998" w:type="dxa"/>
            <w:shd w:val="clear" w:color="auto" w:fill="F7CAAC"/>
          </w:tcPr>
          <w:p w14:paraId="099EA6AB" w14:textId="77777777" w:rsidR="00B86AE9" w:rsidRPr="00D27CDE" w:rsidRDefault="00B86AE9" w:rsidP="00B86AE9">
            <w:pPr>
              <w:rPr>
                <w:b/>
              </w:rPr>
            </w:pPr>
            <w:r w:rsidRPr="00D27CDE">
              <w:rPr>
                <w:b/>
              </w:rPr>
              <w:t>rozsah</w:t>
            </w:r>
          </w:p>
        </w:tc>
        <w:tc>
          <w:tcPr>
            <w:tcW w:w="712" w:type="dxa"/>
          </w:tcPr>
          <w:p w14:paraId="266CAE30" w14:textId="77777777" w:rsidR="00B86AE9" w:rsidRPr="00D27CDE" w:rsidRDefault="00B86AE9" w:rsidP="00B86AE9">
            <w:r w:rsidRPr="00D27CDE">
              <w:t>40</w:t>
            </w:r>
          </w:p>
        </w:tc>
        <w:tc>
          <w:tcPr>
            <w:tcW w:w="712" w:type="dxa"/>
            <w:gridSpan w:val="2"/>
            <w:shd w:val="clear" w:color="auto" w:fill="F7CAAC"/>
          </w:tcPr>
          <w:p w14:paraId="32632687" w14:textId="77777777" w:rsidR="00B86AE9" w:rsidRPr="002336DA" w:rsidRDefault="00B86AE9" w:rsidP="00B86AE9">
            <w:pPr>
              <w:rPr>
                <w:b/>
                <w:sz w:val="18"/>
              </w:rPr>
            </w:pPr>
            <w:r w:rsidRPr="002336DA">
              <w:rPr>
                <w:b/>
                <w:sz w:val="18"/>
              </w:rPr>
              <w:t>do kdy</w:t>
            </w:r>
          </w:p>
        </w:tc>
        <w:tc>
          <w:tcPr>
            <w:tcW w:w="1382" w:type="dxa"/>
            <w:gridSpan w:val="2"/>
          </w:tcPr>
          <w:p w14:paraId="20C9E0A3" w14:textId="77777777" w:rsidR="00B86AE9" w:rsidRPr="00D27CDE" w:rsidRDefault="00B86AE9" w:rsidP="00B86AE9">
            <w:r w:rsidRPr="00D27CDE">
              <w:t>N</w:t>
            </w:r>
          </w:p>
        </w:tc>
      </w:tr>
      <w:tr w:rsidR="00B86AE9" w:rsidRPr="00D27CDE" w14:paraId="1086799B" w14:textId="77777777" w:rsidTr="00B86AE9">
        <w:tc>
          <w:tcPr>
            <w:tcW w:w="4912" w:type="dxa"/>
            <w:gridSpan w:val="4"/>
            <w:shd w:val="clear" w:color="auto" w:fill="F7CAAC"/>
          </w:tcPr>
          <w:p w14:paraId="65362199" w14:textId="77777777" w:rsidR="00B86AE9" w:rsidRPr="00D27CDE" w:rsidRDefault="00B86AE9" w:rsidP="00B86AE9">
            <w:pPr>
              <w:jc w:val="both"/>
              <w:rPr>
                <w:b/>
              </w:rPr>
            </w:pPr>
            <w:r w:rsidRPr="00D27CDE">
              <w:rPr>
                <w:b/>
              </w:rPr>
              <w:t>Typ vztahu na součásti VŠ, která uskutečňuje st. program</w:t>
            </w:r>
          </w:p>
        </w:tc>
        <w:tc>
          <w:tcPr>
            <w:tcW w:w="996" w:type="dxa"/>
            <w:gridSpan w:val="2"/>
          </w:tcPr>
          <w:p w14:paraId="68B3D401" w14:textId="77777777" w:rsidR="00B86AE9" w:rsidRPr="00D27CDE" w:rsidRDefault="00B86AE9" w:rsidP="00B86AE9">
            <w:r w:rsidRPr="00D27CDE">
              <w:t>pp</w:t>
            </w:r>
          </w:p>
        </w:tc>
        <w:tc>
          <w:tcPr>
            <w:tcW w:w="998" w:type="dxa"/>
            <w:shd w:val="clear" w:color="auto" w:fill="F7CAAC"/>
          </w:tcPr>
          <w:p w14:paraId="55D91A01" w14:textId="77777777" w:rsidR="00B86AE9" w:rsidRPr="00D27CDE" w:rsidRDefault="00B86AE9" w:rsidP="00B86AE9">
            <w:pPr>
              <w:rPr>
                <w:b/>
              </w:rPr>
            </w:pPr>
            <w:r w:rsidRPr="00D27CDE">
              <w:rPr>
                <w:b/>
              </w:rPr>
              <w:t>rozsah</w:t>
            </w:r>
          </w:p>
        </w:tc>
        <w:tc>
          <w:tcPr>
            <w:tcW w:w="712" w:type="dxa"/>
          </w:tcPr>
          <w:p w14:paraId="04C78AEF" w14:textId="77777777" w:rsidR="00B86AE9" w:rsidRPr="00D27CDE" w:rsidRDefault="00B86AE9" w:rsidP="00B86AE9">
            <w:r w:rsidRPr="00D27CDE">
              <w:t>40</w:t>
            </w:r>
          </w:p>
        </w:tc>
        <w:tc>
          <w:tcPr>
            <w:tcW w:w="712" w:type="dxa"/>
            <w:gridSpan w:val="2"/>
            <w:shd w:val="clear" w:color="auto" w:fill="F7CAAC"/>
          </w:tcPr>
          <w:p w14:paraId="76299BE2" w14:textId="77777777" w:rsidR="00B86AE9" w:rsidRPr="002336DA" w:rsidRDefault="00B86AE9" w:rsidP="00B86AE9">
            <w:pPr>
              <w:rPr>
                <w:b/>
                <w:sz w:val="18"/>
              </w:rPr>
            </w:pPr>
            <w:r w:rsidRPr="002336DA">
              <w:rPr>
                <w:b/>
                <w:sz w:val="18"/>
              </w:rPr>
              <w:t>do kdy</w:t>
            </w:r>
          </w:p>
        </w:tc>
        <w:tc>
          <w:tcPr>
            <w:tcW w:w="1382" w:type="dxa"/>
            <w:gridSpan w:val="2"/>
          </w:tcPr>
          <w:p w14:paraId="354E1B9F" w14:textId="77777777" w:rsidR="00B86AE9" w:rsidRPr="00D27CDE" w:rsidRDefault="00B86AE9" w:rsidP="00B86AE9">
            <w:r w:rsidRPr="00D27CDE">
              <w:t>N</w:t>
            </w:r>
          </w:p>
        </w:tc>
      </w:tr>
      <w:tr w:rsidR="00B86AE9" w:rsidRPr="00D27CDE" w14:paraId="016057AB" w14:textId="77777777" w:rsidTr="00B86AE9">
        <w:tc>
          <w:tcPr>
            <w:tcW w:w="5908" w:type="dxa"/>
            <w:gridSpan w:val="6"/>
            <w:shd w:val="clear" w:color="auto" w:fill="F7CAAC"/>
          </w:tcPr>
          <w:p w14:paraId="11F3F6CB" w14:textId="77777777" w:rsidR="00B86AE9" w:rsidRPr="00D27CDE" w:rsidRDefault="00B86AE9" w:rsidP="00B86AE9">
            <w:pPr>
              <w:jc w:val="both"/>
            </w:pPr>
            <w:r w:rsidRPr="00D27CDE">
              <w:rPr>
                <w:b/>
              </w:rPr>
              <w:t>Další současná působení jako akademický pracovník na jiných VŠ</w:t>
            </w:r>
          </w:p>
        </w:tc>
        <w:tc>
          <w:tcPr>
            <w:tcW w:w="1710" w:type="dxa"/>
            <w:gridSpan w:val="2"/>
            <w:shd w:val="clear" w:color="auto" w:fill="F7CAAC"/>
          </w:tcPr>
          <w:p w14:paraId="574F8829" w14:textId="77777777" w:rsidR="00B86AE9" w:rsidRPr="00D27CDE" w:rsidRDefault="00B86AE9" w:rsidP="00B86AE9">
            <w:pPr>
              <w:jc w:val="both"/>
              <w:rPr>
                <w:b/>
              </w:rPr>
            </w:pPr>
            <w:r w:rsidRPr="00D27CDE">
              <w:rPr>
                <w:b/>
              </w:rPr>
              <w:t>typ prac. vztahu</w:t>
            </w:r>
          </w:p>
        </w:tc>
        <w:tc>
          <w:tcPr>
            <w:tcW w:w="2094" w:type="dxa"/>
            <w:gridSpan w:val="4"/>
            <w:shd w:val="clear" w:color="auto" w:fill="F7CAAC"/>
          </w:tcPr>
          <w:p w14:paraId="21277280" w14:textId="77777777" w:rsidR="00B86AE9" w:rsidRPr="00D27CDE" w:rsidRDefault="00B86AE9" w:rsidP="00B86AE9">
            <w:pPr>
              <w:jc w:val="both"/>
              <w:rPr>
                <w:b/>
              </w:rPr>
            </w:pPr>
            <w:r w:rsidRPr="00D27CDE">
              <w:rPr>
                <w:b/>
              </w:rPr>
              <w:t>rozsah</w:t>
            </w:r>
          </w:p>
        </w:tc>
      </w:tr>
      <w:tr w:rsidR="00B86AE9" w:rsidRPr="00D27CDE" w14:paraId="767EF593" w14:textId="77777777" w:rsidTr="00B86AE9">
        <w:tc>
          <w:tcPr>
            <w:tcW w:w="5908" w:type="dxa"/>
            <w:gridSpan w:val="6"/>
          </w:tcPr>
          <w:p w14:paraId="680FF351" w14:textId="77777777" w:rsidR="00B86AE9" w:rsidRPr="00D27CDE" w:rsidRDefault="00B86AE9" w:rsidP="00B86AE9">
            <w:pPr>
              <w:jc w:val="both"/>
            </w:pPr>
            <w:r w:rsidRPr="00D27CDE">
              <w:t>Moravská vysoká škola Olomouc</w:t>
            </w:r>
          </w:p>
        </w:tc>
        <w:tc>
          <w:tcPr>
            <w:tcW w:w="1710" w:type="dxa"/>
            <w:gridSpan w:val="2"/>
          </w:tcPr>
          <w:p w14:paraId="46F64D1B" w14:textId="77777777" w:rsidR="00B86AE9" w:rsidRPr="00D27CDE" w:rsidRDefault="00B86AE9" w:rsidP="00B86AE9">
            <w:r w:rsidRPr="00D27CDE">
              <w:t>DPP</w:t>
            </w:r>
          </w:p>
        </w:tc>
        <w:tc>
          <w:tcPr>
            <w:tcW w:w="2094" w:type="dxa"/>
            <w:gridSpan w:val="4"/>
          </w:tcPr>
          <w:p w14:paraId="71F8F293" w14:textId="77777777" w:rsidR="00B86AE9" w:rsidRPr="00D27CDE" w:rsidRDefault="00B86AE9" w:rsidP="00B86AE9">
            <w:pPr>
              <w:jc w:val="both"/>
            </w:pPr>
            <w:r w:rsidRPr="00D27CDE">
              <w:t>8 h/t</w:t>
            </w:r>
          </w:p>
        </w:tc>
      </w:tr>
      <w:tr w:rsidR="00B86AE9" w:rsidRPr="00D27CDE" w14:paraId="36189ADB" w14:textId="77777777" w:rsidTr="00B86AE9">
        <w:tc>
          <w:tcPr>
            <w:tcW w:w="9712" w:type="dxa"/>
            <w:gridSpan w:val="12"/>
            <w:shd w:val="clear" w:color="auto" w:fill="F7CAAC"/>
          </w:tcPr>
          <w:p w14:paraId="7F9FF21F" w14:textId="77777777" w:rsidR="00B86AE9" w:rsidRPr="00D27CDE" w:rsidRDefault="00B86AE9" w:rsidP="00B86AE9">
            <w:pPr>
              <w:jc w:val="both"/>
            </w:pPr>
            <w:r w:rsidRPr="00D27CDE">
              <w:rPr>
                <w:b/>
              </w:rPr>
              <w:t>Předměty příslušného studijního programu a způsob zapojení do jejich výuky, příp. další zapojení do uskutečňování studijního programu</w:t>
            </w:r>
          </w:p>
        </w:tc>
      </w:tr>
      <w:tr w:rsidR="00B86AE9" w:rsidRPr="00D27CDE" w14:paraId="47A2CB8F" w14:textId="77777777" w:rsidTr="00B86AE9">
        <w:trPr>
          <w:trHeight w:val="200"/>
        </w:trPr>
        <w:tc>
          <w:tcPr>
            <w:tcW w:w="9712" w:type="dxa"/>
            <w:gridSpan w:val="12"/>
            <w:tcBorders>
              <w:top w:val="nil"/>
              <w:bottom w:val="single" w:sz="4" w:space="0" w:color="auto"/>
            </w:tcBorders>
            <w:shd w:val="clear" w:color="auto" w:fill="auto"/>
          </w:tcPr>
          <w:p w14:paraId="68F98651" w14:textId="77777777" w:rsidR="00B86AE9" w:rsidRPr="00D27CDE" w:rsidRDefault="00B86AE9" w:rsidP="00B86AE9">
            <w:pPr>
              <w:jc w:val="both"/>
            </w:pPr>
            <w:r>
              <w:t>Člen Oborové rady</w:t>
            </w:r>
          </w:p>
        </w:tc>
      </w:tr>
      <w:tr w:rsidR="00B86AE9" w:rsidRPr="00D27CDE" w14:paraId="71468023" w14:textId="77777777" w:rsidTr="00B86AE9">
        <w:tc>
          <w:tcPr>
            <w:tcW w:w="9712" w:type="dxa"/>
            <w:gridSpan w:val="12"/>
            <w:tcBorders>
              <w:bottom w:val="single" w:sz="4" w:space="0" w:color="auto"/>
            </w:tcBorders>
            <w:shd w:val="clear" w:color="auto" w:fill="F7CAAC"/>
          </w:tcPr>
          <w:p w14:paraId="4B6809A3" w14:textId="77777777" w:rsidR="00B86AE9" w:rsidRPr="00D27CDE" w:rsidRDefault="00B86AE9" w:rsidP="00B86AE9">
            <w:pPr>
              <w:jc w:val="both"/>
            </w:pPr>
            <w:r w:rsidRPr="00D27CDE">
              <w:rPr>
                <w:b/>
              </w:rPr>
              <w:t xml:space="preserve">Údaje o vzdělání na VŠ </w:t>
            </w:r>
          </w:p>
        </w:tc>
      </w:tr>
      <w:tr w:rsidR="00B86AE9" w:rsidRPr="00D27CDE" w14:paraId="351FF781" w14:textId="77777777" w:rsidTr="00B86AE9">
        <w:tblPrEx>
          <w:tblLook w:val="0000" w:firstRow="0" w:lastRow="0" w:firstColumn="0" w:lastColumn="0" w:noHBand="0" w:noVBand="0"/>
        </w:tblPrEx>
        <w:trPr>
          <w:trHeight w:val="285"/>
        </w:trPr>
        <w:tc>
          <w:tcPr>
            <w:tcW w:w="1272" w:type="dxa"/>
            <w:tcBorders>
              <w:top w:val="single" w:sz="4" w:space="0" w:color="auto"/>
              <w:left w:val="single" w:sz="4" w:space="0" w:color="auto"/>
              <w:bottom w:val="nil"/>
              <w:right w:val="nil"/>
            </w:tcBorders>
            <w:shd w:val="clear" w:color="auto" w:fill="auto"/>
          </w:tcPr>
          <w:p w14:paraId="38AEBB52" w14:textId="77777777" w:rsidR="00B86AE9" w:rsidRPr="00D27CDE" w:rsidRDefault="00B86AE9" w:rsidP="00B86AE9">
            <w:pPr>
              <w:jc w:val="both"/>
              <w:rPr>
                <w:iCs/>
              </w:rPr>
            </w:pPr>
            <w:r w:rsidRPr="00D27CDE">
              <w:rPr>
                <w:iCs/>
              </w:rPr>
              <w:t>2003 – 2009</w:t>
            </w:r>
          </w:p>
        </w:tc>
        <w:tc>
          <w:tcPr>
            <w:tcW w:w="8440" w:type="dxa"/>
            <w:gridSpan w:val="11"/>
            <w:tcBorders>
              <w:top w:val="single" w:sz="4" w:space="0" w:color="auto"/>
              <w:left w:val="nil"/>
              <w:bottom w:val="nil"/>
              <w:right w:val="single" w:sz="4" w:space="0" w:color="auto"/>
            </w:tcBorders>
            <w:shd w:val="clear" w:color="auto" w:fill="auto"/>
          </w:tcPr>
          <w:p w14:paraId="22551554" w14:textId="77777777" w:rsidR="00B86AE9" w:rsidRPr="00D27CDE" w:rsidRDefault="00B86AE9" w:rsidP="00B86AE9">
            <w:pPr>
              <w:tabs>
                <w:tab w:val="left" w:pos="2018"/>
              </w:tabs>
              <w:jc w:val="both"/>
              <w:rPr>
                <w:iCs/>
              </w:rPr>
            </w:pPr>
            <w:r w:rsidRPr="00D27CDE">
              <w:rPr>
                <w:iCs/>
              </w:rPr>
              <w:t>Univerzita Tomáš Bati ve Zlíně, obor Management a ekonomika (</w:t>
            </w:r>
            <w:r w:rsidRPr="00D27CDE">
              <w:rPr>
                <w:b/>
                <w:iCs/>
              </w:rPr>
              <w:t>Ph.D.)</w:t>
            </w:r>
          </w:p>
        </w:tc>
      </w:tr>
      <w:tr w:rsidR="00B86AE9" w:rsidRPr="00D27CDE" w14:paraId="0D85946D" w14:textId="77777777" w:rsidTr="00B86AE9">
        <w:tblPrEx>
          <w:tblLook w:val="0000" w:firstRow="0" w:lastRow="0" w:firstColumn="0" w:lastColumn="0" w:noHBand="0" w:noVBand="0"/>
        </w:tblPrEx>
        <w:trPr>
          <w:trHeight w:val="254"/>
        </w:trPr>
        <w:tc>
          <w:tcPr>
            <w:tcW w:w="1272" w:type="dxa"/>
            <w:tcBorders>
              <w:top w:val="nil"/>
              <w:left w:val="single" w:sz="4" w:space="0" w:color="auto"/>
              <w:bottom w:val="single" w:sz="4" w:space="0" w:color="auto"/>
              <w:right w:val="nil"/>
            </w:tcBorders>
            <w:shd w:val="clear" w:color="auto" w:fill="auto"/>
          </w:tcPr>
          <w:p w14:paraId="2666EE5A" w14:textId="77777777" w:rsidR="00B86AE9" w:rsidRPr="00D27CDE" w:rsidRDefault="00B86AE9" w:rsidP="00B86AE9">
            <w:pPr>
              <w:jc w:val="both"/>
              <w:rPr>
                <w:iCs/>
              </w:rPr>
            </w:pPr>
            <w:r w:rsidRPr="00D27CDE">
              <w:rPr>
                <w:iCs/>
              </w:rPr>
              <w:t>1998 – 2003</w:t>
            </w:r>
          </w:p>
        </w:tc>
        <w:tc>
          <w:tcPr>
            <w:tcW w:w="8440" w:type="dxa"/>
            <w:gridSpan w:val="11"/>
            <w:tcBorders>
              <w:top w:val="nil"/>
              <w:left w:val="nil"/>
              <w:bottom w:val="single" w:sz="4" w:space="0" w:color="auto"/>
              <w:right w:val="single" w:sz="4" w:space="0" w:color="auto"/>
            </w:tcBorders>
            <w:shd w:val="clear" w:color="auto" w:fill="auto"/>
          </w:tcPr>
          <w:p w14:paraId="55D2A80B" w14:textId="77777777" w:rsidR="00B86AE9" w:rsidRPr="00D27CDE" w:rsidRDefault="00B86AE9" w:rsidP="00B86AE9">
            <w:pPr>
              <w:tabs>
                <w:tab w:val="left" w:pos="1658"/>
              </w:tabs>
              <w:jc w:val="both"/>
              <w:rPr>
                <w:iCs/>
              </w:rPr>
            </w:pPr>
            <w:r w:rsidRPr="00D27CDE">
              <w:rPr>
                <w:iCs/>
              </w:rPr>
              <w:t>Univerzita Tomáš Bati ve Zlíně, obor Management a ekonomika (</w:t>
            </w:r>
            <w:r w:rsidRPr="00D27CDE">
              <w:rPr>
                <w:b/>
                <w:iCs/>
              </w:rPr>
              <w:t>Bc, Ing</w:t>
            </w:r>
            <w:r w:rsidRPr="00D27CDE">
              <w:rPr>
                <w:iCs/>
              </w:rPr>
              <w:t>.)</w:t>
            </w:r>
          </w:p>
        </w:tc>
      </w:tr>
      <w:tr w:rsidR="00B86AE9" w:rsidRPr="00D27CDE" w14:paraId="6DD4AF87" w14:textId="77777777" w:rsidTr="00B86AE9">
        <w:tc>
          <w:tcPr>
            <w:tcW w:w="9712" w:type="dxa"/>
            <w:gridSpan w:val="12"/>
            <w:tcBorders>
              <w:top w:val="single" w:sz="4" w:space="0" w:color="auto"/>
              <w:left w:val="single" w:sz="4" w:space="0" w:color="auto"/>
              <w:bottom w:val="single" w:sz="4" w:space="0" w:color="auto"/>
              <w:right w:val="single" w:sz="4" w:space="0" w:color="auto"/>
            </w:tcBorders>
            <w:shd w:val="clear" w:color="auto" w:fill="F7CAAC"/>
          </w:tcPr>
          <w:p w14:paraId="589BD8B0" w14:textId="77777777" w:rsidR="00B86AE9" w:rsidRPr="00D27CDE" w:rsidRDefault="00B86AE9" w:rsidP="00B86AE9">
            <w:pPr>
              <w:jc w:val="both"/>
              <w:rPr>
                <w:b/>
              </w:rPr>
            </w:pPr>
            <w:r w:rsidRPr="00D27CDE">
              <w:rPr>
                <w:b/>
              </w:rPr>
              <w:t>Údaje o odborném působení od absolvování VŠ</w:t>
            </w:r>
          </w:p>
        </w:tc>
      </w:tr>
      <w:tr w:rsidR="00B86AE9" w:rsidRPr="00D27CDE" w14:paraId="1E4BC668" w14:textId="77777777" w:rsidTr="00B86AE9">
        <w:tblPrEx>
          <w:tblLook w:val="0000" w:firstRow="0" w:lastRow="0" w:firstColumn="0" w:lastColumn="0" w:noHBand="0" w:noVBand="0"/>
        </w:tblPrEx>
        <w:trPr>
          <w:trHeight w:val="123"/>
        </w:trPr>
        <w:tc>
          <w:tcPr>
            <w:tcW w:w="1272" w:type="dxa"/>
            <w:tcBorders>
              <w:top w:val="single" w:sz="4" w:space="0" w:color="auto"/>
              <w:left w:val="single" w:sz="4" w:space="0" w:color="auto"/>
              <w:bottom w:val="nil"/>
              <w:right w:val="nil"/>
            </w:tcBorders>
          </w:tcPr>
          <w:p w14:paraId="135EB4D9" w14:textId="77777777" w:rsidR="00B86AE9" w:rsidRPr="00D27CDE" w:rsidRDefault="00B86AE9" w:rsidP="00B86AE9">
            <w:pPr>
              <w:jc w:val="both"/>
              <w:rPr>
                <w:iCs/>
                <w:highlight w:val="yellow"/>
              </w:rPr>
            </w:pPr>
            <w:r w:rsidRPr="00D27CDE">
              <w:rPr>
                <w:iCs/>
              </w:rPr>
              <w:t>2006 - dosud</w:t>
            </w:r>
          </w:p>
        </w:tc>
        <w:tc>
          <w:tcPr>
            <w:tcW w:w="8440" w:type="dxa"/>
            <w:gridSpan w:val="11"/>
            <w:tcBorders>
              <w:top w:val="single" w:sz="4" w:space="0" w:color="auto"/>
              <w:left w:val="nil"/>
              <w:bottom w:val="nil"/>
              <w:right w:val="single" w:sz="4" w:space="0" w:color="auto"/>
            </w:tcBorders>
          </w:tcPr>
          <w:p w14:paraId="334CA467" w14:textId="77777777" w:rsidR="00B86AE9" w:rsidRPr="00D27CDE" w:rsidRDefault="00B86AE9" w:rsidP="00B86AE9">
            <w:pPr>
              <w:jc w:val="both"/>
              <w:rPr>
                <w:highlight w:val="yellow"/>
              </w:rPr>
            </w:pPr>
            <w:r w:rsidRPr="00D27CDE">
              <w:t>Univerzita Tomáše Bati ve Zlíně, Fakulta managementu a ekonomiky, akademický pracovník, odborný asistent, ředitel ústavu Podnikové ekonomiky (od 2016)</w:t>
            </w:r>
          </w:p>
        </w:tc>
      </w:tr>
      <w:tr w:rsidR="00B86AE9" w:rsidRPr="00D27CDE" w14:paraId="39FE900C" w14:textId="77777777" w:rsidTr="00B86AE9">
        <w:tblPrEx>
          <w:tblLook w:val="0000" w:firstRow="0" w:lastRow="0" w:firstColumn="0" w:lastColumn="0" w:noHBand="0" w:noVBand="0"/>
        </w:tblPrEx>
        <w:trPr>
          <w:trHeight w:val="135"/>
        </w:trPr>
        <w:tc>
          <w:tcPr>
            <w:tcW w:w="1272" w:type="dxa"/>
            <w:tcBorders>
              <w:top w:val="nil"/>
              <w:left w:val="single" w:sz="4" w:space="0" w:color="auto"/>
              <w:bottom w:val="single" w:sz="4" w:space="0" w:color="auto"/>
              <w:right w:val="nil"/>
            </w:tcBorders>
          </w:tcPr>
          <w:p w14:paraId="5C074617" w14:textId="77777777" w:rsidR="00B86AE9" w:rsidRPr="00D27CDE" w:rsidRDefault="00B86AE9" w:rsidP="00B86AE9">
            <w:pPr>
              <w:jc w:val="both"/>
              <w:rPr>
                <w:iCs/>
              </w:rPr>
            </w:pPr>
            <w:r w:rsidRPr="00D27CDE">
              <w:rPr>
                <w:iCs/>
              </w:rPr>
              <w:t>2011 - dosud</w:t>
            </w:r>
          </w:p>
        </w:tc>
        <w:tc>
          <w:tcPr>
            <w:tcW w:w="8440" w:type="dxa"/>
            <w:gridSpan w:val="11"/>
            <w:tcBorders>
              <w:top w:val="nil"/>
              <w:left w:val="nil"/>
              <w:bottom w:val="single" w:sz="4" w:space="0" w:color="auto"/>
              <w:right w:val="single" w:sz="4" w:space="0" w:color="auto"/>
            </w:tcBorders>
          </w:tcPr>
          <w:p w14:paraId="1E18D70B" w14:textId="77777777" w:rsidR="00B86AE9" w:rsidRPr="00D27CDE" w:rsidRDefault="00B86AE9" w:rsidP="00B86AE9">
            <w:pPr>
              <w:jc w:val="both"/>
            </w:pPr>
            <w:r w:rsidRPr="00D27CDE">
              <w:t>Moravská vysoká škola Olomouc, Ústav podnikové ekonomiky, akademický pracovník, odborný asistent</w:t>
            </w:r>
          </w:p>
        </w:tc>
      </w:tr>
      <w:tr w:rsidR="00B86AE9" w:rsidRPr="00D27CDE" w14:paraId="031A8CA5" w14:textId="77777777" w:rsidTr="00B86AE9">
        <w:trPr>
          <w:trHeight w:val="250"/>
        </w:trPr>
        <w:tc>
          <w:tcPr>
            <w:tcW w:w="9712" w:type="dxa"/>
            <w:gridSpan w:val="12"/>
            <w:tcBorders>
              <w:top w:val="single" w:sz="4" w:space="0" w:color="auto"/>
            </w:tcBorders>
            <w:shd w:val="clear" w:color="auto" w:fill="F7CAAC"/>
          </w:tcPr>
          <w:p w14:paraId="75E8E809" w14:textId="77777777" w:rsidR="00B86AE9" w:rsidRPr="00D27CDE" w:rsidRDefault="00B86AE9" w:rsidP="00B86AE9">
            <w:pPr>
              <w:jc w:val="both"/>
            </w:pPr>
            <w:r w:rsidRPr="00D27CDE">
              <w:rPr>
                <w:b/>
              </w:rPr>
              <w:t>Zkušenosti s vedením kvalifikačních a rigorózních prací</w:t>
            </w:r>
          </w:p>
        </w:tc>
      </w:tr>
      <w:tr w:rsidR="00B86AE9" w:rsidRPr="00D27CDE" w14:paraId="4FFB537D" w14:textId="77777777" w:rsidTr="00B86AE9">
        <w:trPr>
          <w:trHeight w:val="306"/>
        </w:trPr>
        <w:tc>
          <w:tcPr>
            <w:tcW w:w="9712" w:type="dxa"/>
            <w:gridSpan w:val="12"/>
          </w:tcPr>
          <w:p w14:paraId="2C9254A8" w14:textId="77777777" w:rsidR="00B86AE9" w:rsidRPr="00D27CDE" w:rsidRDefault="00B86AE9" w:rsidP="00B86AE9">
            <w:pPr>
              <w:jc w:val="both"/>
            </w:pPr>
            <w:r w:rsidRPr="00D27CDE">
              <w:t xml:space="preserve">Počet vedených bakalářských prací – 50 </w:t>
            </w:r>
          </w:p>
          <w:p w14:paraId="04C68C26" w14:textId="77777777" w:rsidR="00B86AE9" w:rsidRPr="00D27CDE" w:rsidRDefault="00B86AE9" w:rsidP="00B86AE9">
            <w:pPr>
              <w:jc w:val="both"/>
            </w:pPr>
            <w:r w:rsidRPr="00D27CDE">
              <w:t>Počet vedených diplomových prací – 90</w:t>
            </w:r>
          </w:p>
        </w:tc>
      </w:tr>
      <w:tr w:rsidR="00B86AE9" w:rsidRPr="00D27CDE" w14:paraId="4CECA6CC" w14:textId="77777777" w:rsidTr="00B86AE9">
        <w:trPr>
          <w:cantSplit/>
        </w:trPr>
        <w:tc>
          <w:tcPr>
            <w:tcW w:w="3184" w:type="dxa"/>
            <w:gridSpan w:val="3"/>
            <w:tcBorders>
              <w:top w:val="single" w:sz="12" w:space="0" w:color="auto"/>
            </w:tcBorders>
            <w:shd w:val="clear" w:color="auto" w:fill="F7CAAC"/>
          </w:tcPr>
          <w:p w14:paraId="77BEB966" w14:textId="77777777" w:rsidR="00B86AE9" w:rsidRPr="00D27CDE" w:rsidRDefault="00B86AE9" w:rsidP="00B86AE9">
            <w:pPr>
              <w:jc w:val="both"/>
            </w:pPr>
            <w:r w:rsidRPr="00D27CDE">
              <w:rPr>
                <w:b/>
              </w:rPr>
              <w:t xml:space="preserve">Obor habilitačního řízení </w:t>
            </w:r>
          </w:p>
        </w:tc>
        <w:tc>
          <w:tcPr>
            <w:tcW w:w="2254" w:type="dxa"/>
            <w:gridSpan w:val="2"/>
            <w:tcBorders>
              <w:top w:val="single" w:sz="12" w:space="0" w:color="auto"/>
            </w:tcBorders>
            <w:shd w:val="clear" w:color="auto" w:fill="F7CAAC"/>
          </w:tcPr>
          <w:p w14:paraId="6ADB79D5" w14:textId="77777777" w:rsidR="00B86AE9" w:rsidRPr="00D27CDE" w:rsidRDefault="00B86AE9" w:rsidP="00B86AE9">
            <w:pPr>
              <w:jc w:val="both"/>
            </w:pPr>
            <w:r w:rsidRPr="00D27CDE">
              <w:rPr>
                <w:b/>
              </w:rPr>
              <w:t>Rok udělení hodnosti</w:t>
            </w:r>
          </w:p>
        </w:tc>
        <w:tc>
          <w:tcPr>
            <w:tcW w:w="2257" w:type="dxa"/>
            <w:gridSpan w:val="4"/>
            <w:tcBorders>
              <w:top w:val="single" w:sz="12" w:space="0" w:color="auto"/>
              <w:right w:val="single" w:sz="12" w:space="0" w:color="auto"/>
            </w:tcBorders>
            <w:shd w:val="clear" w:color="auto" w:fill="F7CAAC"/>
          </w:tcPr>
          <w:p w14:paraId="00DDE348" w14:textId="77777777" w:rsidR="00B86AE9" w:rsidRPr="00D27CDE" w:rsidRDefault="00B86AE9" w:rsidP="00B86AE9">
            <w:pPr>
              <w:jc w:val="both"/>
            </w:pPr>
            <w:r w:rsidRPr="00D27CDE">
              <w:rPr>
                <w:b/>
              </w:rPr>
              <w:t>Řízení konáno na VŠ</w:t>
            </w:r>
          </w:p>
        </w:tc>
        <w:tc>
          <w:tcPr>
            <w:tcW w:w="2017" w:type="dxa"/>
            <w:gridSpan w:val="3"/>
            <w:tcBorders>
              <w:top w:val="single" w:sz="12" w:space="0" w:color="auto"/>
              <w:left w:val="single" w:sz="12" w:space="0" w:color="auto"/>
            </w:tcBorders>
            <w:shd w:val="clear" w:color="auto" w:fill="F7CAAC"/>
          </w:tcPr>
          <w:p w14:paraId="5B650138" w14:textId="77777777" w:rsidR="00B86AE9" w:rsidRPr="00D27CDE" w:rsidRDefault="00B86AE9" w:rsidP="00B86AE9">
            <w:pPr>
              <w:jc w:val="both"/>
              <w:rPr>
                <w:b/>
              </w:rPr>
            </w:pPr>
            <w:r w:rsidRPr="00D27CDE">
              <w:rPr>
                <w:b/>
              </w:rPr>
              <w:t>Ohlasy publikací</w:t>
            </w:r>
          </w:p>
        </w:tc>
      </w:tr>
      <w:tr w:rsidR="00B86AE9" w:rsidRPr="00D27CDE" w14:paraId="4DA0FF7A" w14:textId="77777777" w:rsidTr="00B86AE9">
        <w:trPr>
          <w:cantSplit/>
        </w:trPr>
        <w:tc>
          <w:tcPr>
            <w:tcW w:w="3184" w:type="dxa"/>
            <w:gridSpan w:val="3"/>
          </w:tcPr>
          <w:p w14:paraId="2DC7C32A" w14:textId="77777777" w:rsidR="00B86AE9" w:rsidRPr="00D27CDE" w:rsidRDefault="00B86AE9" w:rsidP="00B86AE9">
            <w:pPr>
              <w:jc w:val="both"/>
            </w:pPr>
            <w:r w:rsidRPr="00D27CDE">
              <w:t>Management a ekonomika</w:t>
            </w:r>
          </w:p>
        </w:tc>
        <w:tc>
          <w:tcPr>
            <w:tcW w:w="2254" w:type="dxa"/>
            <w:gridSpan w:val="2"/>
          </w:tcPr>
          <w:p w14:paraId="6397010A" w14:textId="77777777" w:rsidR="00B86AE9" w:rsidRPr="00D27CDE" w:rsidRDefault="00B86AE9" w:rsidP="00B86AE9">
            <w:pPr>
              <w:jc w:val="both"/>
            </w:pPr>
            <w:r w:rsidRPr="00D27CDE">
              <w:t>2019</w:t>
            </w:r>
          </w:p>
        </w:tc>
        <w:tc>
          <w:tcPr>
            <w:tcW w:w="2257" w:type="dxa"/>
            <w:gridSpan w:val="4"/>
            <w:tcBorders>
              <w:right w:val="single" w:sz="12" w:space="0" w:color="auto"/>
            </w:tcBorders>
          </w:tcPr>
          <w:p w14:paraId="330FD438" w14:textId="77777777" w:rsidR="00B86AE9" w:rsidRPr="00D27CDE" w:rsidRDefault="00B86AE9" w:rsidP="00B86AE9">
            <w:pPr>
              <w:jc w:val="both"/>
            </w:pPr>
            <w:r w:rsidRPr="00D27CDE">
              <w:t>UTB ve Zlíně</w:t>
            </w:r>
          </w:p>
        </w:tc>
        <w:tc>
          <w:tcPr>
            <w:tcW w:w="635" w:type="dxa"/>
            <w:tcBorders>
              <w:left w:val="single" w:sz="12" w:space="0" w:color="auto"/>
            </w:tcBorders>
            <w:shd w:val="clear" w:color="auto" w:fill="F7CAAC"/>
          </w:tcPr>
          <w:p w14:paraId="014D3E4A" w14:textId="77777777" w:rsidR="00B86AE9" w:rsidRPr="00D27CDE" w:rsidRDefault="00B86AE9" w:rsidP="00B86AE9">
            <w:pPr>
              <w:jc w:val="both"/>
            </w:pPr>
            <w:r w:rsidRPr="00D27CDE">
              <w:rPr>
                <w:b/>
              </w:rPr>
              <w:t>WOS</w:t>
            </w:r>
          </w:p>
        </w:tc>
        <w:tc>
          <w:tcPr>
            <w:tcW w:w="696" w:type="dxa"/>
            <w:shd w:val="clear" w:color="auto" w:fill="F7CAAC"/>
          </w:tcPr>
          <w:p w14:paraId="0B5B5D79" w14:textId="77777777" w:rsidR="00B86AE9" w:rsidRPr="00D27CDE" w:rsidRDefault="00B86AE9" w:rsidP="00B86AE9">
            <w:pPr>
              <w:jc w:val="both"/>
              <w:rPr>
                <w:sz w:val="18"/>
              </w:rPr>
            </w:pPr>
            <w:r w:rsidRPr="00D27CDE">
              <w:rPr>
                <w:b/>
                <w:sz w:val="18"/>
              </w:rPr>
              <w:t>Scopus</w:t>
            </w:r>
          </w:p>
        </w:tc>
        <w:tc>
          <w:tcPr>
            <w:tcW w:w="686" w:type="dxa"/>
            <w:shd w:val="clear" w:color="auto" w:fill="F7CAAC"/>
          </w:tcPr>
          <w:p w14:paraId="4B1DB476" w14:textId="77777777" w:rsidR="00B86AE9" w:rsidRPr="00D27CDE" w:rsidRDefault="00B86AE9" w:rsidP="00B86AE9">
            <w:pPr>
              <w:jc w:val="both"/>
            </w:pPr>
            <w:r w:rsidRPr="00D27CDE">
              <w:rPr>
                <w:b/>
                <w:sz w:val="18"/>
              </w:rPr>
              <w:t>ostatní</w:t>
            </w:r>
          </w:p>
        </w:tc>
      </w:tr>
      <w:tr w:rsidR="00B86AE9" w:rsidRPr="00D27CDE" w14:paraId="1C42324F" w14:textId="77777777" w:rsidTr="00B86AE9">
        <w:trPr>
          <w:cantSplit/>
          <w:trHeight w:val="70"/>
        </w:trPr>
        <w:tc>
          <w:tcPr>
            <w:tcW w:w="3184" w:type="dxa"/>
            <w:gridSpan w:val="3"/>
            <w:shd w:val="clear" w:color="auto" w:fill="F7CAAC"/>
          </w:tcPr>
          <w:p w14:paraId="3475BCFE" w14:textId="77777777" w:rsidR="00B86AE9" w:rsidRPr="00D27CDE" w:rsidRDefault="00B86AE9" w:rsidP="00B86AE9">
            <w:pPr>
              <w:jc w:val="both"/>
            </w:pPr>
            <w:r w:rsidRPr="00D27CDE">
              <w:rPr>
                <w:b/>
              </w:rPr>
              <w:t>Obor jmenovacího řízení</w:t>
            </w:r>
          </w:p>
        </w:tc>
        <w:tc>
          <w:tcPr>
            <w:tcW w:w="2254" w:type="dxa"/>
            <w:gridSpan w:val="2"/>
            <w:shd w:val="clear" w:color="auto" w:fill="F7CAAC"/>
          </w:tcPr>
          <w:p w14:paraId="23E035AA" w14:textId="77777777" w:rsidR="00B86AE9" w:rsidRPr="00D27CDE" w:rsidRDefault="00B86AE9" w:rsidP="00B86AE9">
            <w:pPr>
              <w:jc w:val="both"/>
            </w:pPr>
            <w:r w:rsidRPr="00D27CDE">
              <w:rPr>
                <w:b/>
              </w:rPr>
              <w:t>Rok udělení hodnosti (Ph.D.)</w:t>
            </w:r>
          </w:p>
        </w:tc>
        <w:tc>
          <w:tcPr>
            <w:tcW w:w="2257" w:type="dxa"/>
            <w:gridSpan w:val="4"/>
            <w:tcBorders>
              <w:right w:val="single" w:sz="12" w:space="0" w:color="auto"/>
            </w:tcBorders>
            <w:shd w:val="clear" w:color="auto" w:fill="F7CAAC"/>
          </w:tcPr>
          <w:p w14:paraId="6B7788FB" w14:textId="77777777" w:rsidR="00B86AE9" w:rsidRPr="00D27CDE" w:rsidRDefault="00B86AE9" w:rsidP="00B86AE9">
            <w:pPr>
              <w:jc w:val="both"/>
            </w:pPr>
            <w:r w:rsidRPr="00D27CDE">
              <w:rPr>
                <w:b/>
              </w:rPr>
              <w:t>Řízení konáno na VŠ</w:t>
            </w:r>
          </w:p>
        </w:tc>
        <w:tc>
          <w:tcPr>
            <w:tcW w:w="635" w:type="dxa"/>
            <w:vMerge w:val="restart"/>
            <w:tcBorders>
              <w:left w:val="single" w:sz="12" w:space="0" w:color="auto"/>
            </w:tcBorders>
          </w:tcPr>
          <w:p w14:paraId="63CEF74C" w14:textId="77777777" w:rsidR="00B86AE9" w:rsidRPr="00D27CDE" w:rsidRDefault="00B86AE9" w:rsidP="00B86AE9">
            <w:pPr>
              <w:jc w:val="center"/>
              <w:rPr>
                <w:b/>
              </w:rPr>
            </w:pPr>
            <w:r w:rsidRPr="00D27CDE">
              <w:rPr>
                <w:b/>
              </w:rPr>
              <w:t>40</w:t>
            </w:r>
          </w:p>
        </w:tc>
        <w:tc>
          <w:tcPr>
            <w:tcW w:w="696" w:type="dxa"/>
            <w:vMerge w:val="restart"/>
          </w:tcPr>
          <w:p w14:paraId="15F21107" w14:textId="77777777" w:rsidR="00B86AE9" w:rsidRPr="00D27CDE" w:rsidRDefault="00B86AE9" w:rsidP="00B86AE9">
            <w:pPr>
              <w:jc w:val="center"/>
              <w:rPr>
                <w:b/>
              </w:rPr>
            </w:pPr>
            <w:r w:rsidRPr="00D27CDE">
              <w:rPr>
                <w:b/>
              </w:rPr>
              <w:t>62</w:t>
            </w:r>
          </w:p>
        </w:tc>
        <w:tc>
          <w:tcPr>
            <w:tcW w:w="686" w:type="dxa"/>
            <w:vMerge w:val="restart"/>
          </w:tcPr>
          <w:p w14:paraId="0283FB09" w14:textId="77777777" w:rsidR="00B86AE9" w:rsidRPr="00D27CDE" w:rsidRDefault="00B86AE9" w:rsidP="00B86AE9">
            <w:pPr>
              <w:jc w:val="center"/>
            </w:pPr>
            <w:r w:rsidRPr="00D27CDE">
              <w:t>0</w:t>
            </w:r>
          </w:p>
        </w:tc>
      </w:tr>
      <w:tr w:rsidR="00B86AE9" w:rsidRPr="00D27CDE" w14:paraId="7686753D" w14:textId="77777777" w:rsidTr="00B86AE9">
        <w:trPr>
          <w:trHeight w:val="205"/>
        </w:trPr>
        <w:tc>
          <w:tcPr>
            <w:tcW w:w="3184" w:type="dxa"/>
            <w:gridSpan w:val="3"/>
          </w:tcPr>
          <w:p w14:paraId="3290B05B" w14:textId="77777777" w:rsidR="00B86AE9" w:rsidRPr="00D27CDE" w:rsidRDefault="00B86AE9" w:rsidP="00B86AE9">
            <w:pPr>
              <w:jc w:val="center"/>
            </w:pPr>
          </w:p>
        </w:tc>
        <w:tc>
          <w:tcPr>
            <w:tcW w:w="2254" w:type="dxa"/>
            <w:gridSpan w:val="2"/>
          </w:tcPr>
          <w:p w14:paraId="73CA719E" w14:textId="77777777" w:rsidR="00B86AE9" w:rsidRPr="00D27CDE" w:rsidRDefault="00B86AE9" w:rsidP="00B86AE9">
            <w:pPr>
              <w:jc w:val="center"/>
            </w:pPr>
          </w:p>
        </w:tc>
        <w:tc>
          <w:tcPr>
            <w:tcW w:w="2257" w:type="dxa"/>
            <w:gridSpan w:val="4"/>
            <w:tcBorders>
              <w:right w:val="single" w:sz="12" w:space="0" w:color="auto"/>
            </w:tcBorders>
          </w:tcPr>
          <w:p w14:paraId="38759D14" w14:textId="77777777" w:rsidR="00B86AE9" w:rsidRPr="00D27CDE" w:rsidRDefault="00B86AE9" w:rsidP="00B86AE9">
            <w:pPr>
              <w:jc w:val="center"/>
            </w:pPr>
          </w:p>
        </w:tc>
        <w:tc>
          <w:tcPr>
            <w:tcW w:w="635" w:type="dxa"/>
            <w:vMerge/>
            <w:tcBorders>
              <w:left w:val="single" w:sz="12" w:space="0" w:color="auto"/>
            </w:tcBorders>
            <w:vAlign w:val="center"/>
          </w:tcPr>
          <w:p w14:paraId="1317EAA6" w14:textId="77777777" w:rsidR="00B86AE9" w:rsidRPr="00D27CDE" w:rsidRDefault="00B86AE9" w:rsidP="00B86AE9">
            <w:pPr>
              <w:rPr>
                <w:b/>
              </w:rPr>
            </w:pPr>
          </w:p>
        </w:tc>
        <w:tc>
          <w:tcPr>
            <w:tcW w:w="696" w:type="dxa"/>
            <w:vMerge/>
            <w:vAlign w:val="center"/>
          </w:tcPr>
          <w:p w14:paraId="1791A8BD" w14:textId="77777777" w:rsidR="00B86AE9" w:rsidRPr="00D27CDE" w:rsidRDefault="00B86AE9" w:rsidP="00B86AE9">
            <w:pPr>
              <w:rPr>
                <w:b/>
              </w:rPr>
            </w:pPr>
          </w:p>
        </w:tc>
        <w:tc>
          <w:tcPr>
            <w:tcW w:w="686" w:type="dxa"/>
            <w:vMerge/>
            <w:vAlign w:val="center"/>
          </w:tcPr>
          <w:p w14:paraId="4A032A9C" w14:textId="77777777" w:rsidR="00B86AE9" w:rsidRPr="00D27CDE" w:rsidRDefault="00B86AE9" w:rsidP="00B86AE9">
            <w:pPr>
              <w:rPr>
                <w:b/>
              </w:rPr>
            </w:pPr>
          </w:p>
        </w:tc>
      </w:tr>
      <w:tr w:rsidR="00B86AE9" w:rsidRPr="00D27CDE" w14:paraId="5B67E769" w14:textId="77777777" w:rsidTr="00B86AE9">
        <w:tc>
          <w:tcPr>
            <w:tcW w:w="9712" w:type="dxa"/>
            <w:gridSpan w:val="12"/>
            <w:shd w:val="clear" w:color="auto" w:fill="F7CAAC"/>
          </w:tcPr>
          <w:p w14:paraId="1F4CABCF" w14:textId="77777777" w:rsidR="00B86AE9" w:rsidRPr="00D27CDE" w:rsidRDefault="00B86AE9" w:rsidP="00B86AE9">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B86AE9" w:rsidRPr="00D27CDE" w14:paraId="7F0F3B0D" w14:textId="77777777" w:rsidTr="00B86AE9">
        <w:trPr>
          <w:trHeight w:val="567"/>
        </w:trPr>
        <w:tc>
          <w:tcPr>
            <w:tcW w:w="9712" w:type="dxa"/>
            <w:gridSpan w:val="12"/>
          </w:tcPr>
          <w:p w14:paraId="3C257E5D" w14:textId="77777777" w:rsidR="00B86AE9" w:rsidRPr="00D27CDE" w:rsidRDefault="00B86AE9" w:rsidP="00B86AE9">
            <w:pPr>
              <w:keepNext/>
              <w:keepLines/>
              <w:spacing w:before="40"/>
              <w:jc w:val="both"/>
              <w:outlineLvl w:val="4"/>
              <w:rPr>
                <w:caps/>
                <w:color w:val="000000"/>
              </w:rPr>
            </w:pPr>
            <w:r w:rsidRPr="00D27CDE">
              <w:rPr>
                <w:caps/>
                <w:color w:val="000000"/>
              </w:rPr>
              <w:t xml:space="preserve">Novák, P., Hrušecká, D., Macurová, L. </w:t>
            </w:r>
            <w:r w:rsidRPr="00D27CDE">
              <w:rPr>
                <w:color w:val="000000"/>
              </w:rPr>
              <w:t xml:space="preserve">Perception of Cost Behaviour in Industrial Firms with Emphasis on Logistics and its Costs. </w:t>
            </w:r>
            <w:r w:rsidRPr="00D27CDE">
              <w:rPr>
                <w:i/>
                <w:color w:val="000000"/>
              </w:rPr>
              <w:t>FME Transactions</w:t>
            </w:r>
            <w:r w:rsidRPr="00D27CDE">
              <w:rPr>
                <w:color w:val="000000"/>
              </w:rPr>
              <w:t>, 2018. 46(4), pp. 658-667. ISSN 2406-128X (60%)</w:t>
            </w:r>
          </w:p>
          <w:p w14:paraId="056D79C0" w14:textId="77777777" w:rsidR="00B86AE9" w:rsidRPr="00D27CDE" w:rsidRDefault="00B86AE9" w:rsidP="00B86AE9">
            <w:pPr>
              <w:jc w:val="both"/>
              <w:rPr>
                <w:caps/>
              </w:rPr>
            </w:pPr>
            <w:r w:rsidRPr="00D27CDE">
              <w:rPr>
                <w:caps/>
              </w:rPr>
              <w:t xml:space="preserve">Popesko, B., Novák, P., Dvorský, J., PAPADAKI, Š. </w:t>
            </w:r>
            <w:r w:rsidRPr="00D27CDE">
              <w:t>The Maturity of a Budgeting System and its Influence on Corporate Performance.</w:t>
            </w:r>
            <w:r w:rsidRPr="00D27CDE">
              <w:rPr>
                <w:b/>
                <w:bCs/>
              </w:rPr>
              <w:t xml:space="preserve"> </w:t>
            </w:r>
            <w:r w:rsidRPr="00D27CDE">
              <w:rPr>
                <w:i/>
              </w:rPr>
              <w:t xml:space="preserve">Acta Polytechnica Hungarica, </w:t>
            </w:r>
            <w:r w:rsidRPr="00D27CDE">
              <w:t>2017, Vol. 14, No. 7, pp 91-104. ISSN 1785-860 (20%).</w:t>
            </w:r>
          </w:p>
          <w:p w14:paraId="53E4648F" w14:textId="77777777" w:rsidR="00B86AE9" w:rsidRPr="00D27CDE" w:rsidRDefault="00B86AE9" w:rsidP="00B86AE9">
            <w:pPr>
              <w:keepNext/>
              <w:keepLines/>
              <w:spacing w:before="40"/>
              <w:jc w:val="both"/>
              <w:outlineLvl w:val="4"/>
              <w:rPr>
                <w:caps/>
              </w:rPr>
            </w:pPr>
            <w:r w:rsidRPr="00D27CDE">
              <w:rPr>
                <w:caps/>
              </w:rPr>
              <w:t xml:space="preserve">Papadaki, Š., Novák, P., Dvorský, J. </w:t>
            </w:r>
            <w:r w:rsidRPr="00D27CDE">
              <w:t xml:space="preserve">Attitude of University Students to Entrepreneurship. </w:t>
            </w:r>
            <w:r w:rsidRPr="00D27CDE">
              <w:rPr>
                <w:i/>
              </w:rPr>
              <w:t xml:space="preserve">Economic Annals-XXI. </w:t>
            </w:r>
            <w:r w:rsidRPr="00D27CDE">
              <w:t xml:space="preserve">2017, Vol. 166, 7-8, pp 100-104. ISSN 1728-6239. </w:t>
            </w:r>
            <w:hyperlink r:id="rId36" w:history="1">
              <w:r w:rsidRPr="00D27CDE">
                <w:rPr>
                  <w:rFonts w:eastAsiaTheme="majorEastAsia"/>
                </w:rPr>
                <w:t>https://doi.org/10.21003/ea.V166-20</w:t>
              </w:r>
            </w:hyperlink>
            <w:r w:rsidRPr="00D27CDE">
              <w:rPr>
                <w:rFonts w:eastAsiaTheme="majorEastAsia"/>
              </w:rPr>
              <w:t xml:space="preserve"> (35%).</w:t>
            </w:r>
            <w:r w:rsidRPr="00D27CDE">
              <w:rPr>
                <w:i/>
              </w:rPr>
              <w:t xml:space="preserve"> </w:t>
            </w:r>
          </w:p>
          <w:p w14:paraId="7BF2A96C" w14:textId="77777777" w:rsidR="00B86AE9" w:rsidRPr="00D27CDE" w:rsidRDefault="00B86AE9" w:rsidP="00B86AE9">
            <w:pPr>
              <w:keepNext/>
              <w:keepLines/>
              <w:spacing w:before="40"/>
              <w:jc w:val="both"/>
              <w:outlineLvl w:val="4"/>
              <w:rPr>
                <w:caps/>
              </w:rPr>
            </w:pPr>
            <w:r w:rsidRPr="00D27CDE">
              <w:rPr>
                <w:caps/>
              </w:rPr>
              <w:t xml:space="preserve">Novák, P., Dvorský, J., Popesko, B., Strouhal, J. </w:t>
            </w:r>
            <w:r w:rsidRPr="00D27CDE">
              <w:t xml:space="preserve">Analysis of overhead cost behavior: Case study on decision-making approach. </w:t>
            </w:r>
            <w:r w:rsidRPr="00D27CDE">
              <w:rPr>
                <w:i/>
              </w:rPr>
              <w:t>Journal of International Studies.</w:t>
            </w:r>
            <w:r w:rsidRPr="00D27CDE">
              <w:t xml:space="preserve"> 2017, Vol. 10, No. 1, pp 74-91. ISSN 1823-691X.  </w:t>
            </w:r>
            <w:r w:rsidRPr="00D27CDE">
              <w:rPr>
                <w:rFonts w:eastAsiaTheme="majorEastAsia"/>
              </w:rPr>
              <w:t>DOI:10.14254/2071-8330.2017/10-1/5 (40%). </w:t>
            </w:r>
          </w:p>
          <w:p w14:paraId="275A8E85" w14:textId="77777777" w:rsidR="00B86AE9" w:rsidRPr="00D27CDE" w:rsidRDefault="00B86AE9" w:rsidP="00B86AE9">
            <w:pPr>
              <w:jc w:val="both"/>
            </w:pPr>
            <w:r w:rsidRPr="00D27CDE">
              <w:t>POPESKO, B., NOVÁK, P., PAPADKI, S. a HRABEC, D. Are the Traditional Budgets Still Prevalent: The Survey of the Czech Firms Budgeting Practices. </w:t>
            </w:r>
            <w:r w:rsidRPr="00D27CDE">
              <w:rPr>
                <w:i/>
                <w:iCs/>
              </w:rPr>
              <w:t>Transformations in Business &amp; Economics.</w:t>
            </w:r>
            <w:r w:rsidRPr="00D27CDE">
              <w:t xml:space="preserve"> Vol. 14, No. 3C (36C), 2015, pp. 373-388. ISSN 1648-4460 (20%). </w:t>
            </w:r>
          </w:p>
          <w:p w14:paraId="581A4893" w14:textId="77777777" w:rsidR="00B86AE9" w:rsidRPr="00D27CDE" w:rsidRDefault="00B86AE9" w:rsidP="00B86AE9">
            <w:pPr>
              <w:jc w:val="both"/>
              <w:rPr>
                <w:lang w:val="en-US"/>
              </w:rPr>
            </w:pPr>
            <w:r w:rsidRPr="00D27CDE">
              <w:rPr>
                <w:i/>
              </w:rPr>
              <w:t>Přehled projektové činnosti:</w:t>
            </w:r>
          </w:p>
          <w:p w14:paraId="035F1B74" w14:textId="77777777" w:rsidR="00B86AE9" w:rsidRPr="00D27CDE" w:rsidRDefault="00B86AE9" w:rsidP="00B86AE9">
            <w:pPr>
              <w:jc w:val="both"/>
            </w:pPr>
            <w:r w:rsidRPr="00D27CDE">
              <w:t>Ministerstvo zdravotnictví ČR NT 12235 Aplikace moderních kalkulačních metod pro účely optimalizace nákladů ve zdravotnictví 2011-2013 (člen řešitelského týmu).</w:t>
            </w:r>
          </w:p>
          <w:p w14:paraId="72ACE1C4" w14:textId="77777777" w:rsidR="00B86AE9" w:rsidRPr="00D27CDE" w:rsidRDefault="00B86AE9" w:rsidP="00B86AE9">
            <w:pPr>
              <w:jc w:val="both"/>
            </w:pPr>
            <w:r w:rsidRPr="00D27CDE">
              <w:t>GAČR 14-21654P Variabilita skupin nákladů a její promítnutí v kalkulačním systému ve výrobních firmách 2014-2016 (hlavní řešitel).</w:t>
            </w:r>
          </w:p>
          <w:p w14:paraId="6D5E17FB" w14:textId="77777777" w:rsidR="00B86AE9" w:rsidRPr="00D27CDE" w:rsidRDefault="00B86AE9" w:rsidP="00B86AE9">
            <w:pPr>
              <w:jc w:val="both"/>
            </w:pPr>
            <w:r w:rsidRPr="00D27CDE">
              <w:t xml:space="preserve">ERASMUS+ KA2 2016-1-CZ01-KA203-023873 Pilot project: Entrepeneurship education for University students 2016-2018 (člen řešitelského týmu). </w:t>
            </w:r>
          </w:p>
          <w:p w14:paraId="4DCAFB15" w14:textId="77777777" w:rsidR="00B86AE9" w:rsidRPr="00D27CDE" w:rsidRDefault="00B86AE9" w:rsidP="00B86AE9">
            <w:pPr>
              <w:jc w:val="both"/>
            </w:pPr>
            <w:r w:rsidRPr="00D27CDE">
              <w:t>GAČR 17-13518S Determinanty struktury systémů rozpočetnictví a měření výkonnosti a jejich vliv na chování a výkonnost organizace 2017-2019 (člen řešitelského týmu).</w:t>
            </w:r>
          </w:p>
        </w:tc>
      </w:tr>
      <w:tr w:rsidR="00B86AE9" w:rsidRPr="00D27CDE" w14:paraId="2FCC1EE0" w14:textId="77777777" w:rsidTr="00B86AE9">
        <w:trPr>
          <w:trHeight w:val="218"/>
        </w:trPr>
        <w:tc>
          <w:tcPr>
            <w:tcW w:w="9712" w:type="dxa"/>
            <w:gridSpan w:val="12"/>
            <w:shd w:val="clear" w:color="auto" w:fill="F7CAAC"/>
          </w:tcPr>
          <w:p w14:paraId="06596D8B" w14:textId="77777777" w:rsidR="00B86AE9" w:rsidRPr="00D27CDE" w:rsidRDefault="00B86AE9" w:rsidP="00B86AE9">
            <w:pPr>
              <w:rPr>
                <w:b/>
              </w:rPr>
            </w:pPr>
            <w:r w:rsidRPr="00D27CDE">
              <w:rPr>
                <w:b/>
              </w:rPr>
              <w:t>Působení v zahraničí</w:t>
            </w:r>
          </w:p>
        </w:tc>
      </w:tr>
      <w:tr w:rsidR="00B86AE9" w:rsidRPr="00D27CDE" w14:paraId="7885B070" w14:textId="77777777" w:rsidTr="00B86AE9">
        <w:trPr>
          <w:trHeight w:val="141"/>
        </w:trPr>
        <w:tc>
          <w:tcPr>
            <w:tcW w:w="9712" w:type="dxa"/>
            <w:gridSpan w:val="12"/>
          </w:tcPr>
          <w:p w14:paraId="44C945C0" w14:textId="77777777" w:rsidR="00B86AE9" w:rsidRPr="00D27CDE" w:rsidRDefault="00B86AE9" w:rsidP="00B86AE9"/>
        </w:tc>
      </w:tr>
      <w:tr w:rsidR="00B86AE9" w:rsidRPr="00D27CDE" w14:paraId="6BA4DA72" w14:textId="77777777" w:rsidTr="00B86AE9">
        <w:trPr>
          <w:cantSplit/>
          <w:trHeight w:val="70"/>
        </w:trPr>
        <w:tc>
          <w:tcPr>
            <w:tcW w:w="2561" w:type="dxa"/>
            <w:gridSpan w:val="2"/>
            <w:shd w:val="clear" w:color="auto" w:fill="F7CAAC"/>
          </w:tcPr>
          <w:p w14:paraId="3BCEA2C9" w14:textId="77777777" w:rsidR="00B86AE9" w:rsidRPr="00D27CDE" w:rsidRDefault="00B86AE9" w:rsidP="00B86AE9">
            <w:pPr>
              <w:jc w:val="both"/>
              <w:rPr>
                <w:b/>
              </w:rPr>
            </w:pPr>
            <w:r w:rsidRPr="00D27CDE">
              <w:rPr>
                <w:b/>
              </w:rPr>
              <w:t xml:space="preserve">Podpis </w:t>
            </w:r>
          </w:p>
        </w:tc>
        <w:tc>
          <w:tcPr>
            <w:tcW w:w="4345" w:type="dxa"/>
            <w:gridSpan w:val="5"/>
          </w:tcPr>
          <w:p w14:paraId="0147DAA8" w14:textId="77777777" w:rsidR="00B86AE9" w:rsidRPr="00D27CDE" w:rsidRDefault="00B86AE9" w:rsidP="00B86AE9">
            <w:pPr>
              <w:jc w:val="both"/>
            </w:pPr>
          </w:p>
        </w:tc>
        <w:tc>
          <w:tcPr>
            <w:tcW w:w="789" w:type="dxa"/>
            <w:gridSpan w:val="2"/>
            <w:shd w:val="clear" w:color="auto" w:fill="F7CAAC"/>
          </w:tcPr>
          <w:p w14:paraId="3C9C0625" w14:textId="77777777" w:rsidR="00B86AE9" w:rsidRPr="00D27CDE" w:rsidRDefault="00B86AE9" w:rsidP="00B86AE9">
            <w:pPr>
              <w:jc w:val="both"/>
            </w:pPr>
            <w:r w:rsidRPr="00D27CDE">
              <w:rPr>
                <w:b/>
              </w:rPr>
              <w:t>datum</w:t>
            </w:r>
          </w:p>
        </w:tc>
        <w:tc>
          <w:tcPr>
            <w:tcW w:w="2017" w:type="dxa"/>
            <w:gridSpan w:val="3"/>
          </w:tcPr>
          <w:p w14:paraId="48A48C3D" w14:textId="77777777" w:rsidR="00B86AE9" w:rsidRPr="00D27CDE" w:rsidRDefault="00B86AE9" w:rsidP="00B86AE9">
            <w:pPr>
              <w:jc w:val="both"/>
            </w:pPr>
          </w:p>
        </w:tc>
      </w:tr>
    </w:tbl>
    <w:p w14:paraId="2E5D42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0"/>
        <w:gridCol w:w="524"/>
        <w:gridCol w:w="468"/>
        <w:gridCol w:w="994"/>
        <w:gridCol w:w="709"/>
        <w:gridCol w:w="77"/>
        <w:gridCol w:w="633"/>
        <w:gridCol w:w="693"/>
        <w:gridCol w:w="694"/>
      </w:tblGrid>
      <w:tr w:rsidR="00E844AE" w:rsidRPr="00BA53AC" w14:paraId="7C7F5ED0" w14:textId="77777777" w:rsidTr="00387122">
        <w:tc>
          <w:tcPr>
            <w:tcW w:w="9859" w:type="dxa"/>
            <w:gridSpan w:val="11"/>
            <w:tcBorders>
              <w:bottom w:val="double" w:sz="4" w:space="0" w:color="auto"/>
            </w:tcBorders>
            <w:shd w:val="clear" w:color="auto" w:fill="BDD6EE"/>
          </w:tcPr>
          <w:p w14:paraId="4ADC3238" w14:textId="77777777" w:rsidR="00E844AE" w:rsidRPr="00BA53AC" w:rsidRDefault="00E844AE" w:rsidP="00387122">
            <w:pPr>
              <w:jc w:val="both"/>
              <w:rPr>
                <w:b/>
                <w:sz w:val="28"/>
              </w:rPr>
            </w:pPr>
            <w:r w:rsidRPr="00BA53AC">
              <w:rPr>
                <w:b/>
                <w:sz w:val="28"/>
              </w:rPr>
              <w:lastRenderedPageBreak/>
              <w:t>C-I – Personální zabezpečení</w:t>
            </w:r>
          </w:p>
        </w:tc>
      </w:tr>
      <w:tr w:rsidR="00E844AE" w:rsidRPr="00BA53AC" w14:paraId="448BB30B" w14:textId="77777777" w:rsidTr="00387122">
        <w:tc>
          <w:tcPr>
            <w:tcW w:w="2518" w:type="dxa"/>
            <w:tcBorders>
              <w:top w:val="double" w:sz="4" w:space="0" w:color="auto"/>
            </w:tcBorders>
            <w:shd w:val="clear" w:color="auto" w:fill="F7CAAC"/>
          </w:tcPr>
          <w:p w14:paraId="3D6554EA" w14:textId="77777777" w:rsidR="00E844AE" w:rsidRPr="00BA53AC" w:rsidRDefault="00E844AE" w:rsidP="00387122">
            <w:pPr>
              <w:jc w:val="both"/>
              <w:rPr>
                <w:b/>
              </w:rPr>
            </w:pPr>
            <w:r w:rsidRPr="00BA53AC">
              <w:rPr>
                <w:b/>
              </w:rPr>
              <w:t>Vysoká škola</w:t>
            </w:r>
          </w:p>
        </w:tc>
        <w:tc>
          <w:tcPr>
            <w:tcW w:w="7341" w:type="dxa"/>
            <w:gridSpan w:val="10"/>
          </w:tcPr>
          <w:p w14:paraId="73775884" w14:textId="77777777" w:rsidR="00E844AE" w:rsidRPr="00BA53AC" w:rsidRDefault="00E844AE" w:rsidP="00387122">
            <w:pPr>
              <w:jc w:val="both"/>
            </w:pPr>
            <w:r w:rsidRPr="00BA53AC">
              <w:t>Univerzita Tomáše Bati ve Zlíně</w:t>
            </w:r>
          </w:p>
        </w:tc>
      </w:tr>
      <w:tr w:rsidR="00E844AE" w:rsidRPr="00BA53AC" w14:paraId="5AD468E5" w14:textId="77777777" w:rsidTr="00387122">
        <w:tc>
          <w:tcPr>
            <w:tcW w:w="2518" w:type="dxa"/>
            <w:shd w:val="clear" w:color="auto" w:fill="F7CAAC"/>
          </w:tcPr>
          <w:p w14:paraId="3E6086D6" w14:textId="77777777" w:rsidR="00E844AE" w:rsidRPr="00BA53AC" w:rsidRDefault="00E844AE" w:rsidP="00387122">
            <w:pPr>
              <w:jc w:val="both"/>
              <w:rPr>
                <w:b/>
              </w:rPr>
            </w:pPr>
            <w:r w:rsidRPr="00BA53AC">
              <w:rPr>
                <w:b/>
              </w:rPr>
              <w:t>Součást vysoké školy</w:t>
            </w:r>
          </w:p>
        </w:tc>
        <w:tc>
          <w:tcPr>
            <w:tcW w:w="7341" w:type="dxa"/>
            <w:gridSpan w:val="10"/>
          </w:tcPr>
          <w:p w14:paraId="1821916B" w14:textId="77777777" w:rsidR="00E844AE" w:rsidRPr="00BA53AC" w:rsidRDefault="00E844AE" w:rsidP="00387122">
            <w:pPr>
              <w:jc w:val="both"/>
            </w:pPr>
            <w:r>
              <w:t>Fakulta managementu a ekonomiky</w:t>
            </w:r>
          </w:p>
        </w:tc>
      </w:tr>
      <w:tr w:rsidR="00E844AE" w:rsidRPr="00BA53AC" w14:paraId="7B31F11E" w14:textId="77777777" w:rsidTr="00387122">
        <w:tc>
          <w:tcPr>
            <w:tcW w:w="2518" w:type="dxa"/>
            <w:shd w:val="clear" w:color="auto" w:fill="F7CAAC"/>
          </w:tcPr>
          <w:p w14:paraId="21C90DC8" w14:textId="77777777" w:rsidR="00E844AE" w:rsidRPr="00BA53AC" w:rsidRDefault="00E844AE" w:rsidP="00387122">
            <w:pPr>
              <w:jc w:val="both"/>
              <w:rPr>
                <w:b/>
              </w:rPr>
            </w:pPr>
            <w:r w:rsidRPr="00BA53AC">
              <w:rPr>
                <w:b/>
              </w:rPr>
              <w:t>Název studijního programu</w:t>
            </w:r>
          </w:p>
        </w:tc>
        <w:tc>
          <w:tcPr>
            <w:tcW w:w="7341" w:type="dxa"/>
            <w:gridSpan w:val="10"/>
          </w:tcPr>
          <w:p w14:paraId="39227D69" w14:textId="77777777" w:rsidR="00E844AE" w:rsidRPr="00BA53AC" w:rsidRDefault="005B2B09" w:rsidP="00387122">
            <w:pPr>
              <w:jc w:val="both"/>
            </w:pPr>
            <w:r w:rsidRPr="005B2B09">
              <w:t>Economics and Management</w:t>
            </w:r>
          </w:p>
        </w:tc>
      </w:tr>
      <w:tr w:rsidR="00E844AE" w:rsidRPr="00BA53AC" w14:paraId="1E940AD1" w14:textId="77777777" w:rsidTr="00387122">
        <w:tc>
          <w:tcPr>
            <w:tcW w:w="2518" w:type="dxa"/>
            <w:shd w:val="clear" w:color="auto" w:fill="F7CAAC"/>
          </w:tcPr>
          <w:p w14:paraId="45FC1325" w14:textId="77777777" w:rsidR="00E844AE" w:rsidRPr="00BA53AC" w:rsidRDefault="00E844AE" w:rsidP="00387122">
            <w:pPr>
              <w:jc w:val="both"/>
              <w:rPr>
                <w:b/>
              </w:rPr>
            </w:pPr>
            <w:r w:rsidRPr="00BA53AC">
              <w:rPr>
                <w:b/>
              </w:rPr>
              <w:t>Jméno a příjmení</w:t>
            </w:r>
          </w:p>
        </w:tc>
        <w:tc>
          <w:tcPr>
            <w:tcW w:w="4535" w:type="dxa"/>
            <w:gridSpan w:val="5"/>
          </w:tcPr>
          <w:p w14:paraId="72774708" w14:textId="77777777" w:rsidR="00E844AE" w:rsidRPr="00BA53AC" w:rsidRDefault="00E844AE" w:rsidP="00387122">
            <w:pPr>
              <w:jc w:val="both"/>
            </w:pPr>
            <w:bookmarkStart w:id="153" w:name="Orsavová"/>
            <w:bookmarkEnd w:id="153"/>
            <w:r w:rsidRPr="00BA53AC">
              <w:t>Jana ORSAVOVÁ</w:t>
            </w:r>
          </w:p>
        </w:tc>
        <w:tc>
          <w:tcPr>
            <w:tcW w:w="709" w:type="dxa"/>
            <w:shd w:val="clear" w:color="auto" w:fill="F7CAAC"/>
          </w:tcPr>
          <w:p w14:paraId="64ED00E1" w14:textId="77777777" w:rsidR="00E844AE" w:rsidRPr="00BA53AC" w:rsidRDefault="00E844AE" w:rsidP="00387122">
            <w:pPr>
              <w:jc w:val="both"/>
              <w:rPr>
                <w:b/>
              </w:rPr>
            </w:pPr>
            <w:r w:rsidRPr="00BA53AC">
              <w:rPr>
                <w:b/>
              </w:rPr>
              <w:t>Tituly</w:t>
            </w:r>
          </w:p>
        </w:tc>
        <w:tc>
          <w:tcPr>
            <w:tcW w:w="2097" w:type="dxa"/>
            <w:gridSpan w:val="4"/>
          </w:tcPr>
          <w:p w14:paraId="7347A50E" w14:textId="11BBA30E" w:rsidR="00E844AE" w:rsidRPr="00BA53AC" w:rsidRDefault="00E844AE" w:rsidP="00387122">
            <w:pPr>
              <w:jc w:val="both"/>
            </w:pPr>
            <w:r w:rsidRPr="00BA53AC">
              <w:t>Mgr.</w:t>
            </w:r>
            <w:ins w:id="154" w:author="Pavla Trefilová" w:date="2019-09-05T11:20:00Z">
              <w:r w:rsidR="007A7947">
                <w:t>, Ph.D.</w:t>
              </w:r>
            </w:ins>
          </w:p>
        </w:tc>
      </w:tr>
      <w:tr w:rsidR="00E844AE" w:rsidRPr="00BA53AC" w14:paraId="50EDADBB" w14:textId="77777777" w:rsidTr="00387122">
        <w:tc>
          <w:tcPr>
            <w:tcW w:w="2518" w:type="dxa"/>
            <w:shd w:val="clear" w:color="auto" w:fill="F7CAAC"/>
          </w:tcPr>
          <w:p w14:paraId="306FA9CD" w14:textId="77777777" w:rsidR="00E844AE" w:rsidRPr="00BA53AC" w:rsidRDefault="00E844AE" w:rsidP="00387122">
            <w:pPr>
              <w:jc w:val="both"/>
              <w:rPr>
                <w:b/>
              </w:rPr>
            </w:pPr>
            <w:r w:rsidRPr="00BA53AC">
              <w:rPr>
                <w:b/>
              </w:rPr>
              <w:t>Rok narození</w:t>
            </w:r>
          </w:p>
        </w:tc>
        <w:tc>
          <w:tcPr>
            <w:tcW w:w="829" w:type="dxa"/>
          </w:tcPr>
          <w:p w14:paraId="46D1E7F4" w14:textId="77777777" w:rsidR="00E844AE" w:rsidRPr="00BA53AC" w:rsidRDefault="00E844AE" w:rsidP="00387122">
            <w:pPr>
              <w:jc w:val="both"/>
            </w:pPr>
            <w:r w:rsidRPr="00BA53AC">
              <w:t>1982</w:t>
            </w:r>
          </w:p>
        </w:tc>
        <w:tc>
          <w:tcPr>
            <w:tcW w:w="1720" w:type="dxa"/>
            <w:shd w:val="clear" w:color="auto" w:fill="F7CAAC"/>
          </w:tcPr>
          <w:p w14:paraId="7DBC443E" w14:textId="77777777" w:rsidR="00E844AE" w:rsidRPr="00BA53AC" w:rsidRDefault="00E844AE" w:rsidP="00387122">
            <w:pPr>
              <w:jc w:val="both"/>
              <w:rPr>
                <w:b/>
              </w:rPr>
            </w:pPr>
            <w:r w:rsidRPr="00BA53AC">
              <w:rPr>
                <w:b/>
              </w:rPr>
              <w:t>typ vztahu k VŠ</w:t>
            </w:r>
          </w:p>
        </w:tc>
        <w:tc>
          <w:tcPr>
            <w:tcW w:w="992" w:type="dxa"/>
            <w:gridSpan w:val="2"/>
          </w:tcPr>
          <w:p w14:paraId="3A92FF1A" w14:textId="77777777" w:rsidR="00E844AE" w:rsidRPr="00BA53AC" w:rsidRDefault="00E844AE" w:rsidP="00387122">
            <w:pPr>
              <w:jc w:val="both"/>
            </w:pPr>
            <w:r>
              <w:t>pp</w:t>
            </w:r>
          </w:p>
        </w:tc>
        <w:tc>
          <w:tcPr>
            <w:tcW w:w="994" w:type="dxa"/>
            <w:shd w:val="clear" w:color="auto" w:fill="F7CAAC"/>
          </w:tcPr>
          <w:p w14:paraId="34515699" w14:textId="77777777" w:rsidR="00E844AE" w:rsidRPr="00BA53AC" w:rsidRDefault="00E844AE" w:rsidP="00387122">
            <w:pPr>
              <w:jc w:val="both"/>
              <w:rPr>
                <w:b/>
              </w:rPr>
            </w:pPr>
            <w:r w:rsidRPr="00BA53AC">
              <w:rPr>
                <w:b/>
              </w:rPr>
              <w:t>rozsah</w:t>
            </w:r>
          </w:p>
        </w:tc>
        <w:tc>
          <w:tcPr>
            <w:tcW w:w="709" w:type="dxa"/>
          </w:tcPr>
          <w:p w14:paraId="2F73F05E" w14:textId="77777777" w:rsidR="00E844AE" w:rsidRPr="00BA53AC" w:rsidRDefault="00E844AE" w:rsidP="00387122">
            <w:pPr>
              <w:jc w:val="both"/>
            </w:pPr>
            <w:r w:rsidRPr="00BA53AC">
              <w:t>40</w:t>
            </w:r>
          </w:p>
        </w:tc>
        <w:tc>
          <w:tcPr>
            <w:tcW w:w="710" w:type="dxa"/>
            <w:gridSpan w:val="2"/>
            <w:shd w:val="clear" w:color="auto" w:fill="F7CAAC"/>
          </w:tcPr>
          <w:p w14:paraId="0DD91640" w14:textId="77777777" w:rsidR="00E844AE" w:rsidRPr="000C6467" w:rsidRDefault="00E844AE" w:rsidP="00387122">
            <w:pPr>
              <w:jc w:val="both"/>
              <w:rPr>
                <w:b/>
                <w:sz w:val="18"/>
              </w:rPr>
            </w:pPr>
            <w:r w:rsidRPr="000C6467">
              <w:rPr>
                <w:b/>
                <w:sz w:val="18"/>
              </w:rPr>
              <w:t>do kdy</w:t>
            </w:r>
          </w:p>
        </w:tc>
        <w:tc>
          <w:tcPr>
            <w:tcW w:w="1387" w:type="dxa"/>
            <w:gridSpan w:val="2"/>
          </w:tcPr>
          <w:p w14:paraId="5C374F65" w14:textId="77777777" w:rsidR="00E844AE" w:rsidRPr="00BA53AC" w:rsidRDefault="00E844AE" w:rsidP="00387122">
            <w:pPr>
              <w:jc w:val="both"/>
            </w:pPr>
            <w:r w:rsidRPr="00BA53AC">
              <w:t>1</w:t>
            </w:r>
            <w:r>
              <w:t>0</w:t>
            </w:r>
            <w:r w:rsidRPr="00BA53AC">
              <w:t>/20</w:t>
            </w:r>
            <w:r>
              <w:t>21</w:t>
            </w:r>
          </w:p>
        </w:tc>
      </w:tr>
      <w:tr w:rsidR="00E844AE" w:rsidRPr="00BA53AC" w14:paraId="59225568" w14:textId="77777777" w:rsidTr="00387122">
        <w:tc>
          <w:tcPr>
            <w:tcW w:w="5067" w:type="dxa"/>
            <w:gridSpan w:val="3"/>
            <w:shd w:val="clear" w:color="auto" w:fill="F7CAAC"/>
          </w:tcPr>
          <w:p w14:paraId="492EC92F" w14:textId="77777777" w:rsidR="00E844AE" w:rsidRPr="00BA53AC" w:rsidRDefault="00E844AE" w:rsidP="00387122">
            <w:pPr>
              <w:jc w:val="both"/>
              <w:rPr>
                <w:b/>
              </w:rPr>
            </w:pPr>
            <w:r w:rsidRPr="00BA53AC">
              <w:rPr>
                <w:b/>
              </w:rPr>
              <w:t>Typ vztahu na součásti VŠ, která uskutečňuje st. program</w:t>
            </w:r>
          </w:p>
        </w:tc>
        <w:tc>
          <w:tcPr>
            <w:tcW w:w="992" w:type="dxa"/>
            <w:gridSpan w:val="2"/>
          </w:tcPr>
          <w:p w14:paraId="22E8D948" w14:textId="77777777" w:rsidR="00E844AE" w:rsidRPr="00BA53AC" w:rsidRDefault="00E844AE" w:rsidP="00387122">
            <w:pPr>
              <w:jc w:val="both"/>
            </w:pPr>
          </w:p>
        </w:tc>
        <w:tc>
          <w:tcPr>
            <w:tcW w:w="994" w:type="dxa"/>
            <w:shd w:val="clear" w:color="auto" w:fill="F7CAAC"/>
          </w:tcPr>
          <w:p w14:paraId="59E46464" w14:textId="77777777" w:rsidR="00E844AE" w:rsidRPr="00BA53AC" w:rsidRDefault="00E844AE" w:rsidP="00387122">
            <w:pPr>
              <w:jc w:val="both"/>
              <w:rPr>
                <w:b/>
              </w:rPr>
            </w:pPr>
            <w:r w:rsidRPr="00BA53AC">
              <w:rPr>
                <w:b/>
              </w:rPr>
              <w:t>rozsah</w:t>
            </w:r>
          </w:p>
        </w:tc>
        <w:tc>
          <w:tcPr>
            <w:tcW w:w="709" w:type="dxa"/>
          </w:tcPr>
          <w:p w14:paraId="29EC23E0" w14:textId="77777777" w:rsidR="00E844AE" w:rsidRPr="00BA53AC" w:rsidRDefault="00E844AE" w:rsidP="00387122">
            <w:pPr>
              <w:jc w:val="both"/>
            </w:pPr>
          </w:p>
        </w:tc>
        <w:tc>
          <w:tcPr>
            <w:tcW w:w="710" w:type="dxa"/>
            <w:gridSpan w:val="2"/>
            <w:shd w:val="clear" w:color="auto" w:fill="F7CAAC"/>
          </w:tcPr>
          <w:p w14:paraId="63291028" w14:textId="77777777" w:rsidR="00E844AE" w:rsidRPr="000C6467" w:rsidRDefault="00E844AE" w:rsidP="00387122">
            <w:pPr>
              <w:jc w:val="both"/>
              <w:rPr>
                <w:b/>
                <w:sz w:val="18"/>
              </w:rPr>
            </w:pPr>
            <w:r w:rsidRPr="000C6467">
              <w:rPr>
                <w:b/>
                <w:sz w:val="18"/>
              </w:rPr>
              <w:t>do kdy</w:t>
            </w:r>
          </w:p>
        </w:tc>
        <w:tc>
          <w:tcPr>
            <w:tcW w:w="1387" w:type="dxa"/>
            <w:gridSpan w:val="2"/>
          </w:tcPr>
          <w:p w14:paraId="395DA8D2" w14:textId="77777777" w:rsidR="00E844AE" w:rsidRPr="00BA53AC" w:rsidRDefault="00E844AE" w:rsidP="00387122">
            <w:pPr>
              <w:jc w:val="both"/>
            </w:pPr>
          </w:p>
        </w:tc>
      </w:tr>
      <w:tr w:rsidR="00E844AE" w:rsidRPr="00BA53AC" w14:paraId="02AE2A79" w14:textId="77777777" w:rsidTr="00387122">
        <w:tc>
          <w:tcPr>
            <w:tcW w:w="6059" w:type="dxa"/>
            <w:gridSpan w:val="5"/>
            <w:shd w:val="clear" w:color="auto" w:fill="F7CAAC"/>
          </w:tcPr>
          <w:p w14:paraId="15335DD0" w14:textId="77777777" w:rsidR="00E844AE" w:rsidRPr="00BA53AC" w:rsidRDefault="00E844AE" w:rsidP="00387122">
            <w:pPr>
              <w:jc w:val="both"/>
            </w:pPr>
            <w:r w:rsidRPr="00BA53AC">
              <w:rPr>
                <w:b/>
              </w:rPr>
              <w:t>Další současná působení jako akademický pracovník na jiných VŠ</w:t>
            </w:r>
          </w:p>
        </w:tc>
        <w:tc>
          <w:tcPr>
            <w:tcW w:w="1703" w:type="dxa"/>
            <w:gridSpan w:val="2"/>
            <w:shd w:val="clear" w:color="auto" w:fill="F7CAAC"/>
          </w:tcPr>
          <w:p w14:paraId="6EA29EAB" w14:textId="77777777" w:rsidR="00E844AE" w:rsidRPr="00BA53AC" w:rsidRDefault="00E844AE" w:rsidP="00387122">
            <w:pPr>
              <w:jc w:val="both"/>
              <w:rPr>
                <w:b/>
              </w:rPr>
            </w:pPr>
            <w:r w:rsidRPr="00BA53AC">
              <w:rPr>
                <w:b/>
              </w:rPr>
              <w:t>typ prac. vztahu</w:t>
            </w:r>
          </w:p>
        </w:tc>
        <w:tc>
          <w:tcPr>
            <w:tcW w:w="2097" w:type="dxa"/>
            <w:gridSpan w:val="4"/>
            <w:shd w:val="clear" w:color="auto" w:fill="F7CAAC"/>
          </w:tcPr>
          <w:p w14:paraId="6FAE0978" w14:textId="77777777" w:rsidR="00E844AE" w:rsidRPr="00BA53AC" w:rsidRDefault="00E844AE" w:rsidP="00387122">
            <w:pPr>
              <w:jc w:val="both"/>
              <w:rPr>
                <w:b/>
              </w:rPr>
            </w:pPr>
            <w:r w:rsidRPr="00BA53AC">
              <w:rPr>
                <w:b/>
              </w:rPr>
              <w:t>rozsah</w:t>
            </w:r>
          </w:p>
        </w:tc>
      </w:tr>
      <w:tr w:rsidR="00E844AE" w:rsidRPr="00BA53AC" w14:paraId="5BB03DA7" w14:textId="77777777" w:rsidTr="00387122">
        <w:tc>
          <w:tcPr>
            <w:tcW w:w="6059" w:type="dxa"/>
            <w:gridSpan w:val="5"/>
          </w:tcPr>
          <w:p w14:paraId="6EA00A65" w14:textId="77777777" w:rsidR="00E844AE" w:rsidRPr="00BA53AC" w:rsidRDefault="00E844AE" w:rsidP="00387122">
            <w:pPr>
              <w:jc w:val="both"/>
            </w:pPr>
          </w:p>
        </w:tc>
        <w:tc>
          <w:tcPr>
            <w:tcW w:w="1703" w:type="dxa"/>
            <w:gridSpan w:val="2"/>
          </w:tcPr>
          <w:p w14:paraId="0CBBA581" w14:textId="77777777" w:rsidR="00E844AE" w:rsidRPr="00BA53AC" w:rsidRDefault="00E844AE" w:rsidP="00387122">
            <w:pPr>
              <w:jc w:val="both"/>
            </w:pPr>
          </w:p>
        </w:tc>
        <w:tc>
          <w:tcPr>
            <w:tcW w:w="2097" w:type="dxa"/>
            <w:gridSpan w:val="4"/>
          </w:tcPr>
          <w:p w14:paraId="15C90422" w14:textId="77777777" w:rsidR="00E844AE" w:rsidRPr="00BA53AC" w:rsidRDefault="00E844AE" w:rsidP="00387122">
            <w:pPr>
              <w:jc w:val="both"/>
            </w:pPr>
          </w:p>
        </w:tc>
      </w:tr>
      <w:tr w:rsidR="00E844AE" w:rsidRPr="00BA53AC" w14:paraId="692E5113" w14:textId="77777777" w:rsidTr="00387122">
        <w:tc>
          <w:tcPr>
            <w:tcW w:w="6059" w:type="dxa"/>
            <w:gridSpan w:val="5"/>
          </w:tcPr>
          <w:p w14:paraId="133A1D71" w14:textId="77777777" w:rsidR="00E844AE" w:rsidRPr="00BA53AC" w:rsidRDefault="00E844AE" w:rsidP="00387122">
            <w:pPr>
              <w:jc w:val="both"/>
            </w:pPr>
          </w:p>
        </w:tc>
        <w:tc>
          <w:tcPr>
            <w:tcW w:w="1703" w:type="dxa"/>
            <w:gridSpan w:val="2"/>
          </w:tcPr>
          <w:p w14:paraId="37882F80" w14:textId="77777777" w:rsidR="00E844AE" w:rsidRPr="00BA53AC" w:rsidRDefault="00E844AE" w:rsidP="00387122">
            <w:pPr>
              <w:jc w:val="both"/>
            </w:pPr>
          </w:p>
        </w:tc>
        <w:tc>
          <w:tcPr>
            <w:tcW w:w="2097" w:type="dxa"/>
            <w:gridSpan w:val="4"/>
          </w:tcPr>
          <w:p w14:paraId="7E9304DB" w14:textId="77777777" w:rsidR="00E844AE" w:rsidRPr="00BA53AC" w:rsidRDefault="00E844AE" w:rsidP="00387122">
            <w:pPr>
              <w:jc w:val="both"/>
            </w:pPr>
          </w:p>
        </w:tc>
      </w:tr>
      <w:tr w:rsidR="00E844AE" w:rsidRPr="00BA53AC" w14:paraId="7BB57F35" w14:textId="77777777" w:rsidTr="00387122">
        <w:tc>
          <w:tcPr>
            <w:tcW w:w="9859" w:type="dxa"/>
            <w:gridSpan w:val="11"/>
            <w:shd w:val="clear" w:color="auto" w:fill="F7CAAC"/>
          </w:tcPr>
          <w:p w14:paraId="30E92822" w14:textId="77777777" w:rsidR="00E844AE" w:rsidRPr="00BA53AC" w:rsidRDefault="00E844AE" w:rsidP="00387122">
            <w:pPr>
              <w:jc w:val="both"/>
            </w:pPr>
            <w:r w:rsidRPr="00BA53AC">
              <w:rPr>
                <w:b/>
              </w:rPr>
              <w:t>Předměty příslušného studijního programu a způsob zapojení do jejich výuky, příp. další zapojení do uskutečňování studijního programu</w:t>
            </w:r>
          </w:p>
        </w:tc>
      </w:tr>
      <w:tr w:rsidR="00E844AE" w:rsidRPr="00BA53AC" w14:paraId="678DC416" w14:textId="77777777" w:rsidTr="00387122">
        <w:trPr>
          <w:trHeight w:val="466"/>
        </w:trPr>
        <w:tc>
          <w:tcPr>
            <w:tcW w:w="9859" w:type="dxa"/>
            <w:gridSpan w:val="11"/>
            <w:tcBorders>
              <w:top w:val="nil"/>
            </w:tcBorders>
          </w:tcPr>
          <w:p w14:paraId="7CDE12CE" w14:textId="77777777" w:rsidR="00E844AE" w:rsidRDefault="000B222A" w:rsidP="00387122">
            <w:pPr>
              <w:jc w:val="both"/>
            </w:pPr>
            <w:r w:rsidRPr="00277224">
              <w:t>Expert Communication in English</w:t>
            </w:r>
            <w:r w:rsidR="00E844AE" w:rsidRPr="00092FA2">
              <w:t xml:space="preserve"> (</w:t>
            </w:r>
            <w:r w:rsidR="00E844AE">
              <w:t>Academic Writing</w:t>
            </w:r>
            <w:r w:rsidR="00E844AE" w:rsidRPr="00092FA2">
              <w:t>)</w:t>
            </w:r>
            <w:r w:rsidR="00E844AE">
              <w:t xml:space="preserve"> - vedení seminářů (40%)</w:t>
            </w:r>
          </w:p>
          <w:p w14:paraId="6E846118" w14:textId="77777777" w:rsidR="00E844AE" w:rsidRPr="00BA53AC" w:rsidRDefault="00E844AE" w:rsidP="00387122">
            <w:pPr>
              <w:pStyle w:val="Zkladntext"/>
              <w:ind w:right="107"/>
            </w:pPr>
          </w:p>
        </w:tc>
      </w:tr>
      <w:tr w:rsidR="00E844AE" w:rsidRPr="00BA53AC" w14:paraId="0CC12D11" w14:textId="77777777" w:rsidTr="00387122">
        <w:tc>
          <w:tcPr>
            <w:tcW w:w="9859" w:type="dxa"/>
            <w:gridSpan w:val="11"/>
            <w:shd w:val="clear" w:color="auto" w:fill="F7CAAC"/>
          </w:tcPr>
          <w:p w14:paraId="44A86F43" w14:textId="77777777" w:rsidR="00E844AE" w:rsidRPr="00BA53AC" w:rsidRDefault="00E844AE" w:rsidP="00387122">
            <w:pPr>
              <w:jc w:val="both"/>
            </w:pPr>
            <w:r w:rsidRPr="00BA53AC">
              <w:rPr>
                <w:b/>
              </w:rPr>
              <w:t xml:space="preserve">Údaje o vzdělání na VŠ </w:t>
            </w:r>
          </w:p>
        </w:tc>
      </w:tr>
      <w:tr w:rsidR="00E844AE" w:rsidRPr="00BA53AC" w14:paraId="12188A39" w14:textId="77777777" w:rsidTr="00387122">
        <w:trPr>
          <w:trHeight w:val="372"/>
        </w:trPr>
        <w:tc>
          <w:tcPr>
            <w:tcW w:w="9859" w:type="dxa"/>
            <w:gridSpan w:val="11"/>
          </w:tcPr>
          <w:p w14:paraId="69EAA2D7" w14:textId="77777777" w:rsidR="00E844AE" w:rsidRPr="000115B2" w:rsidRDefault="00E844AE" w:rsidP="00387122">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1A7A57">
              <w:rPr>
                <w:rFonts w:ascii="Times New Roman" w:hAnsi="Times New Roman"/>
                <w:b/>
                <w:szCs w:val="21"/>
              </w:rPr>
              <w:t>(Mgr.)</w:t>
            </w:r>
          </w:p>
          <w:p w14:paraId="6975FEC0" w14:textId="77777777" w:rsidR="00E844AE" w:rsidRPr="000115B2" w:rsidRDefault="00E844AE" w:rsidP="00387122">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14:paraId="6EBAF41F" w14:textId="5ADC8040" w:rsidR="00E844AE" w:rsidRPr="000115B2" w:rsidDel="008A02DE" w:rsidRDefault="00E844AE" w:rsidP="00387122">
            <w:pPr>
              <w:pStyle w:val="CVNormal"/>
              <w:ind w:left="0" w:right="0"/>
              <w:jc w:val="both"/>
              <w:rPr>
                <w:del w:id="155" w:author="Pavla Trefilová" w:date="2019-09-05T11:38:00Z"/>
                <w:rFonts w:ascii="Times New Roman" w:hAnsi="Times New Roman"/>
                <w:szCs w:val="21"/>
              </w:rPr>
            </w:pPr>
            <w:r w:rsidRPr="000115B2">
              <w:rPr>
                <w:rFonts w:ascii="Times New Roman" w:hAnsi="Times New Roman"/>
                <w:szCs w:val="21"/>
              </w:rPr>
              <w:t xml:space="preserve">2014 – </w:t>
            </w:r>
            <w:ins w:id="156" w:author="Pavla Trefilová" w:date="2019-09-05T11:38:00Z">
              <w:r w:rsidR="008A02DE">
                <w:rPr>
                  <w:rFonts w:ascii="Times New Roman" w:hAnsi="Times New Roman"/>
                  <w:szCs w:val="21"/>
                </w:rPr>
                <w:t>2019</w:t>
              </w:r>
              <w:r w:rsidR="008A02DE" w:rsidRPr="000115B2">
                <w:rPr>
                  <w:rFonts w:ascii="Times New Roman" w:hAnsi="Times New Roman"/>
                  <w:szCs w:val="21"/>
                </w:rPr>
                <w:t>: UTB</w:t>
              </w:r>
              <w:r w:rsidR="008A02DE">
                <w:rPr>
                  <w:rFonts w:ascii="Times New Roman" w:hAnsi="Times New Roman"/>
                  <w:szCs w:val="21"/>
                </w:rPr>
                <w:t xml:space="preserve"> ve </w:t>
              </w:r>
              <w:r w:rsidR="008A02DE" w:rsidRPr="000115B2">
                <w:rPr>
                  <w:rFonts w:ascii="Times New Roman" w:hAnsi="Times New Roman"/>
                  <w:szCs w:val="21"/>
                </w:rPr>
                <w:t>Zlín</w:t>
              </w:r>
              <w:r w:rsidR="008A02DE">
                <w:rPr>
                  <w:rFonts w:ascii="Times New Roman" w:hAnsi="Times New Roman"/>
                  <w:szCs w:val="21"/>
                </w:rPr>
                <w:t>ě</w:t>
              </w:r>
              <w:r w:rsidR="008A02DE" w:rsidRPr="000115B2">
                <w:rPr>
                  <w:rFonts w:ascii="Times New Roman" w:hAnsi="Times New Roman"/>
                  <w:szCs w:val="21"/>
                </w:rPr>
                <w:t>, F</w:t>
              </w:r>
              <w:r w:rsidR="008A02DE">
                <w:rPr>
                  <w:rFonts w:ascii="Times New Roman" w:hAnsi="Times New Roman"/>
                  <w:szCs w:val="21"/>
                </w:rPr>
                <w:t>akulta technologická</w:t>
              </w:r>
              <w:r w:rsidR="008A02DE" w:rsidRPr="000115B2">
                <w:rPr>
                  <w:rFonts w:ascii="Times New Roman" w:hAnsi="Times New Roman"/>
                  <w:szCs w:val="21"/>
                </w:rPr>
                <w:t>, DSP Chemie a technologie potravin, obor Technologie potravin</w:t>
              </w:r>
              <w:r w:rsidR="008A02DE" w:rsidRPr="000115B2" w:rsidDel="008A02DE">
                <w:rPr>
                  <w:rFonts w:ascii="Times New Roman" w:hAnsi="Times New Roman"/>
                  <w:szCs w:val="21"/>
                </w:rPr>
                <w:t xml:space="preserve"> </w:t>
              </w:r>
            </w:ins>
            <w:del w:id="157" w:author="Pavla Trefilová" w:date="2019-09-05T11:38:00Z">
              <w:r w:rsidRPr="000115B2" w:rsidDel="008A02DE">
                <w:rPr>
                  <w:rFonts w:ascii="Times New Roman" w:hAnsi="Times New Roman"/>
                  <w:szCs w:val="21"/>
                </w:rPr>
                <w:delText>dosud: UTB Zlín, FT, DSP Chemie a technologie potravin, obor Technologie potravin</w:delText>
              </w:r>
            </w:del>
          </w:p>
          <w:p w14:paraId="15344A71" w14:textId="77777777" w:rsidR="00E844AE" w:rsidRPr="00BA53AC" w:rsidRDefault="00E844AE" w:rsidP="00387122">
            <w:pPr>
              <w:pStyle w:val="CVNormal"/>
              <w:ind w:left="0" w:right="0"/>
              <w:jc w:val="both"/>
              <w:rPr>
                <w:b/>
              </w:rPr>
            </w:pPr>
          </w:p>
        </w:tc>
      </w:tr>
      <w:tr w:rsidR="00E844AE" w:rsidRPr="00BA53AC" w14:paraId="658CB58F" w14:textId="77777777" w:rsidTr="00387122">
        <w:tc>
          <w:tcPr>
            <w:tcW w:w="9859" w:type="dxa"/>
            <w:gridSpan w:val="11"/>
            <w:shd w:val="clear" w:color="auto" w:fill="F7CAAC"/>
          </w:tcPr>
          <w:p w14:paraId="527B76E3" w14:textId="77777777" w:rsidR="00E844AE" w:rsidRPr="00BA53AC" w:rsidRDefault="00E844AE" w:rsidP="00387122">
            <w:pPr>
              <w:jc w:val="both"/>
              <w:rPr>
                <w:b/>
              </w:rPr>
            </w:pPr>
            <w:r w:rsidRPr="00BA53AC">
              <w:rPr>
                <w:b/>
              </w:rPr>
              <w:t>Údaje o odborném působení od absolvování VŠ</w:t>
            </w:r>
          </w:p>
        </w:tc>
      </w:tr>
      <w:tr w:rsidR="00E844AE" w:rsidRPr="00BA53AC" w14:paraId="37CAC1F5" w14:textId="77777777" w:rsidTr="00387122">
        <w:trPr>
          <w:trHeight w:val="462"/>
        </w:trPr>
        <w:tc>
          <w:tcPr>
            <w:tcW w:w="9859" w:type="dxa"/>
            <w:gridSpan w:val="11"/>
          </w:tcPr>
          <w:p w14:paraId="621E19A5" w14:textId="77777777" w:rsidR="00E844AE" w:rsidRPr="00BA53AC" w:rsidRDefault="00E844AE" w:rsidP="00387122">
            <w:pPr>
              <w:jc w:val="both"/>
              <w:rPr>
                <w:sz w:val="21"/>
                <w:szCs w:val="21"/>
              </w:rPr>
            </w:pPr>
            <w:r w:rsidRPr="000115B2">
              <w:rPr>
                <w:szCs w:val="21"/>
              </w:rPr>
              <w:t>2014 – dosud: UTB Zlín, lektor</w:t>
            </w:r>
          </w:p>
        </w:tc>
      </w:tr>
      <w:tr w:rsidR="00E844AE" w:rsidRPr="00BA53AC" w14:paraId="5431B52B" w14:textId="77777777" w:rsidTr="00387122">
        <w:trPr>
          <w:trHeight w:val="250"/>
        </w:trPr>
        <w:tc>
          <w:tcPr>
            <w:tcW w:w="9859" w:type="dxa"/>
            <w:gridSpan w:val="11"/>
            <w:shd w:val="clear" w:color="auto" w:fill="F7CAAC"/>
          </w:tcPr>
          <w:p w14:paraId="787FA6DF" w14:textId="77777777" w:rsidR="00E844AE" w:rsidRPr="00BA53AC" w:rsidRDefault="00E844AE" w:rsidP="00387122">
            <w:pPr>
              <w:jc w:val="both"/>
            </w:pPr>
            <w:r w:rsidRPr="00BA53AC">
              <w:rPr>
                <w:b/>
              </w:rPr>
              <w:t>Zkušenosti s vedením kvalifikačních a rigorózních prací</w:t>
            </w:r>
          </w:p>
        </w:tc>
      </w:tr>
      <w:tr w:rsidR="00E844AE" w:rsidRPr="00BA53AC" w14:paraId="4C5B509D" w14:textId="77777777" w:rsidTr="00387122">
        <w:trPr>
          <w:trHeight w:val="184"/>
        </w:trPr>
        <w:tc>
          <w:tcPr>
            <w:tcW w:w="9859" w:type="dxa"/>
            <w:gridSpan w:val="11"/>
          </w:tcPr>
          <w:p w14:paraId="12000BB7" w14:textId="77777777" w:rsidR="00E844AE" w:rsidRDefault="00E844AE" w:rsidP="00387122">
            <w:pPr>
              <w:jc w:val="both"/>
            </w:pPr>
            <w:r>
              <w:t>Počet vedených bakalářských prací – 0</w:t>
            </w:r>
          </w:p>
          <w:p w14:paraId="26CE1DD6" w14:textId="77777777" w:rsidR="00E844AE" w:rsidRPr="00BA53AC" w:rsidRDefault="00E844AE" w:rsidP="00387122">
            <w:pPr>
              <w:jc w:val="both"/>
              <w:rPr>
                <w:sz w:val="21"/>
                <w:szCs w:val="21"/>
              </w:rPr>
            </w:pPr>
            <w:r>
              <w:t>Počet vedených diplomových prací – 0</w:t>
            </w:r>
          </w:p>
        </w:tc>
      </w:tr>
      <w:tr w:rsidR="00E844AE" w:rsidRPr="00BA53AC" w14:paraId="0A2CDBDC" w14:textId="77777777" w:rsidTr="00387122">
        <w:trPr>
          <w:cantSplit/>
        </w:trPr>
        <w:tc>
          <w:tcPr>
            <w:tcW w:w="3347" w:type="dxa"/>
            <w:gridSpan w:val="2"/>
            <w:tcBorders>
              <w:top w:val="single" w:sz="12" w:space="0" w:color="auto"/>
            </w:tcBorders>
            <w:shd w:val="clear" w:color="auto" w:fill="F7CAAC"/>
          </w:tcPr>
          <w:p w14:paraId="663087E0" w14:textId="77777777" w:rsidR="00E844AE" w:rsidRPr="00BA53AC" w:rsidRDefault="00E844AE" w:rsidP="00387122">
            <w:pPr>
              <w:jc w:val="both"/>
            </w:pPr>
            <w:r w:rsidRPr="00BA53AC">
              <w:rPr>
                <w:b/>
              </w:rPr>
              <w:t xml:space="preserve">Obor habilitačního řízení </w:t>
            </w:r>
          </w:p>
        </w:tc>
        <w:tc>
          <w:tcPr>
            <w:tcW w:w="2244" w:type="dxa"/>
            <w:gridSpan w:val="2"/>
            <w:tcBorders>
              <w:top w:val="single" w:sz="12" w:space="0" w:color="auto"/>
            </w:tcBorders>
            <w:shd w:val="clear" w:color="auto" w:fill="F7CAAC"/>
          </w:tcPr>
          <w:p w14:paraId="6ED98B57" w14:textId="77777777" w:rsidR="00E844AE" w:rsidRPr="00BA53AC" w:rsidRDefault="00E844AE" w:rsidP="00387122">
            <w:pPr>
              <w:jc w:val="both"/>
            </w:pPr>
            <w:r w:rsidRPr="00BA53AC">
              <w:rPr>
                <w:b/>
              </w:rPr>
              <w:t>Rok udělení hodnosti</w:t>
            </w:r>
          </w:p>
        </w:tc>
        <w:tc>
          <w:tcPr>
            <w:tcW w:w="2248" w:type="dxa"/>
            <w:gridSpan w:val="4"/>
            <w:tcBorders>
              <w:top w:val="single" w:sz="12" w:space="0" w:color="auto"/>
              <w:right w:val="single" w:sz="12" w:space="0" w:color="auto"/>
            </w:tcBorders>
            <w:shd w:val="clear" w:color="auto" w:fill="F7CAAC"/>
          </w:tcPr>
          <w:p w14:paraId="2AC3892F" w14:textId="77777777" w:rsidR="00E844AE" w:rsidRPr="00BA53AC" w:rsidRDefault="00E844AE" w:rsidP="00387122">
            <w:pPr>
              <w:jc w:val="both"/>
            </w:pPr>
            <w:r w:rsidRPr="00BA53AC">
              <w:rPr>
                <w:b/>
              </w:rPr>
              <w:t>Řízení konáno na VŠ</w:t>
            </w:r>
          </w:p>
        </w:tc>
        <w:tc>
          <w:tcPr>
            <w:tcW w:w="2020" w:type="dxa"/>
            <w:gridSpan w:val="3"/>
            <w:tcBorders>
              <w:top w:val="single" w:sz="12" w:space="0" w:color="auto"/>
              <w:left w:val="single" w:sz="12" w:space="0" w:color="auto"/>
            </w:tcBorders>
            <w:shd w:val="clear" w:color="auto" w:fill="F7CAAC"/>
          </w:tcPr>
          <w:p w14:paraId="2A729E3A" w14:textId="77777777" w:rsidR="00E844AE" w:rsidRPr="00BA53AC" w:rsidRDefault="00E844AE" w:rsidP="00387122">
            <w:pPr>
              <w:jc w:val="both"/>
              <w:rPr>
                <w:b/>
              </w:rPr>
            </w:pPr>
            <w:r w:rsidRPr="00BA53AC">
              <w:rPr>
                <w:b/>
              </w:rPr>
              <w:t>Ohlasy publikací</w:t>
            </w:r>
          </w:p>
        </w:tc>
      </w:tr>
      <w:tr w:rsidR="00E844AE" w:rsidRPr="00BA53AC" w14:paraId="72B5806C" w14:textId="77777777" w:rsidTr="00387122">
        <w:trPr>
          <w:cantSplit/>
        </w:trPr>
        <w:tc>
          <w:tcPr>
            <w:tcW w:w="3347" w:type="dxa"/>
            <w:gridSpan w:val="2"/>
          </w:tcPr>
          <w:p w14:paraId="75FB30A7" w14:textId="77777777" w:rsidR="00E844AE" w:rsidRPr="00BA53AC" w:rsidRDefault="00E844AE" w:rsidP="00387122">
            <w:pPr>
              <w:jc w:val="both"/>
            </w:pPr>
          </w:p>
        </w:tc>
        <w:tc>
          <w:tcPr>
            <w:tcW w:w="2244" w:type="dxa"/>
            <w:gridSpan w:val="2"/>
          </w:tcPr>
          <w:p w14:paraId="40867D8A" w14:textId="77777777" w:rsidR="00E844AE" w:rsidRPr="00BA53AC" w:rsidRDefault="00E844AE" w:rsidP="00387122">
            <w:pPr>
              <w:jc w:val="both"/>
            </w:pPr>
          </w:p>
        </w:tc>
        <w:tc>
          <w:tcPr>
            <w:tcW w:w="2248" w:type="dxa"/>
            <w:gridSpan w:val="4"/>
            <w:tcBorders>
              <w:right w:val="single" w:sz="12" w:space="0" w:color="auto"/>
            </w:tcBorders>
          </w:tcPr>
          <w:p w14:paraId="028AEF2D" w14:textId="77777777" w:rsidR="00E844AE" w:rsidRPr="00BA53AC" w:rsidRDefault="00E844AE" w:rsidP="00387122">
            <w:pPr>
              <w:jc w:val="both"/>
            </w:pPr>
          </w:p>
        </w:tc>
        <w:tc>
          <w:tcPr>
            <w:tcW w:w="633" w:type="dxa"/>
            <w:tcBorders>
              <w:left w:val="single" w:sz="12" w:space="0" w:color="auto"/>
            </w:tcBorders>
            <w:shd w:val="clear" w:color="auto" w:fill="F7CAAC"/>
          </w:tcPr>
          <w:p w14:paraId="2706553C" w14:textId="77777777" w:rsidR="00E844AE" w:rsidRPr="00BA53AC" w:rsidRDefault="00E844AE" w:rsidP="00387122">
            <w:pPr>
              <w:jc w:val="both"/>
            </w:pPr>
            <w:r w:rsidRPr="00BA53AC">
              <w:rPr>
                <w:b/>
              </w:rPr>
              <w:t>WOS</w:t>
            </w:r>
          </w:p>
        </w:tc>
        <w:tc>
          <w:tcPr>
            <w:tcW w:w="693" w:type="dxa"/>
            <w:shd w:val="clear" w:color="auto" w:fill="F7CAAC"/>
          </w:tcPr>
          <w:p w14:paraId="3900A801" w14:textId="77777777" w:rsidR="00E844AE" w:rsidRPr="00BA53AC" w:rsidRDefault="00E844AE" w:rsidP="00387122">
            <w:pPr>
              <w:jc w:val="both"/>
              <w:rPr>
                <w:sz w:val="18"/>
              </w:rPr>
            </w:pPr>
            <w:r w:rsidRPr="00BA53AC">
              <w:rPr>
                <w:b/>
                <w:sz w:val="18"/>
              </w:rPr>
              <w:t>Scopus</w:t>
            </w:r>
          </w:p>
        </w:tc>
        <w:tc>
          <w:tcPr>
            <w:tcW w:w="694" w:type="dxa"/>
            <w:shd w:val="clear" w:color="auto" w:fill="F7CAAC"/>
          </w:tcPr>
          <w:p w14:paraId="693A0A99" w14:textId="77777777" w:rsidR="00E844AE" w:rsidRPr="00BA53AC" w:rsidRDefault="00E844AE" w:rsidP="00387122">
            <w:pPr>
              <w:jc w:val="both"/>
            </w:pPr>
            <w:r w:rsidRPr="00BA53AC">
              <w:rPr>
                <w:b/>
                <w:sz w:val="18"/>
              </w:rPr>
              <w:t>ostatní</w:t>
            </w:r>
          </w:p>
        </w:tc>
      </w:tr>
      <w:tr w:rsidR="00E844AE" w:rsidRPr="00BA53AC" w14:paraId="0C8CC991" w14:textId="77777777" w:rsidTr="00387122">
        <w:trPr>
          <w:cantSplit/>
          <w:trHeight w:val="70"/>
        </w:trPr>
        <w:tc>
          <w:tcPr>
            <w:tcW w:w="3347" w:type="dxa"/>
            <w:gridSpan w:val="2"/>
            <w:shd w:val="clear" w:color="auto" w:fill="F7CAAC"/>
          </w:tcPr>
          <w:p w14:paraId="380C9E34" w14:textId="77777777" w:rsidR="00E844AE" w:rsidRPr="00BA53AC" w:rsidRDefault="00E844AE" w:rsidP="00387122">
            <w:pPr>
              <w:jc w:val="both"/>
            </w:pPr>
            <w:r w:rsidRPr="00BA53AC">
              <w:rPr>
                <w:b/>
              </w:rPr>
              <w:t>Obor jmenovacího řízení</w:t>
            </w:r>
          </w:p>
        </w:tc>
        <w:tc>
          <w:tcPr>
            <w:tcW w:w="2244" w:type="dxa"/>
            <w:gridSpan w:val="2"/>
            <w:shd w:val="clear" w:color="auto" w:fill="F7CAAC"/>
          </w:tcPr>
          <w:p w14:paraId="571E0B2E" w14:textId="77777777" w:rsidR="00E844AE" w:rsidRPr="00BA53AC" w:rsidRDefault="00E844AE" w:rsidP="00387122">
            <w:pPr>
              <w:jc w:val="both"/>
            </w:pPr>
            <w:r w:rsidRPr="00BA53AC">
              <w:rPr>
                <w:b/>
              </w:rPr>
              <w:t>Rok udělení hodnosti</w:t>
            </w:r>
          </w:p>
        </w:tc>
        <w:tc>
          <w:tcPr>
            <w:tcW w:w="2248" w:type="dxa"/>
            <w:gridSpan w:val="4"/>
            <w:tcBorders>
              <w:right w:val="single" w:sz="12" w:space="0" w:color="auto"/>
            </w:tcBorders>
            <w:shd w:val="clear" w:color="auto" w:fill="F7CAAC"/>
          </w:tcPr>
          <w:p w14:paraId="369FB8D5" w14:textId="77777777" w:rsidR="00E844AE" w:rsidRPr="00BA53AC" w:rsidRDefault="00E844AE" w:rsidP="00387122">
            <w:pPr>
              <w:jc w:val="both"/>
            </w:pPr>
            <w:r w:rsidRPr="00BA53AC">
              <w:rPr>
                <w:b/>
              </w:rPr>
              <w:t>Řízení konáno na VŠ</w:t>
            </w:r>
          </w:p>
        </w:tc>
        <w:tc>
          <w:tcPr>
            <w:tcW w:w="633" w:type="dxa"/>
            <w:vMerge w:val="restart"/>
            <w:tcBorders>
              <w:left w:val="single" w:sz="12" w:space="0" w:color="auto"/>
            </w:tcBorders>
          </w:tcPr>
          <w:p w14:paraId="2882840B" w14:textId="77777777" w:rsidR="00E844AE" w:rsidRPr="00BA53AC" w:rsidRDefault="00E844AE" w:rsidP="00387122">
            <w:pPr>
              <w:jc w:val="both"/>
              <w:rPr>
                <w:b/>
              </w:rPr>
            </w:pPr>
            <w:r>
              <w:rPr>
                <w:b/>
              </w:rPr>
              <w:t>170</w:t>
            </w:r>
          </w:p>
        </w:tc>
        <w:tc>
          <w:tcPr>
            <w:tcW w:w="693" w:type="dxa"/>
            <w:vMerge w:val="restart"/>
          </w:tcPr>
          <w:p w14:paraId="32106A78" w14:textId="77777777" w:rsidR="00E844AE" w:rsidRPr="00BA53AC" w:rsidRDefault="00E844AE" w:rsidP="00387122">
            <w:pPr>
              <w:jc w:val="both"/>
              <w:rPr>
                <w:b/>
              </w:rPr>
            </w:pPr>
            <w:r>
              <w:rPr>
                <w:b/>
              </w:rPr>
              <w:t>206</w:t>
            </w:r>
          </w:p>
        </w:tc>
        <w:tc>
          <w:tcPr>
            <w:tcW w:w="694" w:type="dxa"/>
            <w:vMerge w:val="restart"/>
          </w:tcPr>
          <w:p w14:paraId="3AD15A95" w14:textId="77777777" w:rsidR="00E844AE" w:rsidRPr="00BA53AC" w:rsidRDefault="00E844AE" w:rsidP="00387122">
            <w:pPr>
              <w:jc w:val="both"/>
              <w:rPr>
                <w:b/>
                <w:sz w:val="18"/>
                <w:szCs w:val="18"/>
              </w:rPr>
            </w:pPr>
            <w:r w:rsidRPr="00BA53AC">
              <w:rPr>
                <w:b/>
                <w:sz w:val="18"/>
                <w:szCs w:val="18"/>
              </w:rPr>
              <w:t>neevid.</w:t>
            </w:r>
          </w:p>
        </w:tc>
      </w:tr>
      <w:tr w:rsidR="00E844AE" w:rsidRPr="00BA53AC" w14:paraId="66BF3910" w14:textId="77777777" w:rsidTr="00387122">
        <w:trPr>
          <w:trHeight w:val="205"/>
        </w:trPr>
        <w:tc>
          <w:tcPr>
            <w:tcW w:w="3347" w:type="dxa"/>
            <w:gridSpan w:val="2"/>
          </w:tcPr>
          <w:p w14:paraId="101D8570" w14:textId="77777777" w:rsidR="00E844AE" w:rsidRPr="00BA53AC" w:rsidRDefault="00E844AE" w:rsidP="00387122">
            <w:pPr>
              <w:jc w:val="both"/>
            </w:pPr>
          </w:p>
        </w:tc>
        <w:tc>
          <w:tcPr>
            <w:tcW w:w="2244" w:type="dxa"/>
            <w:gridSpan w:val="2"/>
          </w:tcPr>
          <w:p w14:paraId="5794D148" w14:textId="77777777" w:rsidR="00E844AE" w:rsidRPr="00BA53AC" w:rsidRDefault="00E844AE" w:rsidP="00387122">
            <w:pPr>
              <w:jc w:val="both"/>
            </w:pPr>
          </w:p>
        </w:tc>
        <w:tc>
          <w:tcPr>
            <w:tcW w:w="2248" w:type="dxa"/>
            <w:gridSpan w:val="4"/>
            <w:tcBorders>
              <w:right w:val="single" w:sz="12" w:space="0" w:color="auto"/>
            </w:tcBorders>
          </w:tcPr>
          <w:p w14:paraId="032DAED2" w14:textId="77777777" w:rsidR="00E844AE" w:rsidRPr="00BA53AC" w:rsidRDefault="00E844AE" w:rsidP="00387122">
            <w:pPr>
              <w:jc w:val="both"/>
            </w:pPr>
          </w:p>
        </w:tc>
        <w:tc>
          <w:tcPr>
            <w:tcW w:w="633" w:type="dxa"/>
            <w:vMerge/>
            <w:tcBorders>
              <w:left w:val="single" w:sz="12" w:space="0" w:color="auto"/>
            </w:tcBorders>
            <w:vAlign w:val="center"/>
          </w:tcPr>
          <w:p w14:paraId="0A9864D7" w14:textId="77777777" w:rsidR="00E844AE" w:rsidRPr="00BA53AC" w:rsidRDefault="00E844AE" w:rsidP="00387122">
            <w:pPr>
              <w:rPr>
                <w:b/>
              </w:rPr>
            </w:pPr>
          </w:p>
        </w:tc>
        <w:tc>
          <w:tcPr>
            <w:tcW w:w="693" w:type="dxa"/>
            <w:vMerge/>
            <w:vAlign w:val="center"/>
          </w:tcPr>
          <w:p w14:paraId="13614894" w14:textId="77777777" w:rsidR="00E844AE" w:rsidRPr="00BA53AC" w:rsidRDefault="00E844AE" w:rsidP="00387122">
            <w:pPr>
              <w:rPr>
                <w:b/>
              </w:rPr>
            </w:pPr>
          </w:p>
        </w:tc>
        <w:tc>
          <w:tcPr>
            <w:tcW w:w="694" w:type="dxa"/>
            <w:vMerge/>
            <w:vAlign w:val="center"/>
          </w:tcPr>
          <w:p w14:paraId="162A1047" w14:textId="77777777" w:rsidR="00E844AE" w:rsidRPr="00BA53AC" w:rsidRDefault="00E844AE" w:rsidP="00387122">
            <w:pPr>
              <w:rPr>
                <w:b/>
              </w:rPr>
            </w:pPr>
          </w:p>
        </w:tc>
      </w:tr>
      <w:tr w:rsidR="00E844AE" w:rsidRPr="00BA53AC" w14:paraId="15B6900C" w14:textId="77777777" w:rsidTr="00387122">
        <w:tc>
          <w:tcPr>
            <w:tcW w:w="9859" w:type="dxa"/>
            <w:gridSpan w:val="11"/>
            <w:shd w:val="clear" w:color="auto" w:fill="F7CAAC"/>
          </w:tcPr>
          <w:p w14:paraId="50FD0506" w14:textId="77777777" w:rsidR="00E844AE" w:rsidRPr="00BA53AC" w:rsidRDefault="00E844AE" w:rsidP="00387122">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E844AE" w:rsidRPr="00704EEC" w14:paraId="340C3F78" w14:textId="77777777" w:rsidTr="00387122">
        <w:trPr>
          <w:trHeight w:val="283"/>
        </w:trPr>
        <w:tc>
          <w:tcPr>
            <w:tcW w:w="9859" w:type="dxa"/>
            <w:gridSpan w:val="11"/>
          </w:tcPr>
          <w:p w14:paraId="17C0E02C" w14:textId="77777777" w:rsidR="00E844AE" w:rsidRDefault="00E844AE" w:rsidP="00387122">
            <w:pPr>
              <w:jc w:val="both"/>
              <w:outlineLvl w:val="1"/>
            </w:pPr>
            <w:r>
              <w:t xml:space="preserve">SUMCZYNSKI, D., KOUBOVÁ, E., ŠENKÁROVÁ, L., ORSAVOVÁ, J. Rice flakes produced from commercial wild rice: Chemical compositions, vitamin B compounds, mineral and trace element contents and their dietary intake evaluation. </w:t>
            </w:r>
            <w:r w:rsidRPr="005A4CD1">
              <w:rPr>
                <w:i/>
              </w:rPr>
              <w:t>Food Chemistry</w:t>
            </w:r>
            <w:r>
              <w:t xml:space="preserve">. 2018, vol. 264, s. 386-392. Dostupné z: </w:t>
            </w:r>
            <w:hyperlink r:id="rId37" w:tgtFrame="_blank" w:tooltip="Persistent link using digital object identifier" w:history="1">
              <w:r>
                <w:rPr>
                  <w:rStyle w:val="Hypertextovodkaz"/>
                </w:rPr>
                <w:t>https://doi.org/10.1016/j.foodchem.2018.05.061</w:t>
              </w:r>
            </w:hyperlink>
            <w:r>
              <w:rPr>
                <w:rStyle w:val="Hypertextovodkaz"/>
              </w:rPr>
              <w:t xml:space="preserve"> (10%)</w:t>
            </w:r>
          </w:p>
          <w:p w14:paraId="5D64BA38" w14:textId="77777777" w:rsidR="00E844AE" w:rsidRDefault="00E844AE" w:rsidP="00387122">
            <w:pPr>
              <w:jc w:val="both"/>
              <w:outlineLvl w:val="1"/>
            </w:pPr>
            <w:r>
              <w:t xml:space="preserve">SUMCZYNSKI, D., KOTÁSKOVÁ, E., ORSAVOVÁ, J., VALÁŠEK, P. Contribution of individual phenolics to antioxidant aktivity and in vitro digestibility of wild rices (Zizania aquatica L.). </w:t>
            </w:r>
            <w:r w:rsidRPr="00C95820">
              <w:rPr>
                <w:i/>
              </w:rPr>
              <w:t>Food Chemistry.</w:t>
            </w:r>
            <w:r>
              <w:t xml:space="preserve"> 2017, vol. 218, s. 107-115. Dostupné z: </w:t>
            </w:r>
            <w:hyperlink r:id="rId38" w:tgtFrame="_blank" w:tooltip="Persistent link using digital object identifier" w:history="1">
              <w:r>
                <w:rPr>
                  <w:rStyle w:val="Hypertextovodkaz"/>
                </w:rPr>
                <w:t>https://doi.org/10.1016/j.foodchem.2016.09.060</w:t>
              </w:r>
            </w:hyperlink>
            <w:r>
              <w:t>. (10%)</w:t>
            </w:r>
          </w:p>
          <w:p w14:paraId="7C48E60F" w14:textId="77777777" w:rsidR="00E844AE" w:rsidRDefault="00E844AE" w:rsidP="00387122">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9" w:history="1">
              <w:r w:rsidRPr="00373FE2">
                <w:rPr>
                  <w:rStyle w:val="Hypertextovodkaz"/>
                </w:rPr>
                <w:t>http://www.potravinarstvo.com/journal1/index.php/potravinarstvo/article/view/635</w:t>
              </w:r>
            </w:hyperlink>
            <w:r w:rsidRPr="00373FE2">
              <w:t>.  (5%)</w:t>
            </w:r>
          </w:p>
          <w:p w14:paraId="13AEC6FC" w14:textId="77777777" w:rsidR="00E844AE" w:rsidRPr="00094C44" w:rsidRDefault="00E844AE" w:rsidP="00387122">
            <w:pPr>
              <w:jc w:val="both"/>
              <w:outlineLvl w:val="1"/>
            </w:pPr>
            <w:r w:rsidRPr="00094C44">
              <w:t>ORSAVOVÁ, J., MIŠURCOVÁ, L., VÁVRA AMBROŽOVÁ, J., VÍCHA, R., MLČEK, J. Fatty acids composition of vegetable oils and its contribution to dietary energy intake and dependence of cardiovascular mortality on dietary intake of fatty acids. Jour</w:t>
            </w:r>
            <w:r>
              <w:t>nal of Molecular Sciences. 2015</w:t>
            </w:r>
            <w:r w:rsidRPr="00373FE2">
              <w:t>, vol. 16, iss. 6, s. 12871-12890. ISSN 1422-0067. Dostupné z: </w:t>
            </w:r>
            <w:hyperlink r:id="rId40" w:history="1">
              <w:r w:rsidRPr="00373FE2">
                <w:rPr>
                  <w:rStyle w:val="Hypertextovodkaz"/>
                </w:rPr>
                <w:t>http://www.mdpi.com/1422-0067/16/6/12871</w:t>
              </w:r>
            </w:hyperlink>
            <w:r w:rsidRPr="00373FE2">
              <w:t>. </w:t>
            </w:r>
            <w:r w:rsidRPr="00373FE2">
              <w:rPr>
                <w:bCs/>
                <w:caps/>
                <w:shd w:val="clear" w:color="auto" w:fill="F8F8F8"/>
              </w:rPr>
              <w:t>(70%)</w:t>
            </w:r>
          </w:p>
          <w:p w14:paraId="33147D00" w14:textId="77777777" w:rsidR="00E844AE" w:rsidRPr="00704EEC" w:rsidRDefault="00E844AE" w:rsidP="00387122">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1" w:history="1">
              <w:r w:rsidRPr="00704EEC">
                <w:rPr>
                  <w:rStyle w:val="Hypertextovodkaz"/>
                </w:rPr>
                <w:t>http://www.mdpi.com/1420-3049/20/1/1118</w:t>
              </w:r>
            </w:hyperlink>
            <w:r w:rsidRPr="00704EEC">
              <w:t>. </w:t>
            </w:r>
            <w:r w:rsidRPr="00704EEC">
              <w:rPr>
                <w:bCs/>
                <w:shd w:val="clear" w:color="auto" w:fill="F8F8F8"/>
              </w:rPr>
              <w:t xml:space="preserve"> </w:t>
            </w:r>
            <w:r w:rsidRPr="00704EEC">
              <w:rPr>
                <w:caps/>
              </w:rPr>
              <w:t>(65%)</w:t>
            </w:r>
          </w:p>
        </w:tc>
      </w:tr>
      <w:tr w:rsidR="00E844AE" w:rsidRPr="00BA53AC" w14:paraId="6FD6259A" w14:textId="77777777" w:rsidTr="00387122">
        <w:trPr>
          <w:trHeight w:val="218"/>
        </w:trPr>
        <w:tc>
          <w:tcPr>
            <w:tcW w:w="9859" w:type="dxa"/>
            <w:gridSpan w:val="11"/>
            <w:shd w:val="clear" w:color="auto" w:fill="F7CAAC"/>
          </w:tcPr>
          <w:p w14:paraId="54EBA999" w14:textId="77777777" w:rsidR="00E844AE" w:rsidRPr="00BA53AC" w:rsidRDefault="00E844AE" w:rsidP="00387122">
            <w:pPr>
              <w:rPr>
                <w:b/>
              </w:rPr>
            </w:pPr>
            <w:r w:rsidRPr="00BA53AC">
              <w:rPr>
                <w:b/>
              </w:rPr>
              <w:t>Působení v zahraničí</w:t>
            </w:r>
          </w:p>
        </w:tc>
      </w:tr>
      <w:tr w:rsidR="00E844AE" w:rsidRPr="00BA53AC" w14:paraId="515585B2" w14:textId="77777777" w:rsidTr="00387122">
        <w:trPr>
          <w:trHeight w:val="70"/>
        </w:trPr>
        <w:tc>
          <w:tcPr>
            <w:tcW w:w="9859" w:type="dxa"/>
            <w:gridSpan w:val="11"/>
          </w:tcPr>
          <w:p w14:paraId="056D68AE" w14:textId="77777777" w:rsidR="00E844AE" w:rsidRPr="00BA53AC" w:rsidRDefault="00E844AE" w:rsidP="00387122"/>
        </w:tc>
      </w:tr>
      <w:tr w:rsidR="00E844AE" w14:paraId="3A0AF12C" w14:textId="77777777" w:rsidTr="00387122">
        <w:trPr>
          <w:cantSplit/>
          <w:trHeight w:val="106"/>
        </w:trPr>
        <w:tc>
          <w:tcPr>
            <w:tcW w:w="2518" w:type="dxa"/>
            <w:shd w:val="clear" w:color="auto" w:fill="F7CAAC"/>
          </w:tcPr>
          <w:p w14:paraId="58F6D721" w14:textId="77777777" w:rsidR="00E844AE" w:rsidRPr="00BA53AC" w:rsidRDefault="00E844AE" w:rsidP="00387122">
            <w:pPr>
              <w:jc w:val="both"/>
              <w:rPr>
                <w:b/>
              </w:rPr>
            </w:pPr>
            <w:r w:rsidRPr="00BA53AC">
              <w:rPr>
                <w:b/>
              </w:rPr>
              <w:t xml:space="preserve">Podpis </w:t>
            </w:r>
          </w:p>
        </w:tc>
        <w:tc>
          <w:tcPr>
            <w:tcW w:w="4535" w:type="dxa"/>
            <w:gridSpan w:val="5"/>
          </w:tcPr>
          <w:p w14:paraId="10A7E22F" w14:textId="77777777" w:rsidR="00E844AE" w:rsidRPr="00BA53AC" w:rsidRDefault="00E844AE" w:rsidP="00387122">
            <w:pPr>
              <w:jc w:val="both"/>
            </w:pPr>
          </w:p>
        </w:tc>
        <w:tc>
          <w:tcPr>
            <w:tcW w:w="786" w:type="dxa"/>
            <w:gridSpan w:val="2"/>
            <w:shd w:val="clear" w:color="auto" w:fill="F7CAAC"/>
          </w:tcPr>
          <w:p w14:paraId="139CECB5" w14:textId="77777777" w:rsidR="00E844AE" w:rsidRDefault="00E844AE" w:rsidP="00387122">
            <w:pPr>
              <w:jc w:val="both"/>
            </w:pPr>
            <w:r w:rsidRPr="00BA53AC">
              <w:rPr>
                <w:b/>
              </w:rPr>
              <w:t>datum</w:t>
            </w:r>
          </w:p>
        </w:tc>
        <w:tc>
          <w:tcPr>
            <w:tcW w:w="2020" w:type="dxa"/>
            <w:gridSpan w:val="3"/>
          </w:tcPr>
          <w:p w14:paraId="0631A81C" w14:textId="77777777" w:rsidR="00E844AE" w:rsidRDefault="00E844AE" w:rsidP="00387122">
            <w:pPr>
              <w:jc w:val="both"/>
            </w:pPr>
          </w:p>
        </w:tc>
      </w:tr>
    </w:tbl>
    <w:p w14:paraId="50D2E4E6"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E844AE" w14:paraId="44E2495F" w14:textId="77777777" w:rsidTr="00387122">
        <w:tc>
          <w:tcPr>
            <w:tcW w:w="9859" w:type="dxa"/>
            <w:gridSpan w:val="12"/>
            <w:tcBorders>
              <w:bottom w:val="double" w:sz="4" w:space="0" w:color="auto"/>
            </w:tcBorders>
            <w:shd w:val="clear" w:color="auto" w:fill="BDD6EE"/>
          </w:tcPr>
          <w:p w14:paraId="45A42312" w14:textId="77777777" w:rsidR="00E844AE" w:rsidRDefault="00E844AE" w:rsidP="00387122">
            <w:pPr>
              <w:jc w:val="both"/>
              <w:rPr>
                <w:b/>
                <w:sz w:val="28"/>
              </w:rPr>
            </w:pPr>
            <w:r>
              <w:rPr>
                <w:b/>
                <w:sz w:val="28"/>
              </w:rPr>
              <w:lastRenderedPageBreak/>
              <w:t>C-I – Personální zabezpečení</w:t>
            </w:r>
          </w:p>
        </w:tc>
      </w:tr>
      <w:tr w:rsidR="00E844AE" w14:paraId="100864B8" w14:textId="77777777" w:rsidTr="00387122">
        <w:tc>
          <w:tcPr>
            <w:tcW w:w="2518" w:type="dxa"/>
            <w:tcBorders>
              <w:top w:val="double" w:sz="4" w:space="0" w:color="auto"/>
            </w:tcBorders>
            <w:shd w:val="clear" w:color="auto" w:fill="F7CAAC"/>
          </w:tcPr>
          <w:p w14:paraId="3825A791" w14:textId="77777777" w:rsidR="00E844AE" w:rsidRDefault="00E844AE" w:rsidP="00387122">
            <w:pPr>
              <w:jc w:val="both"/>
              <w:rPr>
                <w:b/>
              </w:rPr>
            </w:pPr>
            <w:r>
              <w:rPr>
                <w:b/>
              </w:rPr>
              <w:t>Vysoká škola</w:t>
            </w:r>
          </w:p>
        </w:tc>
        <w:tc>
          <w:tcPr>
            <w:tcW w:w="7341" w:type="dxa"/>
            <w:gridSpan w:val="11"/>
          </w:tcPr>
          <w:p w14:paraId="179A284A" w14:textId="77777777" w:rsidR="00E844AE" w:rsidRDefault="00E844AE" w:rsidP="00387122">
            <w:pPr>
              <w:jc w:val="both"/>
            </w:pPr>
            <w:r>
              <w:t>Univerzita Tomáše Bati ve Zlíně</w:t>
            </w:r>
          </w:p>
        </w:tc>
      </w:tr>
      <w:tr w:rsidR="00E844AE" w14:paraId="008B7914" w14:textId="77777777" w:rsidTr="00387122">
        <w:tc>
          <w:tcPr>
            <w:tcW w:w="2518" w:type="dxa"/>
            <w:shd w:val="clear" w:color="auto" w:fill="F7CAAC"/>
          </w:tcPr>
          <w:p w14:paraId="2D0CA569" w14:textId="77777777" w:rsidR="00E844AE" w:rsidRDefault="00E844AE" w:rsidP="00387122">
            <w:pPr>
              <w:jc w:val="both"/>
              <w:rPr>
                <w:b/>
              </w:rPr>
            </w:pPr>
            <w:r>
              <w:rPr>
                <w:b/>
              </w:rPr>
              <w:t>Součást vysoké školy</w:t>
            </w:r>
          </w:p>
        </w:tc>
        <w:tc>
          <w:tcPr>
            <w:tcW w:w="7341" w:type="dxa"/>
            <w:gridSpan w:val="11"/>
          </w:tcPr>
          <w:p w14:paraId="59327A52" w14:textId="77777777" w:rsidR="00E844AE" w:rsidRDefault="00E844AE" w:rsidP="00387122">
            <w:pPr>
              <w:jc w:val="both"/>
            </w:pPr>
            <w:r>
              <w:t>Fakulta managementu a ekonomiky</w:t>
            </w:r>
          </w:p>
        </w:tc>
      </w:tr>
      <w:tr w:rsidR="00E844AE" w14:paraId="6435C492" w14:textId="77777777" w:rsidTr="00387122">
        <w:tc>
          <w:tcPr>
            <w:tcW w:w="2518" w:type="dxa"/>
            <w:shd w:val="clear" w:color="auto" w:fill="F7CAAC"/>
          </w:tcPr>
          <w:p w14:paraId="01B0AD37" w14:textId="77777777" w:rsidR="00E844AE" w:rsidRDefault="00E844AE" w:rsidP="00387122">
            <w:pPr>
              <w:jc w:val="both"/>
              <w:rPr>
                <w:b/>
              </w:rPr>
            </w:pPr>
            <w:r>
              <w:rPr>
                <w:b/>
              </w:rPr>
              <w:t>Název studijního programu</w:t>
            </w:r>
          </w:p>
        </w:tc>
        <w:tc>
          <w:tcPr>
            <w:tcW w:w="7341" w:type="dxa"/>
            <w:gridSpan w:val="11"/>
          </w:tcPr>
          <w:p w14:paraId="71F1CC41" w14:textId="77777777" w:rsidR="00E844AE" w:rsidRDefault="005B2B09" w:rsidP="00387122">
            <w:pPr>
              <w:jc w:val="both"/>
            </w:pPr>
            <w:r w:rsidRPr="005B2B09">
              <w:t>Economics and Management</w:t>
            </w:r>
          </w:p>
        </w:tc>
      </w:tr>
      <w:tr w:rsidR="00E844AE" w14:paraId="1296D013" w14:textId="77777777" w:rsidTr="00387122">
        <w:tc>
          <w:tcPr>
            <w:tcW w:w="2518" w:type="dxa"/>
            <w:shd w:val="clear" w:color="auto" w:fill="F7CAAC"/>
          </w:tcPr>
          <w:p w14:paraId="7DC2F65E" w14:textId="77777777" w:rsidR="00E844AE" w:rsidRDefault="00E844AE" w:rsidP="00387122">
            <w:pPr>
              <w:jc w:val="both"/>
              <w:rPr>
                <w:b/>
              </w:rPr>
            </w:pPr>
            <w:r>
              <w:rPr>
                <w:b/>
              </w:rPr>
              <w:t>Jméno a příjmení</w:t>
            </w:r>
          </w:p>
        </w:tc>
        <w:tc>
          <w:tcPr>
            <w:tcW w:w="4536" w:type="dxa"/>
            <w:gridSpan w:val="5"/>
          </w:tcPr>
          <w:p w14:paraId="3B72727A" w14:textId="77777777" w:rsidR="00E844AE" w:rsidRDefault="00E844AE" w:rsidP="00387122">
            <w:pPr>
              <w:jc w:val="both"/>
            </w:pPr>
            <w:r>
              <w:t>Drahomíra PAVELKOVÁ</w:t>
            </w:r>
          </w:p>
        </w:tc>
        <w:tc>
          <w:tcPr>
            <w:tcW w:w="709" w:type="dxa"/>
            <w:shd w:val="clear" w:color="auto" w:fill="F7CAAC"/>
          </w:tcPr>
          <w:p w14:paraId="309E95C0" w14:textId="77777777" w:rsidR="00E844AE" w:rsidRDefault="00E844AE" w:rsidP="00387122">
            <w:pPr>
              <w:jc w:val="both"/>
              <w:rPr>
                <w:b/>
              </w:rPr>
            </w:pPr>
            <w:r>
              <w:rPr>
                <w:b/>
              </w:rPr>
              <w:t>Tituly</w:t>
            </w:r>
          </w:p>
        </w:tc>
        <w:tc>
          <w:tcPr>
            <w:tcW w:w="2096" w:type="dxa"/>
            <w:gridSpan w:val="5"/>
          </w:tcPr>
          <w:p w14:paraId="4EE3C203" w14:textId="77777777" w:rsidR="00E844AE" w:rsidRDefault="00E844AE" w:rsidP="00387122">
            <w:pPr>
              <w:jc w:val="both"/>
            </w:pPr>
            <w:r>
              <w:t xml:space="preserve">prof. Dr. Ing. </w:t>
            </w:r>
          </w:p>
        </w:tc>
      </w:tr>
      <w:tr w:rsidR="00E844AE" w14:paraId="099AA2C8" w14:textId="77777777" w:rsidTr="00387122">
        <w:tc>
          <w:tcPr>
            <w:tcW w:w="2518" w:type="dxa"/>
            <w:shd w:val="clear" w:color="auto" w:fill="F7CAAC"/>
          </w:tcPr>
          <w:p w14:paraId="3EB91A5B" w14:textId="77777777" w:rsidR="00E844AE" w:rsidRDefault="00E844AE" w:rsidP="00387122">
            <w:pPr>
              <w:jc w:val="both"/>
              <w:rPr>
                <w:b/>
              </w:rPr>
            </w:pPr>
            <w:r>
              <w:rPr>
                <w:b/>
              </w:rPr>
              <w:t>Rok narození</w:t>
            </w:r>
          </w:p>
        </w:tc>
        <w:tc>
          <w:tcPr>
            <w:tcW w:w="829" w:type="dxa"/>
          </w:tcPr>
          <w:p w14:paraId="5E34EA67" w14:textId="77777777" w:rsidR="00E844AE" w:rsidRDefault="00E844AE" w:rsidP="00387122">
            <w:pPr>
              <w:jc w:val="both"/>
            </w:pPr>
            <w:r>
              <w:t>1963</w:t>
            </w:r>
          </w:p>
        </w:tc>
        <w:tc>
          <w:tcPr>
            <w:tcW w:w="1721" w:type="dxa"/>
            <w:shd w:val="clear" w:color="auto" w:fill="F7CAAC"/>
          </w:tcPr>
          <w:p w14:paraId="2F1146FD" w14:textId="77777777" w:rsidR="00E844AE" w:rsidRDefault="00E844AE" w:rsidP="00387122">
            <w:pPr>
              <w:jc w:val="both"/>
              <w:rPr>
                <w:b/>
              </w:rPr>
            </w:pPr>
            <w:r>
              <w:rPr>
                <w:b/>
              </w:rPr>
              <w:t>typ vztahu k VŠ</w:t>
            </w:r>
          </w:p>
        </w:tc>
        <w:tc>
          <w:tcPr>
            <w:tcW w:w="992" w:type="dxa"/>
            <w:gridSpan w:val="2"/>
          </w:tcPr>
          <w:p w14:paraId="44DD1C05" w14:textId="77777777" w:rsidR="00E844AE" w:rsidRDefault="00E844AE" w:rsidP="00387122">
            <w:pPr>
              <w:jc w:val="both"/>
            </w:pPr>
            <w:r>
              <w:t>pp</w:t>
            </w:r>
          </w:p>
        </w:tc>
        <w:tc>
          <w:tcPr>
            <w:tcW w:w="994" w:type="dxa"/>
            <w:shd w:val="clear" w:color="auto" w:fill="F7CAAC"/>
          </w:tcPr>
          <w:p w14:paraId="7188C9EC" w14:textId="77777777" w:rsidR="00E844AE" w:rsidRDefault="00E844AE" w:rsidP="00387122">
            <w:pPr>
              <w:jc w:val="both"/>
              <w:rPr>
                <w:b/>
              </w:rPr>
            </w:pPr>
            <w:r>
              <w:rPr>
                <w:b/>
              </w:rPr>
              <w:t>rozsah</w:t>
            </w:r>
          </w:p>
        </w:tc>
        <w:tc>
          <w:tcPr>
            <w:tcW w:w="709" w:type="dxa"/>
          </w:tcPr>
          <w:p w14:paraId="27B76855" w14:textId="77777777" w:rsidR="00E844AE" w:rsidRDefault="00E844AE" w:rsidP="00387122">
            <w:pPr>
              <w:jc w:val="both"/>
            </w:pPr>
            <w:r>
              <w:t>40</w:t>
            </w:r>
          </w:p>
        </w:tc>
        <w:tc>
          <w:tcPr>
            <w:tcW w:w="775" w:type="dxa"/>
            <w:gridSpan w:val="3"/>
            <w:shd w:val="clear" w:color="auto" w:fill="F7CAAC"/>
          </w:tcPr>
          <w:p w14:paraId="422A599F" w14:textId="77777777" w:rsidR="00E844AE" w:rsidRDefault="00E844AE" w:rsidP="00387122">
            <w:pPr>
              <w:jc w:val="both"/>
              <w:rPr>
                <w:b/>
              </w:rPr>
            </w:pPr>
            <w:r>
              <w:rPr>
                <w:b/>
              </w:rPr>
              <w:t>do kdy</w:t>
            </w:r>
          </w:p>
        </w:tc>
        <w:tc>
          <w:tcPr>
            <w:tcW w:w="1321" w:type="dxa"/>
            <w:gridSpan w:val="2"/>
          </w:tcPr>
          <w:p w14:paraId="6DBD134F" w14:textId="77777777" w:rsidR="00E844AE" w:rsidRDefault="00E844AE" w:rsidP="00387122">
            <w:pPr>
              <w:jc w:val="both"/>
            </w:pPr>
            <w:r>
              <w:t>N</w:t>
            </w:r>
          </w:p>
        </w:tc>
      </w:tr>
      <w:tr w:rsidR="00E844AE" w14:paraId="2DA64459" w14:textId="77777777" w:rsidTr="00387122">
        <w:tc>
          <w:tcPr>
            <w:tcW w:w="5068" w:type="dxa"/>
            <w:gridSpan w:val="3"/>
            <w:shd w:val="clear" w:color="auto" w:fill="F7CAAC"/>
          </w:tcPr>
          <w:p w14:paraId="0C63877C" w14:textId="77777777" w:rsidR="00E844AE" w:rsidRDefault="00E844AE" w:rsidP="00387122">
            <w:pPr>
              <w:jc w:val="both"/>
              <w:rPr>
                <w:b/>
              </w:rPr>
            </w:pPr>
            <w:r>
              <w:rPr>
                <w:b/>
              </w:rPr>
              <w:t>Typ vztahu na součásti VŠ, která uskutečňuje st. program</w:t>
            </w:r>
          </w:p>
        </w:tc>
        <w:tc>
          <w:tcPr>
            <w:tcW w:w="992" w:type="dxa"/>
            <w:gridSpan w:val="2"/>
          </w:tcPr>
          <w:p w14:paraId="615155B2" w14:textId="77777777" w:rsidR="00E844AE" w:rsidRDefault="00E844AE" w:rsidP="00387122">
            <w:pPr>
              <w:jc w:val="both"/>
            </w:pPr>
            <w:r>
              <w:t>pp</w:t>
            </w:r>
          </w:p>
        </w:tc>
        <w:tc>
          <w:tcPr>
            <w:tcW w:w="994" w:type="dxa"/>
            <w:shd w:val="clear" w:color="auto" w:fill="F7CAAC"/>
          </w:tcPr>
          <w:p w14:paraId="0851699B" w14:textId="77777777" w:rsidR="00E844AE" w:rsidRDefault="00E844AE" w:rsidP="00387122">
            <w:pPr>
              <w:jc w:val="both"/>
              <w:rPr>
                <w:b/>
              </w:rPr>
            </w:pPr>
            <w:r>
              <w:rPr>
                <w:b/>
              </w:rPr>
              <w:t>rozsah</w:t>
            </w:r>
          </w:p>
        </w:tc>
        <w:tc>
          <w:tcPr>
            <w:tcW w:w="709" w:type="dxa"/>
          </w:tcPr>
          <w:p w14:paraId="364D0DEA" w14:textId="77777777" w:rsidR="00E844AE" w:rsidRDefault="00E844AE" w:rsidP="00387122">
            <w:pPr>
              <w:jc w:val="both"/>
            </w:pPr>
            <w:r>
              <w:t>40</w:t>
            </w:r>
          </w:p>
        </w:tc>
        <w:tc>
          <w:tcPr>
            <w:tcW w:w="775" w:type="dxa"/>
            <w:gridSpan w:val="3"/>
            <w:shd w:val="clear" w:color="auto" w:fill="F7CAAC"/>
          </w:tcPr>
          <w:p w14:paraId="451BA319" w14:textId="77777777" w:rsidR="00E844AE" w:rsidRDefault="00E844AE" w:rsidP="00387122">
            <w:pPr>
              <w:jc w:val="both"/>
              <w:rPr>
                <w:b/>
              </w:rPr>
            </w:pPr>
            <w:r>
              <w:rPr>
                <w:b/>
              </w:rPr>
              <w:t>do kdy</w:t>
            </w:r>
          </w:p>
        </w:tc>
        <w:tc>
          <w:tcPr>
            <w:tcW w:w="1321" w:type="dxa"/>
            <w:gridSpan w:val="2"/>
          </w:tcPr>
          <w:p w14:paraId="504CCECC" w14:textId="77777777" w:rsidR="00E844AE" w:rsidRDefault="00E844AE" w:rsidP="00387122">
            <w:pPr>
              <w:jc w:val="both"/>
            </w:pPr>
            <w:r>
              <w:t>N</w:t>
            </w:r>
          </w:p>
        </w:tc>
      </w:tr>
      <w:tr w:rsidR="00E844AE" w14:paraId="1D93D6E5" w14:textId="77777777" w:rsidTr="00387122">
        <w:tc>
          <w:tcPr>
            <w:tcW w:w="6060" w:type="dxa"/>
            <w:gridSpan w:val="5"/>
            <w:shd w:val="clear" w:color="auto" w:fill="F7CAAC"/>
          </w:tcPr>
          <w:p w14:paraId="5E98D4CF"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828F82B" w14:textId="77777777" w:rsidR="00E844AE" w:rsidRDefault="00E844AE" w:rsidP="00387122">
            <w:pPr>
              <w:jc w:val="both"/>
              <w:rPr>
                <w:b/>
              </w:rPr>
            </w:pPr>
            <w:r>
              <w:rPr>
                <w:b/>
              </w:rPr>
              <w:t>typ prac. vztahu</w:t>
            </w:r>
          </w:p>
        </w:tc>
        <w:tc>
          <w:tcPr>
            <w:tcW w:w="2096" w:type="dxa"/>
            <w:gridSpan w:val="5"/>
            <w:shd w:val="clear" w:color="auto" w:fill="F7CAAC"/>
          </w:tcPr>
          <w:p w14:paraId="46C563D6" w14:textId="77777777" w:rsidR="00E844AE" w:rsidRDefault="00E844AE" w:rsidP="00387122">
            <w:pPr>
              <w:jc w:val="both"/>
              <w:rPr>
                <w:b/>
              </w:rPr>
            </w:pPr>
            <w:r>
              <w:rPr>
                <w:b/>
              </w:rPr>
              <w:t>rozsah</w:t>
            </w:r>
          </w:p>
        </w:tc>
      </w:tr>
      <w:tr w:rsidR="00E844AE" w14:paraId="5156FFC8" w14:textId="77777777" w:rsidTr="00387122">
        <w:tc>
          <w:tcPr>
            <w:tcW w:w="6060" w:type="dxa"/>
            <w:gridSpan w:val="5"/>
          </w:tcPr>
          <w:p w14:paraId="4BA7D3FA" w14:textId="77777777" w:rsidR="00E844AE" w:rsidRDefault="00E844AE" w:rsidP="00387122">
            <w:pPr>
              <w:jc w:val="both"/>
            </w:pPr>
          </w:p>
        </w:tc>
        <w:tc>
          <w:tcPr>
            <w:tcW w:w="1703" w:type="dxa"/>
            <w:gridSpan w:val="2"/>
          </w:tcPr>
          <w:p w14:paraId="007BEDEC" w14:textId="77777777" w:rsidR="00E844AE" w:rsidRDefault="00E844AE" w:rsidP="00387122">
            <w:pPr>
              <w:jc w:val="both"/>
            </w:pPr>
          </w:p>
        </w:tc>
        <w:tc>
          <w:tcPr>
            <w:tcW w:w="2096" w:type="dxa"/>
            <w:gridSpan w:val="5"/>
          </w:tcPr>
          <w:p w14:paraId="2D6330E1" w14:textId="77777777" w:rsidR="00E844AE" w:rsidRDefault="00E844AE" w:rsidP="00387122">
            <w:pPr>
              <w:jc w:val="both"/>
            </w:pPr>
          </w:p>
        </w:tc>
      </w:tr>
      <w:tr w:rsidR="00E844AE" w14:paraId="2BDA5CD0" w14:textId="77777777" w:rsidTr="00387122">
        <w:tc>
          <w:tcPr>
            <w:tcW w:w="9859" w:type="dxa"/>
            <w:gridSpan w:val="12"/>
            <w:shd w:val="clear" w:color="auto" w:fill="F7CAAC"/>
          </w:tcPr>
          <w:p w14:paraId="119F6B0C"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6C92DE2F" w14:textId="77777777" w:rsidTr="00387122">
        <w:trPr>
          <w:trHeight w:val="140"/>
        </w:trPr>
        <w:tc>
          <w:tcPr>
            <w:tcW w:w="9859" w:type="dxa"/>
            <w:gridSpan w:val="12"/>
            <w:tcBorders>
              <w:top w:val="nil"/>
            </w:tcBorders>
          </w:tcPr>
          <w:p w14:paraId="73276CE7" w14:textId="77777777" w:rsidR="00E844AE" w:rsidRDefault="00E844AE" w:rsidP="00387122">
            <w:pPr>
              <w:jc w:val="both"/>
            </w:pPr>
            <w:r>
              <w:rPr>
                <w:bCs/>
                <w:szCs w:val="24"/>
              </w:rPr>
              <w:t>Research Methodology</w:t>
            </w:r>
            <w:r>
              <w:t xml:space="preserve"> - garant, přednášející (60%)</w:t>
            </w:r>
          </w:p>
          <w:p w14:paraId="4A89D5D9" w14:textId="77777777" w:rsidR="00E844AE" w:rsidRDefault="00E844AE" w:rsidP="004941F2">
            <w:pPr>
              <w:tabs>
                <w:tab w:val="left" w:pos="4238"/>
              </w:tabs>
              <w:jc w:val="both"/>
            </w:pPr>
            <w:r w:rsidRPr="00E844AE">
              <w:t xml:space="preserve">Managerial finance </w:t>
            </w:r>
            <w:r>
              <w:t>- garant, přednášející (70%)</w:t>
            </w:r>
            <w:r w:rsidR="004941F2">
              <w:tab/>
            </w:r>
          </w:p>
          <w:p w14:paraId="24DDD075" w14:textId="77777777" w:rsidR="004941F2" w:rsidRDefault="004941F2" w:rsidP="004941F2">
            <w:pPr>
              <w:tabs>
                <w:tab w:val="left" w:pos="4238"/>
              </w:tabs>
              <w:jc w:val="both"/>
            </w:pPr>
            <w:r>
              <w:t>Členka Oborové rady, školitelka</w:t>
            </w:r>
          </w:p>
        </w:tc>
      </w:tr>
      <w:tr w:rsidR="00E844AE" w14:paraId="39CA8774" w14:textId="77777777" w:rsidTr="00387122">
        <w:tc>
          <w:tcPr>
            <w:tcW w:w="9859" w:type="dxa"/>
            <w:gridSpan w:val="12"/>
            <w:shd w:val="clear" w:color="auto" w:fill="F7CAAC"/>
          </w:tcPr>
          <w:p w14:paraId="5962AE6E" w14:textId="77777777" w:rsidR="00E844AE" w:rsidRDefault="00E844AE" w:rsidP="00387122">
            <w:pPr>
              <w:jc w:val="both"/>
            </w:pPr>
            <w:r>
              <w:rPr>
                <w:b/>
              </w:rPr>
              <w:t xml:space="preserve">Údaje o vzdělání na VŠ </w:t>
            </w:r>
          </w:p>
        </w:tc>
      </w:tr>
      <w:tr w:rsidR="00E844AE" w:rsidRPr="00DC2A60" w14:paraId="4B06F2D8" w14:textId="77777777" w:rsidTr="00387122">
        <w:trPr>
          <w:trHeight w:val="709"/>
        </w:trPr>
        <w:tc>
          <w:tcPr>
            <w:tcW w:w="9859" w:type="dxa"/>
            <w:gridSpan w:val="12"/>
          </w:tcPr>
          <w:p w14:paraId="29BB50A6" w14:textId="77777777" w:rsidR="00E844AE" w:rsidRPr="00726559" w:rsidRDefault="00E844AE" w:rsidP="00387122">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14:paraId="1211AC2D" w14:textId="77777777" w:rsidR="00E844AE" w:rsidRPr="00DC2A60" w:rsidRDefault="00E844AE" w:rsidP="00387122">
            <w:r w:rsidRPr="0035472E">
              <w:rPr>
                <w:b/>
              </w:rPr>
              <w:t>1994-1998:</w:t>
            </w:r>
            <w:r>
              <w:t xml:space="preserve">     </w:t>
            </w:r>
            <w:r w:rsidRPr="00726559">
              <w:t>VUT Br</w:t>
            </w:r>
            <w:r>
              <w:t>no, Fakulta podnikatelská, obor Ekonomika a řízení podniku (</w:t>
            </w:r>
            <w:r w:rsidRPr="0035472E">
              <w:rPr>
                <w:b/>
              </w:rPr>
              <w:t>Ph.D.</w:t>
            </w:r>
            <w:r>
              <w:t>)</w:t>
            </w:r>
          </w:p>
        </w:tc>
      </w:tr>
      <w:tr w:rsidR="00E844AE" w14:paraId="47B4C537" w14:textId="77777777" w:rsidTr="00387122">
        <w:tc>
          <w:tcPr>
            <w:tcW w:w="9859" w:type="dxa"/>
            <w:gridSpan w:val="12"/>
            <w:shd w:val="clear" w:color="auto" w:fill="F7CAAC"/>
          </w:tcPr>
          <w:p w14:paraId="649F20A8" w14:textId="77777777" w:rsidR="00E844AE" w:rsidRDefault="00E844AE" w:rsidP="00387122">
            <w:pPr>
              <w:jc w:val="both"/>
              <w:rPr>
                <w:b/>
              </w:rPr>
            </w:pPr>
            <w:r>
              <w:rPr>
                <w:b/>
              </w:rPr>
              <w:t>Údaje o odborném působení od absolvování VŠ</w:t>
            </w:r>
          </w:p>
        </w:tc>
      </w:tr>
      <w:tr w:rsidR="00E844AE" w14:paraId="13BEF09B" w14:textId="77777777" w:rsidTr="00387122">
        <w:trPr>
          <w:trHeight w:val="1090"/>
        </w:trPr>
        <w:tc>
          <w:tcPr>
            <w:tcW w:w="9859" w:type="dxa"/>
            <w:gridSpan w:val="12"/>
          </w:tcPr>
          <w:p w14:paraId="7CFEB64E" w14:textId="77777777" w:rsidR="00E844AE" w:rsidRPr="00726559" w:rsidRDefault="00E844AE" w:rsidP="00387122">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14:paraId="52A4BAAE" w14:textId="77777777" w:rsidR="00E844AE" w:rsidRPr="00726559" w:rsidRDefault="00E844AE" w:rsidP="00387122">
            <w:r w:rsidRPr="0035472E">
              <w:rPr>
                <w:b/>
              </w:rPr>
              <w:t>1992 – 2000:</w:t>
            </w:r>
            <w:r>
              <w:t xml:space="preserve">   </w:t>
            </w:r>
            <w:r w:rsidRPr="00726559">
              <w:t>VUT Brno, FaME ve Zlíně, odborná asistentka, ředitelka Ústavu managementu</w:t>
            </w:r>
          </w:p>
          <w:p w14:paraId="149A983B" w14:textId="77777777" w:rsidR="00E844AE" w:rsidRDefault="00E844AE" w:rsidP="00387122">
            <w:pPr>
              <w:jc w:val="both"/>
            </w:pPr>
            <w:r w:rsidRPr="0035472E">
              <w:rPr>
                <w:b/>
              </w:rPr>
              <w:t>2001-dosud:</w:t>
            </w:r>
            <w:r w:rsidRPr="00726559">
              <w:t xml:space="preserve">   </w:t>
            </w:r>
            <w:r>
              <w:t xml:space="preserve"> UTB ve Zlíně, Fakulta managementu a ekonomiky, </w:t>
            </w:r>
            <w:r w:rsidRPr="00726559">
              <w:t>ředitel</w:t>
            </w:r>
            <w:r>
              <w:t xml:space="preserve">ka Ústavu financí a účetnictví </w:t>
            </w:r>
          </w:p>
          <w:p w14:paraId="09CEBBF2" w14:textId="77777777" w:rsidR="00E844AE" w:rsidRDefault="00E844AE" w:rsidP="00387122">
            <w:pPr>
              <w:jc w:val="both"/>
            </w:pPr>
            <w:r>
              <w:t xml:space="preserve">                         proděkanka pro </w:t>
            </w:r>
            <w:r w:rsidRPr="00726559">
              <w:t>kombi</w:t>
            </w:r>
            <w:r>
              <w:t>nované formy studia a CŽV (2002-</w:t>
            </w:r>
            <w:r w:rsidRPr="00726559">
              <w:t xml:space="preserve">2004) </w:t>
            </w:r>
          </w:p>
          <w:p w14:paraId="5B0CE258" w14:textId="77777777" w:rsidR="00E844AE" w:rsidRDefault="00E844AE" w:rsidP="00387122">
            <w:r>
              <w:t xml:space="preserve">                         prorektorka </w:t>
            </w:r>
            <w:r w:rsidRPr="00726559">
              <w:t>UTB pro tvůrčí činnosti</w:t>
            </w:r>
            <w:r>
              <w:rPr>
                <w:rFonts w:ascii="MingLiU" w:eastAsia="MingLiU" w:hAnsi="MingLiU" w:cs="MingLiU"/>
              </w:rPr>
              <w:t xml:space="preserve"> </w:t>
            </w:r>
            <w:r w:rsidRPr="00726559">
              <w:t>(2004 - 2007</w:t>
            </w:r>
            <w:r>
              <w:t>)</w:t>
            </w:r>
          </w:p>
          <w:p w14:paraId="185422FC" w14:textId="77777777" w:rsidR="00E844AE" w:rsidRDefault="00E844AE" w:rsidP="00387122">
            <w:r>
              <w:t xml:space="preserve">                         </w:t>
            </w:r>
            <w:r w:rsidRPr="00726559">
              <w:t>děkanka Fakulty managementu a</w:t>
            </w:r>
            <w:r>
              <w:t xml:space="preserve"> ekonomiky (</w:t>
            </w:r>
            <w:r w:rsidRPr="00726559">
              <w:t>2008</w:t>
            </w:r>
            <w:r>
              <w:t>-2015</w:t>
            </w:r>
            <w:r w:rsidRPr="00726559">
              <w:t>)</w:t>
            </w:r>
          </w:p>
          <w:p w14:paraId="6ECEEF4B" w14:textId="77777777" w:rsidR="00E844AE" w:rsidRDefault="00E844AE" w:rsidP="00387122">
            <w:r>
              <w:t xml:space="preserve">                         prorektorka UTB pro pedagogickou činnost (2016-2017)</w:t>
            </w:r>
          </w:p>
        </w:tc>
      </w:tr>
      <w:tr w:rsidR="00E844AE" w14:paraId="57EA5260" w14:textId="77777777" w:rsidTr="00387122">
        <w:trPr>
          <w:trHeight w:val="250"/>
        </w:trPr>
        <w:tc>
          <w:tcPr>
            <w:tcW w:w="9859" w:type="dxa"/>
            <w:gridSpan w:val="12"/>
            <w:shd w:val="clear" w:color="auto" w:fill="F7CAAC"/>
          </w:tcPr>
          <w:p w14:paraId="1F213491" w14:textId="77777777" w:rsidR="00E844AE" w:rsidRDefault="00E844AE" w:rsidP="00387122">
            <w:pPr>
              <w:jc w:val="both"/>
            </w:pPr>
            <w:r>
              <w:rPr>
                <w:b/>
              </w:rPr>
              <w:t>Zkušenosti s vedením kvalifikačních a rigorózních prací</w:t>
            </w:r>
          </w:p>
        </w:tc>
      </w:tr>
      <w:tr w:rsidR="00E844AE" w14:paraId="41F197A5" w14:textId="77777777" w:rsidTr="00387122">
        <w:trPr>
          <w:trHeight w:val="222"/>
        </w:trPr>
        <w:tc>
          <w:tcPr>
            <w:tcW w:w="9859" w:type="dxa"/>
            <w:gridSpan w:val="12"/>
          </w:tcPr>
          <w:p w14:paraId="53671373" w14:textId="77777777" w:rsidR="00E844AE" w:rsidRDefault="00E844AE" w:rsidP="00387122">
            <w:pPr>
              <w:tabs>
                <w:tab w:val="left" w:pos="5610"/>
              </w:tabs>
              <w:jc w:val="both"/>
            </w:pPr>
            <w:r>
              <w:t xml:space="preserve">Počet vedených bakalářských prací – 65 </w:t>
            </w:r>
          </w:p>
          <w:p w14:paraId="3462162B" w14:textId="77777777" w:rsidR="00E844AE" w:rsidRDefault="00E844AE" w:rsidP="00387122">
            <w:pPr>
              <w:tabs>
                <w:tab w:val="left" w:pos="5610"/>
              </w:tabs>
              <w:jc w:val="both"/>
            </w:pPr>
            <w:r>
              <w:t>Počet vedených diplomových prací – 150</w:t>
            </w:r>
          </w:p>
          <w:p w14:paraId="31F93EF9" w14:textId="77777777" w:rsidR="00E844AE" w:rsidRDefault="00E844AE" w:rsidP="00387122">
            <w:pPr>
              <w:jc w:val="both"/>
            </w:pPr>
            <w:r>
              <w:t>Počet vedených disertačních prací – 13</w:t>
            </w:r>
          </w:p>
        </w:tc>
      </w:tr>
      <w:tr w:rsidR="00E844AE" w14:paraId="7BCFFF24" w14:textId="77777777" w:rsidTr="00387122">
        <w:trPr>
          <w:cantSplit/>
          <w:trHeight w:val="216"/>
        </w:trPr>
        <w:tc>
          <w:tcPr>
            <w:tcW w:w="3347" w:type="dxa"/>
            <w:gridSpan w:val="2"/>
            <w:tcBorders>
              <w:top w:val="single" w:sz="12" w:space="0" w:color="auto"/>
            </w:tcBorders>
            <w:shd w:val="clear" w:color="auto" w:fill="F7CAAC"/>
          </w:tcPr>
          <w:p w14:paraId="6C536FD4"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7F5FE84"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331FA61" w14:textId="77777777" w:rsidR="00E844AE" w:rsidRDefault="00E844AE" w:rsidP="0038712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7F5F0857" w14:textId="77777777" w:rsidR="00E844AE" w:rsidRDefault="00E844AE" w:rsidP="00387122">
            <w:pPr>
              <w:jc w:val="both"/>
              <w:rPr>
                <w:b/>
              </w:rPr>
            </w:pPr>
            <w:r>
              <w:rPr>
                <w:b/>
              </w:rPr>
              <w:t>Ohlasy publikací</w:t>
            </w:r>
          </w:p>
        </w:tc>
      </w:tr>
      <w:tr w:rsidR="00E844AE" w14:paraId="3722DB13" w14:textId="77777777" w:rsidTr="00387122">
        <w:trPr>
          <w:cantSplit/>
        </w:trPr>
        <w:tc>
          <w:tcPr>
            <w:tcW w:w="3347" w:type="dxa"/>
            <w:gridSpan w:val="2"/>
          </w:tcPr>
          <w:p w14:paraId="757C0CEC" w14:textId="77777777" w:rsidR="00E844AE" w:rsidRDefault="00E844AE" w:rsidP="00387122">
            <w:pPr>
              <w:jc w:val="both"/>
            </w:pPr>
            <w:r w:rsidRPr="00726559">
              <w:t>Podniková ekonomika a management</w:t>
            </w:r>
          </w:p>
        </w:tc>
        <w:tc>
          <w:tcPr>
            <w:tcW w:w="2245" w:type="dxa"/>
            <w:gridSpan w:val="2"/>
          </w:tcPr>
          <w:p w14:paraId="3308BBE3" w14:textId="77777777" w:rsidR="00E844AE" w:rsidRDefault="00E844AE" w:rsidP="00387122">
            <w:pPr>
              <w:jc w:val="both"/>
            </w:pPr>
            <w:r>
              <w:t>2002</w:t>
            </w:r>
          </w:p>
        </w:tc>
        <w:tc>
          <w:tcPr>
            <w:tcW w:w="2248" w:type="dxa"/>
            <w:gridSpan w:val="4"/>
            <w:tcBorders>
              <w:right w:val="single" w:sz="12" w:space="0" w:color="auto"/>
            </w:tcBorders>
          </w:tcPr>
          <w:p w14:paraId="711CBA92" w14:textId="77777777" w:rsidR="00E844AE" w:rsidRDefault="00E844AE" w:rsidP="00387122">
            <w:r w:rsidRPr="00726559">
              <w:t>Technická univerzit</w:t>
            </w:r>
            <w:r>
              <w:t>a Liberec</w:t>
            </w:r>
          </w:p>
        </w:tc>
        <w:tc>
          <w:tcPr>
            <w:tcW w:w="632" w:type="dxa"/>
            <w:tcBorders>
              <w:left w:val="single" w:sz="12" w:space="0" w:color="auto"/>
            </w:tcBorders>
            <w:shd w:val="clear" w:color="auto" w:fill="F7CAAC"/>
          </w:tcPr>
          <w:p w14:paraId="762E5B56" w14:textId="77777777" w:rsidR="00E844AE" w:rsidRDefault="00E844AE" w:rsidP="00387122">
            <w:pPr>
              <w:jc w:val="both"/>
            </w:pPr>
            <w:r>
              <w:rPr>
                <w:b/>
              </w:rPr>
              <w:t>WOS</w:t>
            </w:r>
          </w:p>
        </w:tc>
        <w:tc>
          <w:tcPr>
            <w:tcW w:w="693" w:type="dxa"/>
            <w:gridSpan w:val="2"/>
            <w:shd w:val="clear" w:color="auto" w:fill="F7CAAC"/>
          </w:tcPr>
          <w:p w14:paraId="6B72EC73" w14:textId="77777777" w:rsidR="00E844AE" w:rsidRDefault="00E844AE" w:rsidP="00387122">
            <w:pPr>
              <w:jc w:val="both"/>
              <w:rPr>
                <w:sz w:val="18"/>
              </w:rPr>
            </w:pPr>
            <w:r>
              <w:rPr>
                <w:b/>
                <w:sz w:val="18"/>
              </w:rPr>
              <w:t>Scopus</w:t>
            </w:r>
          </w:p>
        </w:tc>
        <w:tc>
          <w:tcPr>
            <w:tcW w:w="694" w:type="dxa"/>
            <w:shd w:val="clear" w:color="auto" w:fill="F7CAAC"/>
          </w:tcPr>
          <w:p w14:paraId="32E5DB82" w14:textId="77777777" w:rsidR="00E844AE" w:rsidRDefault="00E844AE" w:rsidP="00387122">
            <w:pPr>
              <w:jc w:val="both"/>
            </w:pPr>
            <w:r>
              <w:rPr>
                <w:b/>
                <w:sz w:val="18"/>
              </w:rPr>
              <w:t>ostatní</w:t>
            </w:r>
          </w:p>
        </w:tc>
      </w:tr>
      <w:tr w:rsidR="00B86AE9" w14:paraId="3655131B" w14:textId="77777777" w:rsidTr="00387122">
        <w:trPr>
          <w:cantSplit/>
          <w:trHeight w:val="70"/>
        </w:trPr>
        <w:tc>
          <w:tcPr>
            <w:tcW w:w="3347" w:type="dxa"/>
            <w:gridSpan w:val="2"/>
            <w:shd w:val="clear" w:color="auto" w:fill="F7CAAC"/>
          </w:tcPr>
          <w:p w14:paraId="4F3B415E" w14:textId="77777777" w:rsidR="00B86AE9" w:rsidRDefault="00B86AE9" w:rsidP="00B86AE9">
            <w:pPr>
              <w:jc w:val="both"/>
            </w:pPr>
            <w:r>
              <w:rPr>
                <w:b/>
              </w:rPr>
              <w:t>Obor jmenovacího řízení</w:t>
            </w:r>
          </w:p>
        </w:tc>
        <w:tc>
          <w:tcPr>
            <w:tcW w:w="2245" w:type="dxa"/>
            <w:gridSpan w:val="2"/>
            <w:shd w:val="clear" w:color="auto" w:fill="F7CAAC"/>
          </w:tcPr>
          <w:p w14:paraId="2F478858" w14:textId="77777777" w:rsidR="00B86AE9" w:rsidRDefault="00B86AE9" w:rsidP="00B86AE9">
            <w:pPr>
              <w:jc w:val="both"/>
            </w:pPr>
            <w:r>
              <w:rPr>
                <w:b/>
              </w:rPr>
              <w:t>Rok udělení hodnosti</w:t>
            </w:r>
          </w:p>
        </w:tc>
        <w:tc>
          <w:tcPr>
            <w:tcW w:w="2248" w:type="dxa"/>
            <w:gridSpan w:val="4"/>
            <w:tcBorders>
              <w:right w:val="single" w:sz="12" w:space="0" w:color="auto"/>
            </w:tcBorders>
            <w:shd w:val="clear" w:color="auto" w:fill="F7CAAC"/>
          </w:tcPr>
          <w:p w14:paraId="66465F99" w14:textId="77777777" w:rsidR="00B86AE9" w:rsidRDefault="00B86AE9" w:rsidP="00B86AE9">
            <w:pPr>
              <w:jc w:val="both"/>
            </w:pPr>
            <w:r>
              <w:rPr>
                <w:b/>
              </w:rPr>
              <w:t>Řízení konáno na VŠ</w:t>
            </w:r>
          </w:p>
        </w:tc>
        <w:tc>
          <w:tcPr>
            <w:tcW w:w="632" w:type="dxa"/>
            <w:vMerge w:val="restart"/>
            <w:tcBorders>
              <w:left w:val="single" w:sz="12" w:space="0" w:color="auto"/>
            </w:tcBorders>
          </w:tcPr>
          <w:p w14:paraId="34CE634C" w14:textId="77777777" w:rsidR="00B86AE9" w:rsidRDefault="00B86AE9" w:rsidP="00B86AE9">
            <w:pPr>
              <w:jc w:val="both"/>
              <w:rPr>
                <w:b/>
              </w:rPr>
            </w:pPr>
            <w:r>
              <w:rPr>
                <w:b/>
              </w:rPr>
              <w:t>60</w:t>
            </w:r>
          </w:p>
        </w:tc>
        <w:tc>
          <w:tcPr>
            <w:tcW w:w="693" w:type="dxa"/>
            <w:gridSpan w:val="2"/>
            <w:vMerge w:val="restart"/>
          </w:tcPr>
          <w:p w14:paraId="6CC437F8" w14:textId="77777777" w:rsidR="00B86AE9" w:rsidRDefault="00B86AE9" w:rsidP="00B86AE9">
            <w:pPr>
              <w:jc w:val="both"/>
              <w:rPr>
                <w:b/>
              </w:rPr>
            </w:pPr>
            <w:r>
              <w:rPr>
                <w:b/>
              </w:rPr>
              <w:t>56</w:t>
            </w:r>
          </w:p>
        </w:tc>
        <w:tc>
          <w:tcPr>
            <w:tcW w:w="694" w:type="dxa"/>
            <w:vMerge w:val="restart"/>
          </w:tcPr>
          <w:p w14:paraId="3EA40B5F" w14:textId="77777777" w:rsidR="00B86AE9" w:rsidRDefault="00B86AE9" w:rsidP="00B86AE9">
            <w:pPr>
              <w:jc w:val="both"/>
              <w:rPr>
                <w:b/>
              </w:rPr>
            </w:pPr>
            <w:r>
              <w:rPr>
                <w:b/>
              </w:rPr>
              <w:t>790</w:t>
            </w:r>
          </w:p>
        </w:tc>
      </w:tr>
      <w:tr w:rsidR="00E844AE" w14:paraId="624C4776" w14:textId="77777777" w:rsidTr="00387122">
        <w:trPr>
          <w:trHeight w:val="205"/>
        </w:trPr>
        <w:tc>
          <w:tcPr>
            <w:tcW w:w="3347" w:type="dxa"/>
            <w:gridSpan w:val="2"/>
          </w:tcPr>
          <w:p w14:paraId="78CAB33E" w14:textId="77777777" w:rsidR="00E844AE" w:rsidRDefault="00E844AE" w:rsidP="00387122">
            <w:pPr>
              <w:jc w:val="both"/>
            </w:pPr>
            <w:r w:rsidRPr="00726559">
              <w:t>Management a ekonomika podniku</w:t>
            </w:r>
          </w:p>
        </w:tc>
        <w:tc>
          <w:tcPr>
            <w:tcW w:w="2245" w:type="dxa"/>
            <w:gridSpan w:val="2"/>
          </w:tcPr>
          <w:p w14:paraId="134B59D2" w14:textId="77777777" w:rsidR="00E844AE" w:rsidRDefault="00E844AE" w:rsidP="00387122">
            <w:pPr>
              <w:jc w:val="both"/>
            </w:pPr>
            <w:r>
              <w:t>2010</w:t>
            </w:r>
          </w:p>
        </w:tc>
        <w:tc>
          <w:tcPr>
            <w:tcW w:w="2248" w:type="dxa"/>
            <w:gridSpan w:val="4"/>
            <w:tcBorders>
              <w:right w:val="single" w:sz="12" w:space="0" w:color="auto"/>
            </w:tcBorders>
          </w:tcPr>
          <w:p w14:paraId="4CC19059" w14:textId="77777777" w:rsidR="00E844AE" w:rsidRDefault="00E844AE" w:rsidP="00387122">
            <w:pPr>
              <w:jc w:val="both"/>
            </w:pPr>
            <w:r>
              <w:t>UTB</w:t>
            </w:r>
            <w:r w:rsidRPr="00726559">
              <w:t xml:space="preserve"> ve Zlíně</w:t>
            </w:r>
          </w:p>
        </w:tc>
        <w:tc>
          <w:tcPr>
            <w:tcW w:w="632" w:type="dxa"/>
            <w:vMerge/>
            <w:tcBorders>
              <w:left w:val="single" w:sz="12" w:space="0" w:color="auto"/>
            </w:tcBorders>
            <w:vAlign w:val="center"/>
          </w:tcPr>
          <w:p w14:paraId="38CB95FA" w14:textId="77777777" w:rsidR="00E844AE" w:rsidRDefault="00E844AE" w:rsidP="00387122">
            <w:pPr>
              <w:rPr>
                <w:b/>
              </w:rPr>
            </w:pPr>
          </w:p>
        </w:tc>
        <w:tc>
          <w:tcPr>
            <w:tcW w:w="693" w:type="dxa"/>
            <w:gridSpan w:val="2"/>
            <w:vMerge/>
            <w:vAlign w:val="center"/>
          </w:tcPr>
          <w:p w14:paraId="75456405" w14:textId="77777777" w:rsidR="00E844AE" w:rsidRDefault="00E844AE" w:rsidP="00387122">
            <w:pPr>
              <w:rPr>
                <w:b/>
              </w:rPr>
            </w:pPr>
          </w:p>
        </w:tc>
        <w:tc>
          <w:tcPr>
            <w:tcW w:w="694" w:type="dxa"/>
            <w:vMerge/>
            <w:vAlign w:val="center"/>
          </w:tcPr>
          <w:p w14:paraId="021B099C" w14:textId="77777777" w:rsidR="00E844AE" w:rsidRDefault="00E844AE" w:rsidP="00387122">
            <w:pPr>
              <w:rPr>
                <w:b/>
              </w:rPr>
            </w:pPr>
          </w:p>
        </w:tc>
      </w:tr>
      <w:tr w:rsidR="00E844AE" w14:paraId="7A081283" w14:textId="77777777" w:rsidTr="00387122">
        <w:tc>
          <w:tcPr>
            <w:tcW w:w="9859" w:type="dxa"/>
            <w:gridSpan w:val="12"/>
            <w:shd w:val="clear" w:color="auto" w:fill="F7CAAC"/>
          </w:tcPr>
          <w:p w14:paraId="235E7700"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B86AE9" w:rsidRPr="009636B7" w14:paraId="1D7925F4" w14:textId="77777777" w:rsidTr="00387122">
        <w:trPr>
          <w:trHeight w:val="416"/>
        </w:trPr>
        <w:tc>
          <w:tcPr>
            <w:tcW w:w="9859" w:type="dxa"/>
            <w:gridSpan w:val="12"/>
          </w:tcPr>
          <w:p w14:paraId="22BB31CA" w14:textId="77777777" w:rsidR="00B86AE9" w:rsidRDefault="00B86AE9" w:rsidP="00B86AE9">
            <w:pPr>
              <w:pStyle w:val="Abstrakt"/>
              <w:spacing w:line="240" w:lineRule="auto"/>
              <w:jc w:val="both"/>
              <w:rPr>
                <w:b w:val="0"/>
                <w:sz w:val="20"/>
              </w:rPr>
            </w:pPr>
            <w:r w:rsidRPr="00C8617E">
              <w:rPr>
                <w:b w:val="0"/>
                <w:sz w:val="20"/>
              </w:rPr>
              <w:t>PAVELKOVÁ, D., HOMOLKA, L.,</w:t>
            </w:r>
            <w:r>
              <w:rPr>
                <w:b w:val="0"/>
                <w:sz w:val="20"/>
              </w:rPr>
              <w:t xml:space="preserve"> VYCHYTILOVÁ, J., </w:t>
            </w:r>
            <w:r w:rsidRPr="00C55473">
              <w:rPr>
                <w:b w:val="0"/>
                <w:sz w:val="20"/>
              </w:rPr>
              <w:t>NGO, M</w:t>
            </w:r>
            <w:r>
              <w:rPr>
                <w:b w:val="0"/>
                <w:sz w:val="20"/>
              </w:rPr>
              <w:t>.</w:t>
            </w:r>
            <w:r w:rsidRPr="00C55473">
              <w:rPr>
                <w:b w:val="0"/>
                <w:sz w:val="20"/>
              </w:rPr>
              <w:t xml:space="preserve"> V</w:t>
            </w:r>
            <w:r>
              <w:rPr>
                <w:b w:val="0"/>
                <w:sz w:val="20"/>
              </w:rPr>
              <w:t xml:space="preserve">., BACH, L.T., DEHNING, B. </w:t>
            </w:r>
            <w:r w:rsidRPr="00CE50C5">
              <w:rPr>
                <w:b w:val="0"/>
                <w:sz w:val="20"/>
              </w:rPr>
              <w:t>Passenger Car Sales Projections: Measuring the Accuracy of a Sales Forecasting Model</w:t>
            </w:r>
            <w:r>
              <w:rPr>
                <w:b w:val="0"/>
                <w:sz w:val="20"/>
              </w:rPr>
              <w:t xml:space="preserve">. </w:t>
            </w:r>
            <w:r w:rsidRPr="009636B7">
              <w:rPr>
                <w:b w:val="0"/>
                <w:i/>
                <w:sz w:val="20"/>
              </w:rPr>
              <w:t>Ekonomický časopis</w:t>
            </w:r>
            <w:r>
              <w:rPr>
                <w:b w:val="0"/>
                <w:sz w:val="20"/>
              </w:rPr>
              <w:t>. 2018, Volume 66, Issue 3, pp. 227-249. ISSN</w:t>
            </w:r>
            <w:r w:rsidRPr="00CE50C5">
              <w:rPr>
                <w:b w:val="0"/>
                <w:sz w:val="20"/>
              </w:rPr>
              <w:t xml:space="preserve"> 00133035</w:t>
            </w:r>
            <w:r>
              <w:rPr>
                <w:b w:val="0"/>
                <w:sz w:val="20"/>
              </w:rPr>
              <w:t>. (30%)</w:t>
            </w:r>
          </w:p>
          <w:p w14:paraId="0271D227" w14:textId="77777777" w:rsidR="00B86AE9" w:rsidRDefault="00B86AE9" w:rsidP="00B86AE9">
            <w:pPr>
              <w:pStyle w:val="Abstrakt"/>
              <w:spacing w:line="240" w:lineRule="auto"/>
              <w:jc w:val="both"/>
              <w:rPr>
                <w:b w:val="0"/>
                <w:sz w:val="20"/>
              </w:rPr>
            </w:pPr>
            <w:r w:rsidRPr="00C8617E">
              <w:rPr>
                <w:b w:val="0"/>
                <w:sz w:val="20"/>
              </w:rPr>
              <w:t xml:space="preserve">PAVELKOVÁ, D., HOMOLKA, L., KNÁPKOVÁ, A., KOLMAN, K., PHAM, H. EVA and Key Performance Indicators: The Case of Automotive Sector in PreCrisis, Crisis and Post-Crisis Periods. </w:t>
            </w:r>
            <w:r w:rsidRPr="009636B7">
              <w:rPr>
                <w:b w:val="0"/>
                <w:i/>
                <w:sz w:val="20"/>
              </w:rPr>
              <w:t>Economics and Sociology</w:t>
            </w:r>
            <w:r>
              <w:rPr>
                <w:b w:val="0"/>
                <w:i/>
                <w:sz w:val="20"/>
              </w:rPr>
              <w:t>.</w:t>
            </w:r>
            <w:r w:rsidRPr="00C8617E">
              <w:rPr>
                <w:b w:val="0"/>
                <w:sz w:val="20"/>
              </w:rPr>
              <w:t xml:space="preserve"> 2018, </w:t>
            </w:r>
            <w:r>
              <w:rPr>
                <w:b w:val="0"/>
                <w:sz w:val="20"/>
              </w:rPr>
              <w:t xml:space="preserve">Vol. </w:t>
            </w:r>
            <w:r w:rsidRPr="00C8617E">
              <w:rPr>
                <w:b w:val="0"/>
                <w:sz w:val="20"/>
              </w:rPr>
              <w:t>11</w:t>
            </w:r>
            <w:r>
              <w:rPr>
                <w:b w:val="0"/>
                <w:sz w:val="20"/>
              </w:rPr>
              <w:t xml:space="preserve">, No </w:t>
            </w:r>
            <w:r w:rsidRPr="00C8617E">
              <w:rPr>
                <w:b w:val="0"/>
                <w:sz w:val="20"/>
              </w:rPr>
              <w:t xml:space="preserve">3, </w:t>
            </w:r>
            <w:r>
              <w:rPr>
                <w:b w:val="0"/>
                <w:sz w:val="20"/>
              </w:rPr>
              <w:t xml:space="preserve">pp. </w:t>
            </w:r>
            <w:r w:rsidRPr="00C8617E">
              <w:rPr>
                <w:b w:val="0"/>
                <w:sz w:val="20"/>
              </w:rPr>
              <w:t xml:space="preserve">78-95. </w:t>
            </w:r>
            <w:r>
              <w:rPr>
                <w:b w:val="0"/>
                <w:sz w:val="20"/>
              </w:rPr>
              <w:t>ISSN 2071-789X. DOI</w:t>
            </w:r>
            <w:r w:rsidRPr="00C8617E">
              <w:rPr>
                <w:b w:val="0"/>
                <w:sz w:val="20"/>
              </w:rPr>
              <w:t>: 10.14254/2071-789X.2018/11-3/5</w:t>
            </w:r>
            <w:r>
              <w:rPr>
                <w:b w:val="0"/>
                <w:sz w:val="20"/>
              </w:rPr>
              <w:t xml:space="preserve"> (35%)</w:t>
            </w:r>
          </w:p>
          <w:p w14:paraId="6397C562" w14:textId="77777777" w:rsidR="00B86AE9" w:rsidRDefault="00B86AE9" w:rsidP="00B86AE9">
            <w:pPr>
              <w:pStyle w:val="Abstrakt"/>
              <w:spacing w:line="240" w:lineRule="auto"/>
              <w:jc w:val="both"/>
              <w:rPr>
                <w:b w:val="0"/>
                <w:sz w:val="20"/>
              </w:rPr>
            </w:pPr>
            <w:r w:rsidRPr="00C8617E">
              <w:rPr>
                <w:b w:val="0"/>
                <w:sz w:val="20"/>
              </w:rPr>
              <w:t>HOMOLKA, L.,</w:t>
            </w:r>
            <w:r>
              <w:rPr>
                <w:b w:val="0"/>
                <w:sz w:val="20"/>
              </w:rPr>
              <w:t xml:space="preserve"> PAVELKOVÁ, D. </w:t>
            </w:r>
            <w:r w:rsidRPr="00C8617E">
              <w:rPr>
                <w:b w:val="0"/>
                <w:sz w:val="20"/>
              </w:rPr>
              <w:t>Predictive Power of the ZEW Sentiment Indicator: Case of the German Automotive Industry</w:t>
            </w:r>
            <w:r>
              <w:rPr>
                <w:b w:val="0"/>
                <w:sz w:val="20"/>
              </w:rPr>
              <w:t xml:space="preserve">. </w:t>
            </w:r>
            <w:r w:rsidRPr="009636B7">
              <w:rPr>
                <w:b w:val="0"/>
                <w:i/>
                <w:sz w:val="20"/>
              </w:rPr>
              <w:t>Acta Polytechnica Hungarica</w:t>
            </w:r>
            <w:r>
              <w:rPr>
                <w:b w:val="0"/>
                <w:sz w:val="20"/>
              </w:rPr>
              <w:t xml:space="preserve">. 2018, Volume 15, Issue 4, pp. 161-178. ISSN </w:t>
            </w:r>
            <w:r w:rsidRPr="00C55473">
              <w:rPr>
                <w:b w:val="0"/>
                <w:sz w:val="20"/>
              </w:rPr>
              <w:t>1785-8860</w:t>
            </w:r>
            <w:r>
              <w:rPr>
                <w:b w:val="0"/>
                <w:sz w:val="20"/>
              </w:rPr>
              <w:t xml:space="preserve">. </w:t>
            </w:r>
            <w:r w:rsidRPr="00C55473">
              <w:rPr>
                <w:b w:val="0"/>
                <w:sz w:val="20"/>
              </w:rPr>
              <w:t>DOI: 10.12700/APH.15.4.2018.4.9</w:t>
            </w:r>
            <w:r>
              <w:rPr>
                <w:b w:val="0"/>
                <w:sz w:val="20"/>
              </w:rPr>
              <w:t xml:space="preserve"> (40 %)</w:t>
            </w:r>
          </w:p>
          <w:p w14:paraId="507C28AE" w14:textId="77777777" w:rsidR="00B86AE9" w:rsidRPr="00F13E4B" w:rsidRDefault="00B86AE9" w:rsidP="00B86AE9">
            <w:pPr>
              <w:jc w:val="both"/>
              <w:rPr>
                <w:szCs w:val="24"/>
                <w:lang w:val="sk-SK"/>
              </w:rPr>
            </w:pPr>
            <w:r w:rsidRPr="00F13E4B">
              <w:rPr>
                <w:szCs w:val="24"/>
                <w:lang w:val="sk-SK"/>
              </w:rPr>
              <w:t>PAVELKOVÁ, D., BEDNÁŘ, P., BIALIC-DAVENDRA, M.</w:t>
            </w:r>
            <w:r>
              <w:rPr>
                <w:szCs w:val="24"/>
                <w:lang w:val="sk-SK"/>
              </w:rPr>
              <w:t xml:space="preserve"> </w:t>
            </w:r>
            <w:r w:rsidRPr="00F13E4B">
              <w:rPr>
                <w:szCs w:val="24"/>
                <w:lang w:val="sk-SK"/>
              </w:rPr>
              <w:t xml:space="preserve">L., KNÁPKOVÁ, A. Internationalisation Activities of the Cluster Organisations: Factors Which Influence Them. </w:t>
            </w:r>
            <w:r w:rsidRPr="009636B7">
              <w:rPr>
                <w:i/>
                <w:szCs w:val="24"/>
                <w:lang w:val="sk-SK"/>
              </w:rPr>
              <w:t>Transformations in Business &amp; Economics</w:t>
            </w:r>
            <w:r>
              <w:rPr>
                <w:i/>
                <w:szCs w:val="24"/>
                <w:lang w:val="sk-SK"/>
              </w:rPr>
              <w:t>.</w:t>
            </w:r>
            <w:r w:rsidRPr="00F13E4B">
              <w:rPr>
                <w:szCs w:val="24"/>
                <w:lang w:val="sk-SK"/>
              </w:rPr>
              <w:t xml:space="preserve"> 2015, roč. 14, č. 3, s. 316-332. ISSN 1648-4460 (40%).</w:t>
            </w:r>
          </w:p>
          <w:p w14:paraId="46317127" w14:textId="77777777" w:rsidR="00B86AE9" w:rsidRPr="00F13E4B" w:rsidRDefault="00B86AE9" w:rsidP="00B86AE9">
            <w:pPr>
              <w:jc w:val="both"/>
              <w:rPr>
                <w:szCs w:val="24"/>
                <w:lang w:val="sk-SK"/>
              </w:rPr>
            </w:pPr>
            <w:r w:rsidRPr="00F13E4B">
              <w:rPr>
                <w:szCs w:val="24"/>
                <w:lang w:val="sk-SK"/>
              </w:rPr>
              <w:t xml:space="preserve">KNÁPKOVÁ, A., HOMOLKA, L., PAVELKOVÁ, D. Využití Balanced Scorecard a vliv jeho využívání na finanční výkonnost podniků v ČR. </w:t>
            </w:r>
            <w:r w:rsidRPr="009636B7">
              <w:rPr>
                <w:i/>
                <w:szCs w:val="24"/>
                <w:lang w:val="sk-SK"/>
              </w:rPr>
              <w:t>E+M Ekonomie a</w:t>
            </w:r>
            <w:r>
              <w:rPr>
                <w:i/>
                <w:szCs w:val="24"/>
                <w:lang w:val="sk-SK"/>
              </w:rPr>
              <w:t> </w:t>
            </w:r>
            <w:r w:rsidRPr="009636B7">
              <w:rPr>
                <w:i/>
                <w:szCs w:val="24"/>
                <w:lang w:val="sk-SK"/>
              </w:rPr>
              <w:t>Management</w:t>
            </w:r>
            <w:r>
              <w:rPr>
                <w:i/>
                <w:szCs w:val="24"/>
                <w:lang w:val="sk-SK"/>
              </w:rPr>
              <w:t>.</w:t>
            </w:r>
            <w:r w:rsidRPr="009636B7">
              <w:rPr>
                <w:i/>
                <w:szCs w:val="24"/>
                <w:lang w:val="sk-SK"/>
              </w:rPr>
              <w:t xml:space="preserve"> </w:t>
            </w:r>
            <w:r w:rsidRPr="00F13E4B">
              <w:rPr>
                <w:szCs w:val="24"/>
                <w:lang w:val="sk-SK"/>
              </w:rPr>
              <w:t xml:space="preserve">2014, roč. 17, č. 2, s. 146-160. ISSN 1212-3609 (33%).  </w:t>
            </w:r>
          </w:p>
          <w:p w14:paraId="71CECC1E" w14:textId="77777777" w:rsidR="00B86AE9" w:rsidRDefault="00B86AE9" w:rsidP="00B86AE9">
            <w:pPr>
              <w:jc w:val="both"/>
              <w:rPr>
                <w:i/>
                <w:color w:val="FF0000"/>
              </w:rPr>
            </w:pPr>
            <w:r w:rsidRPr="00E66B0B">
              <w:rPr>
                <w:i/>
              </w:rPr>
              <w:t>Přehled projektové činnosti:</w:t>
            </w:r>
            <w:r w:rsidRPr="00E66B0B">
              <w:rPr>
                <w:i/>
                <w:color w:val="FF0000"/>
              </w:rPr>
              <w:t xml:space="preserve"> </w:t>
            </w:r>
          </w:p>
          <w:p w14:paraId="25798AC5" w14:textId="77777777" w:rsidR="00B86AE9" w:rsidRDefault="00B86AE9" w:rsidP="00B86AE9">
            <w:pPr>
              <w:jc w:val="both"/>
            </w:pPr>
            <w:r w:rsidRPr="00E66B0B">
              <w:rPr>
                <w:i/>
              </w:rPr>
              <w:t>Přehled projektové činnosti</w:t>
            </w:r>
            <w:r>
              <w:rPr>
                <w:i/>
              </w:rPr>
              <w:t>:</w:t>
            </w:r>
            <w:r>
              <w:t xml:space="preserve"> </w:t>
            </w:r>
          </w:p>
          <w:p w14:paraId="42CD6263" w14:textId="77777777" w:rsidR="00B86AE9" w:rsidRDefault="00B86AE9" w:rsidP="00B86AE9">
            <w:pPr>
              <w:tabs>
                <w:tab w:val="left" w:pos="1134"/>
              </w:tabs>
            </w:pPr>
            <w:r>
              <w:t>TA ČR TD010158</w:t>
            </w:r>
            <w:r w:rsidRPr="006D5892">
              <w:t xml:space="preserve"> Klastrová politika České republiky a jejích regionů pro globální konkurenceschopnost a udržitelný růst</w:t>
            </w:r>
            <w:r>
              <w:t xml:space="preserve"> 2012-2013 (hlavní řešitel)</w:t>
            </w:r>
          </w:p>
          <w:p w14:paraId="5C4439FE" w14:textId="77777777" w:rsidR="00B86AE9" w:rsidRDefault="00B86AE9" w:rsidP="00B86AE9">
            <w:pPr>
              <w:tabs>
                <w:tab w:val="left" w:pos="1134"/>
              </w:tabs>
              <w:jc w:val="both"/>
            </w:pPr>
            <w:r w:rsidRPr="00DC71A4">
              <w:t xml:space="preserve">GAČR </w:t>
            </w:r>
            <w:r>
              <w:t>16-25536S</w:t>
            </w:r>
            <w:r w:rsidRPr="00DC71A4">
              <w:t xml:space="preserve"> Metodika tvorby modelu predikce sektorové a podnikové výkonnosti v makroekonomických souvislostech</w:t>
            </w:r>
            <w:r>
              <w:t xml:space="preserve"> 2016-2018 (hlavní řešitel)</w:t>
            </w:r>
          </w:p>
          <w:p w14:paraId="4071B0CC" w14:textId="77777777" w:rsidR="00B86AE9" w:rsidRDefault="00B86AE9" w:rsidP="00B86AE9">
            <w:pPr>
              <w:tabs>
                <w:tab w:val="left" w:pos="2565"/>
              </w:tabs>
            </w:pPr>
            <w:r w:rsidRPr="00F30A63">
              <w:t>GA ČR 402/09/1739 Tvorba modelu pro měření a řízení výkonnosti podniků 2009-2011 (</w:t>
            </w:r>
            <w:r>
              <w:t>člen řešitelského týmu</w:t>
            </w:r>
            <w:r w:rsidRPr="00F30A63">
              <w:t>)</w:t>
            </w:r>
          </w:p>
          <w:p w14:paraId="64984EAF" w14:textId="77777777" w:rsidR="00B86AE9" w:rsidRDefault="00B86AE9" w:rsidP="00B86AE9">
            <w:pPr>
              <w:tabs>
                <w:tab w:val="left" w:pos="1134"/>
              </w:tabs>
              <w:jc w:val="both"/>
            </w:pPr>
            <w:r w:rsidRPr="00264F69">
              <w:lastRenderedPageBreak/>
              <w:t xml:space="preserve">GA ČR 402/08/H051 Optimalizace multidisciplinárního navrhování a modelování výrobního systému virtuálních firem </w:t>
            </w:r>
            <w:r>
              <w:t xml:space="preserve">2008-2011 </w:t>
            </w:r>
            <w:r w:rsidRPr="00264F69">
              <w:t>(spoluřešitel)</w:t>
            </w:r>
          </w:p>
          <w:p w14:paraId="420F81D7" w14:textId="77777777" w:rsidR="00B86AE9" w:rsidRDefault="00B86AE9" w:rsidP="00B86AE9">
            <w:pPr>
              <w:tabs>
                <w:tab w:val="left" w:pos="1134"/>
              </w:tabs>
              <w:jc w:val="both"/>
            </w:pPr>
            <w:r w:rsidRPr="00264F69">
              <w:t xml:space="preserve">GA ČR 102/07/1495 Hodnocení přínosů vyspělých technologií </w:t>
            </w:r>
            <w:r>
              <w:t xml:space="preserve">2007-2010 </w:t>
            </w:r>
            <w:r w:rsidRPr="00264F69">
              <w:t>(spoluřešitel)</w:t>
            </w:r>
          </w:p>
          <w:p w14:paraId="67F4EF04" w14:textId="77777777" w:rsidR="00B86AE9" w:rsidRDefault="00B86AE9" w:rsidP="00B86AE9">
            <w:pPr>
              <w:tabs>
                <w:tab w:val="left" w:pos="1134"/>
              </w:tabs>
              <w:jc w:val="both"/>
            </w:pPr>
            <w:r>
              <w:t>GA ČR 402/06/1526 Měření a řízení výkonnosti klastrů 2006-2009 (hlavní řešitel)</w:t>
            </w:r>
          </w:p>
          <w:p w14:paraId="3A826B75" w14:textId="77777777" w:rsidR="00B86AE9" w:rsidRPr="00F81672" w:rsidRDefault="00B86AE9" w:rsidP="00B86AE9">
            <w:pPr>
              <w:jc w:val="both"/>
            </w:pPr>
            <w:r w:rsidRPr="00264F69">
              <w:t xml:space="preserve">GA ČR 402/03/0555 Faktory ovlivňující tvorbu ekonomické přidané hodnoty v plastikářském a gumárenském průmyslu </w:t>
            </w:r>
            <w:r w:rsidRPr="00F81672">
              <w:t>2003-2005 (hlavní řešitel)</w:t>
            </w:r>
          </w:p>
          <w:p w14:paraId="38613CC6" w14:textId="77777777" w:rsidR="00B86AE9" w:rsidRPr="00F81672" w:rsidRDefault="00B86AE9" w:rsidP="00B86AE9">
            <w:pPr>
              <w:jc w:val="both"/>
            </w:pPr>
            <w:r w:rsidRPr="00F81672">
              <w:t xml:space="preserve">MPO ČR: </w:t>
            </w:r>
            <w:r w:rsidRPr="00F81672">
              <w:rPr>
                <w:rFonts w:eastAsiaTheme="minorHAnsi"/>
                <w:lang w:val="en-US" w:eastAsia="en-US"/>
              </w:rPr>
              <w:t xml:space="preserve">Vyhodnocení internacionalizačních aktivit klastrových organizací v ČR a jejich ekonomických efektů, návrh opatření na podporu nadnárodní spolupráce klastrů, 2012 </w:t>
            </w:r>
            <w:r w:rsidRPr="00F81672">
              <w:t>(hlavní řešitel)</w:t>
            </w:r>
          </w:p>
          <w:p w14:paraId="05654689" w14:textId="77777777" w:rsidR="00B86AE9" w:rsidRPr="00F81672" w:rsidRDefault="00B86AE9" w:rsidP="00B86AE9">
            <w:pPr>
              <w:jc w:val="both"/>
            </w:pPr>
            <w:r w:rsidRPr="00F81672">
              <w:rPr>
                <w:rFonts w:eastAsiaTheme="minorHAnsi"/>
                <w:lang w:val="en-US" w:eastAsia="en-US"/>
              </w:rPr>
              <w:t xml:space="preserve">MPO ČR: Zpracování indikátorů pro hodnocení klastrů v rámci první výzvy OP PIK 2015. </w:t>
            </w:r>
            <w:r w:rsidRPr="00F81672">
              <w:t>(hlavní řešitel)</w:t>
            </w:r>
          </w:p>
          <w:p w14:paraId="194F97A4" w14:textId="77777777" w:rsidR="00B86AE9" w:rsidRPr="009636B7" w:rsidRDefault="00B86AE9" w:rsidP="00B86AE9">
            <w:pPr>
              <w:jc w:val="both"/>
              <w:rPr>
                <w:szCs w:val="24"/>
                <w:lang w:val="sk-SK"/>
              </w:rPr>
            </w:pPr>
            <w:r w:rsidRPr="00F81672">
              <w:rPr>
                <w:szCs w:val="22"/>
              </w:rPr>
              <w:t xml:space="preserve">Visegrad Fund: V4ClusterPol 21520157: V4 cluster policies and their influence on the viability of cluster organizations 2016 </w:t>
            </w:r>
            <w:r w:rsidRPr="00F81672">
              <w:t>(hlavní řešitel)</w:t>
            </w:r>
          </w:p>
        </w:tc>
      </w:tr>
      <w:tr w:rsidR="00E844AE" w14:paraId="7CD4222D" w14:textId="77777777" w:rsidTr="00387122">
        <w:trPr>
          <w:trHeight w:val="218"/>
        </w:trPr>
        <w:tc>
          <w:tcPr>
            <w:tcW w:w="9859" w:type="dxa"/>
            <w:gridSpan w:val="12"/>
            <w:shd w:val="clear" w:color="auto" w:fill="F7CAAC"/>
          </w:tcPr>
          <w:p w14:paraId="4BB1BE08" w14:textId="77777777" w:rsidR="00E844AE" w:rsidRDefault="00E844AE" w:rsidP="00387122">
            <w:pPr>
              <w:rPr>
                <w:b/>
              </w:rPr>
            </w:pPr>
            <w:r>
              <w:rPr>
                <w:b/>
              </w:rPr>
              <w:lastRenderedPageBreak/>
              <w:t>Působení v zahraničí</w:t>
            </w:r>
          </w:p>
        </w:tc>
      </w:tr>
      <w:tr w:rsidR="00E844AE" w:rsidRPr="00DC2A60" w14:paraId="5E587D50" w14:textId="77777777" w:rsidTr="00387122">
        <w:trPr>
          <w:trHeight w:val="56"/>
        </w:trPr>
        <w:tc>
          <w:tcPr>
            <w:tcW w:w="9859" w:type="dxa"/>
            <w:gridSpan w:val="12"/>
          </w:tcPr>
          <w:p w14:paraId="7130206A" w14:textId="77777777" w:rsidR="00E844AE" w:rsidRPr="00DC2A60" w:rsidRDefault="00E844AE" w:rsidP="00387122">
            <w:r w:rsidRPr="00DC2A60">
              <w:t xml:space="preserve">Červen-srpen 1985 </w:t>
            </w:r>
            <w:r>
              <w:t xml:space="preserve">- </w:t>
            </w:r>
            <w:r w:rsidRPr="00DC2A60">
              <w:t>Japonsko, Yokohama National University</w:t>
            </w:r>
          </w:p>
        </w:tc>
      </w:tr>
      <w:tr w:rsidR="00E844AE" w14:paraId="6CDCA59A" w14:textId="77777777" w:rsidTr="00387122">
        <w:trPr>
          <w:cantSplit/>
          <w:trHeight w:val="56"/>
        </w:trPr>
        <w:tc>
          <w:tcPr>
            <w:tcW w:w="2518" w:type="dxa"/>
            <w:shd w:val="clear" w:color="auto" w:fill="F7CAAC"/>
          </w:tcPr>
          <w:p w14:paraId="03CC5B2E" w14:textId="77777777" w:rsidR="00E844AE" w:rsidRDefault="00E844AE" w:rsidP="00387122">
            <w:pPr>
              <w:jc w:val="both"/>
              <w:rPr>
                <w:b/>
              </w:rPr>
            </w:pPr>
            <w:r>
              <w:rPr>
                <w:b/>
              </w:rPr>
              <w:t xml:space="preserve">Podpis </w:t>
            </w:r>
          </w:p>
        </w:tc>
        <w:tc>
          <w:tcPr>
            <w:tcW w:w="4536" w:type="dxa"/>
            <w:gridSpan w:val="5"/>
          </w:tcPr>
          <w:p w14:paraId="51D2A384" w14:textId="77777777" w:rsidR="00E844AE" w:rsidRDefault="00E844AE" w:rsidP="00387122">
            <w:pPr>
              <w:jc w:val="both"/>
            </w:pPr>
          </w:p>
        </w:tc>
        <w:tc>
          <w:tcPr>
            <w:tcW w:w="786" w:type="dxa"/>
            <w:gridSpan w:val="2"/>
            <w:shd w:val="clear" w:color="auto" w:fill="F7CAAC"/>
          </w:tcPr>
          <w:p w14:paraId="18D7D473" w14:textId="77777777" w:rsidR="00E844AE" w:rsidRDefault="00E844AE" w:rsidP="00387122">
            <w:pPr>
              <w:jc w:val="both"/>
            </w:pPr>
            <w:r>
              <w:rPr>
                <w:b/>
              </w:rPr>
              <w:t>datum</w:t>
            </w:r>
          </w:p>
        </w:tc>
        <w:tc>
          <w:tcPr>
            <w:tcW w:w="2019" w:type="dxa"/>
            <w:gridSpan w:val="4"/>
          </w:tcPr>
          <w:p w14:paraId="2AFDFCEC" w14:textId="77777777" w:rsidR="00E844AE" w:rsidRDefault="00E844AE" w:rsidP="00387122">
            <w:pPr>
              <w:jc w:val="both"/>
            </w:pPr>
          </w:p>
        </w:tc>
      </w:tr>
    </w:tbl>
    <w:p w14:paraId="67C9E3CD" w14:textId="77777777" w:rsidR="00897550" w:rsidRDefault="00897550">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844AE" w14:paraId="5E39541B" w14:textId="77777777" w:rsidTr="00387122">
        <w:tc>
          <w:tcPr>
            <w:tcW w:w="9900" w:type="dxa"/>
            <w:gridSpan w:val="11"/>
            <w:tcBorders>
              <w:bottom w:val="double" w:sz="4" w:space="0" w:color="auto"/>
            </w:tcBorders>
            <w:shd w:val="clear" w:color="auto" w:fill="BDD6EE"/>
          </w:tcPr>
          <w:p w14:paraId="47352E2D" w14:textId="77777777" w:rsidR="00E844AE" w:rsidRDefault="00E844AE" w:rsidP="00387122">
            <w:pPr>
              <w:jc w:val="both"/>
              <w:rPr>
                <w:b/>
                <w:sz w:val="28"/>
              </w:rPr>
            </w:pPr>
            <w:r>
              <w:rPr>
                <w:b/>
                <w:sz w:val="28"/>
              </w:rPr>
              <w:lastRenderedPageBreak/>
              <w:t>C-I – Personální zabezpečení</w:t>
            </w:r>
          </w:p>
        </w:tc>
      </w:tr>
      <w:tr w:rsidR="00E844AE" w14:paraId="287E028F" w14:textId="77777777" w:rsidTr="00387122">
        <w:tc>
          <w:tcPr>
            <w:tcW w:w="2529" w:type="dxa"/>
            <w:tcBorders>
              <w:top w:val="double" w:sz="4" w:space="0" w:color="auto"/>
            </w:tcBorders>
            <w:shd w:val="clear" w:color="auto" w:fill="F7CAAC"/>
          </w:tcPr>
          <w:p w14:paraId="585C6EE4" w14:textId="77777777" w:rsidR="00E844AE" w:rsidRDefault="00E844AE" w:rsidP="00387122">
            <w:pPr>
              <w:jc w:val="both"/>
              <w:rPr>
                <w:b/>
              </w:rPr>
            </w:pPr>
            <w:r>
              <w:rPr>
                <w:b/>
              </w:rPr>
              <w:t>Vysoká škola</w:t>
            </w:r>
          </w:p>
        </w:tc>
        <w:tc>
          <w:tcPr>
            <w:tcW w:w="7371" w:type="dxa"/>
            <w:gridSpan w:val="10"/>
          </w:tcPr>
          <w:p w14:paraId="6D170DEC" w14:textId="77777777" w:rsidR="00E844AE" w:rsidRDefault="00E844AE" w:rsidP="00387122">
            <w:pPr>
              <w:jc w:val="both"/>
            </w:pPr>
            <w:r>
              <w:t>Univerzita Tomáše Bati ve Zlíně</w:t>
            </w:r>
          </w:p>
        </w:tc>
      </w:tr>
      <w:tr w:rsidR="00E844AE" w14:paraId="37906107" w14:textId="77777777" w:rsidTr="00387122">
        <w:tc>
          <w:tcPr>
            <w:tcW w:w="2529" w:type="dxa"/>
            <w:shd w:val="clear" w:color="auto" w:fill="F7CAAC"/>
          </w:tcPr>
          <w:p w14:paraId="0534EA1D" w14:textId="77777777" w:rsidR="00E844AE" w:rsidRDefault="00E844AE" w:rsidP="00387122">
            <w:pPr>
              <w:jc w:val="both"/>
              <w:rPr>
                <w:b/>
              </w:rPr>
            </w:pPr>
            <w:r>
              <w:rPr>
                <w:b/>
              </w:rPr>
              <w:t>Součást vysoké školy</w:t>
            </w:r>
          </w:p>
        </w:tc>
        <w:tc>
          <w:tcPr>
            <w:tcW w:w="7371" w:type="dxa"/>
            <w:gridSpan w:val="10"/>
          </w:tcPr>
          <w:p w14:paraId="5A061CEC" w14:textId="77777777" w:rsidR="00E844AE" w:rsidRDefault="00E844AE" w:rsidP="00387122">
            <w:pPr>
              <w:jc w:val="both"/>
            </w:pPr>
            <w:r>
              <w:t>Fakulta managementu a ekonomiky</w:t>
            </w:r>
          </w:p>
        </w:tc>
      </w:tr>
      <w:tr w:rsidR="00E844AE" w14:paraId="3FD05E94" w14:textId="77777777" w:rsidTr="00387122">
        <w:tc>
          <w:tcPr>
            <w:tcW w:w="2529" w:type="dxa"/>
            <w:shd w:val="clear" w:color="auto" w:fill="F7CAAC"/>
          </w:tcPr>
          <w:p w14:paraId="38E71479" w14:textId="77777777" w:rsidR="00E844AE" w:rsidRDefault="00E844AE" w:rsidP="00387122">
            <w:pPr>
              <w:jc w:val="both"/>
              <w:rPr>
                <w:b/>
              </w:rPr>
            </w:pPr>
            <w:r>
              <w:rPr>
                <w:b/>
              </w:rPr>
              <w:t>Název studijního programu</w:t>
            </w:r>
          </w:p>
        </w:tc>
        <w:tc>
          <w:tcPr>
            <w:tcW w:w="7371" w:type="dxa"/>
            <w:gridSpan w:val="10"/>
          </w:tcPr>
          <w:p w14:paraId="14093203" w14:textId="77777777" w:rsidR="00E844AE" w:rsidRDefault="005B2B09" w:rsidP="00387122">
            <w:pPr>
              <w:jc w:val="both"/>
            </w:pPr>
            <w:r w:rsidRPr="005B2B09">
              <w:t>Economics and Management</w:t>
            </w:r>
          </w:p>
        </w:tc>
      </w:tr>
      <w:tr w:rsidR="00E844AE" w14:paraId="62A1E6E5" w14:textId="77777777" w:rsidTr="00387122">
        <w:tc>
          <w:tcPr>
            <w:tcW w:w="2529" w:type="dxa"/>
            <w:shd w:val="clear" w:color="auto" w:fill="F7CAAC"/>
          </w:tcPr>
          <w:p w14:paraId="37C9242A" w14:textId="77777777" w:rsidR="00E844AE" w:rsidRDefault="00E844AE" w:rsidP="00387122">
            <w:pPr>
              <w:jc w:val="both"/>
              <w:rPr>
                <w:b/>
              </w:rPr>
            </w:pPr>
            <w:r>
              <w:rPr>
                <w:b/>
              </w:rPr>
              <w:t>Jméno a příjmení</w:t>
            </w:r>
          </w:p>
        </w:tc>
        <w:tc>
          <w:tcPr>
            <w:tcW w:w="4554" w:type="dxa"/>
            <w:gridSpan w:val="5"/>
          </w:tcPr>
          <w:p w14:paraId="3A7D3547" w14:textId="77777777" w:rsidR="00E844AE" w:rsidRDefault="00E844AE" w:rsidP="00387122">
            <w:pPr>
              <w:jc w:val="both"/>
            </w:pPr>
            <w:r>
              <w:t>Michal PILÍK</w:t>
            </w:r>
          </w:p>
        </w:tc>
        <w:tc>
          <w:tcPr>
            <w:tcW w:w="712" w:type="dxa"/>
            <w:shd w:val="clear" w:color="auto" w:fill="F7CAAC"/>
          </w:tcPr>
          <w:p w14:paraId="7071AC59" w14:textId="77777777" w:rsidR="00E844AE" w:rsidRDefault="00E844AE" w:rsidP="00387122">
            <w:pPr>
              <w:jc w:val="both"/>
              <w:rPr>
                <w:b/>
              </w:rPr>
            </w:pPr>
            <w:r>
              <w:rPr>
                <w:b/>
              </w:rPr>
              <w:t>Tituly</w:t>
            </w:r>
          </w:p>
        </w:tc>
        <w:tc>
          <w:tcPr>
            <w:tcW w:w="2105" w:type="dxa"/>
            <w:gridSpan w:val="4"/>
          </w:tcPr>
          <w:p w14:paraId="53EDBE14" w14:textId="77777777" w:rsidR="00E844AE" w:rsidRDefault="00E844AE" w:rsidP="00387122">
            <w:pPr>
              <w:jc w:val="both"/>
            </w:pPr>
            <w:r>
              <w:t>doc. Ing., Ph.D.</w:t>
            </w:r>
          </w:p>
        </w:tc>
      </w:tr>
      <w:tr w:rsidR="00E844AE" w14:paraId="70B56EA8" w14:textId="77777777" w:rsidTr="00387122">
        <w:tc>
          <w:tcPr>
            <w:tcW w:w="2529" w:type="dxa"/>
            <w:shd w:val="clear" w:color="auto" w:fill="F7CAAC"/>
          </w:tcPr>
          <w:p w14:paraId="7823D307" w14:textId="77777777" w:rsidR="00E844AE" w:rsidRDefault="00E844AE" w:rsidP="00387122">
            <w:pPr>
              <w:jc w:val="both"/>
              <w:rPr>
                <w:b/>
              </w:rPr>
            </w:pPr>
            <w:r>
              <w:rPr>
                <w:b/>
              </w:rPr>
              <w:t>Rok narození</w:t>
            </w:r>
          </w:p>
        </w:tc>
        <w:tc>
          <w:tcPr>
            <w:tcW w:w="832" w:type="dxa"/>
          </w:tcPr>
          <w:p w14:paraId="1163ACB5" w14:textId="77777777" w:rsidR="00E844AE" w:rsidRDefault="00E844AE" w:rsidP="00387122">
            <w:pPr>
              <w:jc w:val="both"/>
            </w:pPr>
            <w:r>
              <w:t>1978</w:t>
            </w:r>
          </w:p>
        </w:tc>
        <w:tc>
          <w:tcPr>
            <w:tcW w:w="1728" w:type="dxa"/>
            <w:shd w:val="clear" w:color="auto" w:fill="F7CAAC"/>
          </w:tcPr>
          <w:p w14:paraId="37E5444A" w14:textId="77777777" w:rsidR="00E844AE" w:rsidRDefault="00E844AE" w:rsidP="00387122">
            <w:pPr>
              <w:jc w:val="both"/>
              <w:rPr>
                <w:b/>
              </w:rPr>
            </w:pPr>
            <w:r>
              <w:rPr>
                <w:b/>
              </w:rPr>
              <w:t>typ vztahu k VŠ</w:t>
            </w:r>
          </w:p>
        </w:tc>
        <w:tc>
          <w:tcPr>
            <w:tcW w:w="996" w:type="dxa"/>
            <w:gridSpan w:val="2"/>
          </w:tcPr>
          <w:p w14:paraId="7179AEFC" w14:textId="77777777" w:rsidR="00E844AE" w:rsidRDefault="00E844AE" w:rsidP="00387122">
            <w:pPr>
              <w:jc w:val="both"/>
            </w:pPr>
            <w:r>
              <w:t>pp</w:t>
            </w:r>
          </w:p>
        </w:tc>
        <w:tc>
          <w:tcPr>
            <w:tcW w:w="998" w:type="dxa"/>
            <w:shd w:val="clear" w:color="auto" w:fill="F7CAAC"/>
          </w:tcPr>
          <w:p w14:paraId="643AED29" w14:textId="77777777" w:rsidR="00E844AE" w:rsidRDefault="00E844AE" w:rsidP="00387122">
            <w:pPr>
              <w:jc w:val="both"/>
              <w:rPr>
                <w:b/>
              </w:rPr>
            </w:pPr>
            <w:r>
              <w:rPr>
                <w:b/>
              </w:rPr>
              <w:t>rozsah</w:t>
            </w:r>
          </w:p>
        </w:tc>
        <w:tc>
          <w:tcPr>
            <w:tcW w:w="712" w:type="dxa"/>
          </w:tcPr>
          <w:p w14:paraId="43A92239" w14:textId="77777777" w:rsidR="00E844AE" w:rsidRDefault="00E844AE" w:rsidP="00387122">
            <w:pPr>
              <w:jc w:val="both"/>
            </w:pPr>
            <w:r>
              <w:t>40</w:t>
            </w:r>
          </w:p>
        </w:tc>
        <w:tc>
          <w:tcPr>
            <w:tcW w:w="712" w:type="dxa"/>
            <w:gridSpan w:val="2"/>
            <w:shd w:val="clear" w:color="auto" w:fill="F7CAAC"/>
          </w:tcPr>
          <w:p w14:paraId="4A92C6DD" w14:textId="77777777" w:rsidR="00E844AE" w:rsidRDefault="00E844AE" w:rsidP="00387122">
            <w:pPr>
              <w:jc w:val="both"/>
              <w:rPr>
                <w:b/>
              </w:rPr>
            </w:pPr>
            <w:r>
              <w:rPr>
                <w:b/>
              </w:rPr>
              <w:t>do kdy</w:t>
            </w:r>
          </w:p>
        </w:tc>
        <w:tc>
          <w:tcPr>
            <w:tcW w:w="1393" w:type="dxa"/>
            <w:gridSpan w:val="2"/>
          </w:tcPr>
          <w:p w14:paraId="7BE3E42C" w14:textId="77777777" w:rsidR="00E844AE" w:rsidRDefault="00E844AE" w:rsidP="00387122">
            <w:pPr>
              <w:jc w:val="both"/>
            </w:pPr>
            <w:r>
              <w:t>N</w:t>
            </w:r>
          </w:p>
        </w:tc>
      </w:tr>
      <w:tr w:rsidR="00E844AE" w14:paraId="59414214" w14:textId="77777777" w:rsidTr="00387122">
        <w:tc>
          <w:tcPr>
            <w:tcW w:w="5089" w:type="dxa"/>
            <w:gridSpan w:val="3"/>
            <w:shd w:val="clear" w:color="auto" w:fill="F7CAAC"/>
          </w:tcPr>
          <w:p w14:paraId="7B631AD7" w14:textId="77777777" w:rsidR="00E844AE" w:rsidRDefault="00E844AE" w:rsidP="00387122">
            <w:pPr>
              <w:jc w:val="both"/>
              <w:rPr>
                <w:b/>
              </w:rPr>
            </w:pPr>
            <w:r>
              <w:rPr>
                <w:b/>
              </w:rPr>
              <w:t>Typ vztahu na součásti VŠ, která uskutečňuje st. program</w:t>
            </w:r>
          </w:p>
        </w:tc>
        <w:tc>
          <w:tcPr>
            <w:tcW w:w="996" w:type="dxa"/>
            <w:gridSpan w:val="2"/>
          </w:tcPr>
          <w:p w14:paraId="24099508" w14:textId="77777777" w:rsidR="00E844AE" w:rsidRDefault="00E844AE" w:rsidP="00387122">
            <w:pPr>
              <w:jc w:val="both"/>
            </w:pPr>
            <w:r>
              <w:t>pp</w:t>
            </w:r>
          </w:p>
        </w:tc>
        <w:tc>
          <w:tcPr>
            <w:tcW w:w="998" w:type="dxa"/>
            <w:shd w:val="clear" w:color="auto" w:fill="F7CAAC"/>
          </w:tcPr>
          <w:p w14:paraId="1EA70F2D" w14:textId="77777777" w:rsidR="00E844AE" w:rsidRDefault="00E844AE" w:rsidP="00387122">
            <w:pPr>
              <w:jc w:val="both"/>
              <w:rPr>
                <w:b/>
              </w:rPr>
            </w:pPr>
            <w:r>
              <w:rPr>
                <w:b/>
              </w:rPr>
              <w:t>rozsah</w:t>
            </w:r>
          </w:p>
        </w:tc>
        <w:tc>
          <w:tcPr>
            <w:tcW w:w="712" w:type="dxa"/>
          </w:tcPr>
          <w:p w14:paraId="09FDFED4" w14:textId="77777777" w:rsidR="00E844AE" w:rsidRDefault="00E844AE" w:rsidP="00387122">
            <w:pPr>
              <w:jc w:val="both"/>
            </w:pPr>
            <w:r>
              <w:t>40</w:t>
            </w:r>
          </w:p>
        </w:tc>
        <w:tc>
          <w:tcPr>
            <w:tcW w:w="712" w:type="dxa"/>
            <w:gridSpan w:val="2"/>
            <w:shd w:val="clear" w:color="auto" w:fill="F7CAAC"/>
          </w:tcPr>
          <w:p w14:paraId="7025B772" w14:textId="77777777" w:rsidR="00E844AE" w:rsidRDefault="00E844AE" w:rsidP="00387122">
            <w:pPr>
              <w:jc w:val="both"/>
              <w:rPr>
                <w:b/>
              </w:rPr>
            </w:pPr>
            <w:r>
              <w:rPr>
                <w:b/>
              </w:rPr>
              <w:t>do kdy</w:t>
            </w:r>
          </w:p>
        </w:tc>
        <w:tc>
          <w:tcPr>
            <w:tcW w:w="1393" w:type="dxa"/>
            <w:gridSpan w:val="2"/>
          </w:tcPr>
          <w:p w14:paraId="71FB8599" w14:textId="77777777" w:rsidR="00E844AE" w:rsidRDefault="00E844AE" w:rsidP="00387122">
            <w:pPr>
              <w:jc w:val="both"/>
            </w:pPr>
            <w:r>
              <w:t>N</w:t>
            </w:r>
          </w:p>
        </w:tc>
      </w:tr>
      <w:tr w:rsidR="00E844AE" w14:paraId="7B6CC43B" w14:textId="77777777" w:rsidTr="00387122">
        <w:tc>
          <w:tcPr>
            <w:tcW w:w="6085" w:type="dxa"/>
            <w:gridSpan w:val="5"/>
            <w:shd w:val="clear" w:color="auto" w:fill="F7CAAC"/>
          </w:tcPr>
          <w:p w14:paraId="3790F114" w14:textId="77777777" w:rsidR="00E844AE" w:rsidRDefault="00E844AE" w:rsidP="00387122">
            <w:pPr>
              <w:jc w:val="both"/>
            </w:pPr>
            <w:r>
              <w:rPr>
                <w:b/>
              </w:rPr>
              <w:t>Další současná působení jako akademický pracovník na jiných VŠ</w:t>
            </w:r>
          </w:p>
        </w:tc>
        <w:tc>
          <w:tcPr>
            <w:tcW w:w="1710" w:type="dxa"/>
            <w:gridSpan w:val="2"/>
            <w:shd w:val="clear" w:color="auto" w:fill="F7CAAC"/>
          </w:tcPr>
          <w:p w14:paraId="4E7D50C0" w14:textId="77777777" w:rsidR="00E844AE" w:rsidRDefault="00E844AE" w:rsidP="00387122">
            <w:pPr>
              <w:jc w:val="both"/>
              <w:rPr>
                <w:b/>
              </w:rPr>
            </w:pPr>
            <w:r>
              <w:rPr>
                <w:b/>
              </w:rPr>
              <w:t>typ prac. vztahu</w:t>
            </w:r>
          </w:p>
        </w:tc>
        <w:tc>
          <w:tcPr>
            <w:tcW w:w="2105" w:type="dxa"/>
            <w:gridSpan w:val="4"/>
            <w:shd w:val="clear" w:color="auto" w:fill="F7CAAC"/>
          </w:tcPr>
          <w:p w14:paraId="388FB057" w14:textId="77777777" w:rsidR="00E844AE" w:rsidRDefault="00E844AE" w:rsidP="00387122">
            <w:pPr>
              <w:jc w:val="both"/>
              <w:rPr>
                <w:b/>
              </w:rPr>
            </w:pPr>
            <w:r>
              <w:rPr>
                <w:b/>
              </w:rPr>
              <w:t>rozsah</w:t>
            </w:r>
          </w:p>
        </w:tc>
      </w:tr>
      <w:tr w:rsidR="00E844AE" w14:paraId="313B6EC1" w14:textId="77777777" w:rsidTr="00387122">
        <w:tc>
          <w:tcPr>
            <w:tcW w:w="6085" w:type="dxa"/>
            <w:gridSpan w:val="5"/>
          </w:tcPr>
          <w:p w14:paraId="16B10858" w14:textId="77777777" w:rsidR="00E844AE" w:rsidRDefault="00E844AE" w:rsidP="00387122">
            <w:r>
              <w:t>ČVUT v Praze, Masarykův ústav vyšších studií</w:t>
            </w:r>
          </w:p>
        </w:tc>
        <w:tc>
          <w:tcPr>
            <w:tcW w:w="1710" w:type="dxa"/>
            <w:gridSpan w:val="2"/>
          </w:tcPr>
          <w:p w14:paraId="2099C3A7" w14:textId="77777777" w:rsidR="00E844AE" w:rsidRDefault="00E844AE" w:rsidP="00387122">
            <w:pPr>
              <w:jc w:val="both"/>
            </w:pPr>
            <w:r>
              <w:t>pp</w:t>
            </w:r>
          </w:p>
        </w:tc>
        <w:tc>
          <w:tcPr>
            <w:tcW w:w="2105" w:type="dxa"/>
            <w:gridSpan w:val="4"/>
          </w:tcPr>
          <w:p w14:paraId="45F3B389" w14:textId="77777777" w:rsidR="00E844AE" w:rsidRDefault="00E844AE" w:rsidP="00387122">
            <w:pPr>
              <w:jc w:val="both"/>
            </w:pPr>
            <w:r>
              <w:t>10</w:t>
            </w:r>
          </w:p>
        </w:tc>
      </w:tr>
      <w:tr w:rsidR="00E844AE" w14:paraId="59F07650" w14:textId="77777777" w:rsidTr="00387122">
        <w:tc>
          <w:tcPr>
            <w:tcW w:w="6085" w:type="dxa"/>
            <w:gridSpan w:val="5"/>
          </w:tcPr>
          <w:p w14:paraId="5014AFBD" w14:textId="77777777" w:rsidR="00E844AE" w:rsidRDefault="00E844AE" w:rsidP="00387122">
            <w:pPr>
              <w:jc w:val="both"/>
            </w:pPr>
          </w:p>
        </w:tc>
        <w:tc>
          <w:tcPr>
            <w:tcW w:w="1710" w:type="dxa"/>
            <w:gridSpan w:val="2"/>
          </w:tcPr>
          <w:p w14:paraId="44A6C665" w14:textId="77777777" w:rsidR="00E844AE" w:rsidRDefault="00E844AE" w:rsidP="00387122">
            <w:pPr>
              <w:jc w:val="both"/>
            </w:pPr>
          </w:p>
        </w:tc>
        <w:tc>
          <w:tcPr>
            <w:tcW w:w="2105" w:type="dxa"/>
            <w:gridSpan w:val="4"/>
          </w:tcPr>
          <w:p w14:paraId="4D15D746" w14:textId="77777777" w:rsidR="00E844AE" w:rsidRDefault="00E844AE" w:rsidP="00387122">
            <w:pPr>
              <w:jc w:val="both"/>
            </w:pPr>
          </w:p>
        </w:tc>
      </w:tr>
      <w:tr w:rsidR="00E844AE" w14:paraId="55508C25" w14:textId="77777777" w:rsidTr="00387122">
        <w:tc>
          <w:tcPr>
            <w:tcW w:w="9900" w:type="dxa"/>
            <w:gridSpan w:val="11"/>
            <w:shd w:val="clear" w:color="auto" w:fill="F7CAAC"/>
          </w:tcPr>
          <w:p w14:paraId="78F7CBC0"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89EF1BA" w14:textId="77777777" w:rsidTr="00387122">
        <w:trPr>
          <w:trHeight w:val="643"/>
        </w:trPr>
        <w:tc>
          <w:tcPr>
            <w:tcW w:w="9900" w:type="dxa"/>
            <w:gridSpan w:val="11"/>
            <w:tcBorders>
              <w:top w:val="nil"/>
            </w:tcBorders>
          </w:tcPr>
          <w:p w14:paraId="0E1D49FA" w14:textId="77777777" w:rsidR="00E844AE" w:rsidRDefault="008C51D3" w:rsidP="00387122">
            <w:pPr>
              <w:jc w:val="both"/>
            </w:pPr>
            <w:r w:rsidRPr="008C51D3">
              <w:t>Marketing and Consumer Behavior</w:t>
            </w:r>
            <w:r>
              <w:t xml:space="preserve"> </w:t>
            </w:r>
            <w:r w:rsidR="00E844AE">
              <w:t>– přednášející (50%)</w:t>
            </w:r>
          </w:p>
          <w:p w14:paraId="14ABA9D4" w14:textId="77777777" w:rsidR="004941F2" w:rsidRDefault="004941F2" w:rsidP="00387122">
            <w:pPr>
              <w:jc w:val="both"/>
            </w:pPr>
            <w:r>
              <w:t>Školitel</w:t>
            </w:r>
          </w:p>
        </w:tc>
      </w:tr>
      <w:tr w:rsidR="00E844AE" w14:paraId="795C2948" w14:textId="77777777" w:rsidTr="00387122">
        <w:tc>
          <w:tcPr>
            <w:tcW w:w="9900" w:type="dxa"/>
            <w:gridSpan w:val="11"/>
            <w:shd w:val="clear" w:color="auto" w:fill="F7CAAC"/>
          </w:tcPr>
          <w:p w14:paraId="24AC1987" w14:textId="77777777" w:rsidR="00E844AE" w:rsidRDefault="00E844AE" w:rsidP="00387122">
            <w:pPr>
              <w:jc w:val="both"/>
            </w:pPr>
            <w:r>
              <w:rPr>
                <w:b/>
              </w:rPr>
              <w:t xml:space="preserve">Údaje o vzdělání na VŠ </w:t>
            </w:r>
          </w:p>
        </w:tc>
      </w:tr>
      <w:tr w:rsidR="00E844AE" w14:paraId="4E328709" w14:textId="77777777" w:rsidTr="00387122">
        <w:trPr>
          <w:trHeight w:val="809"/>
        </w:trPr>
        <w:tc>
          <w:tcPr>
            <w:tcW w:w="9900" w:type="dxa"/>
            <w:gridSpan w:val="11"/>
          </w:tcPr>
          <w:p w14:paraId="5FA895CE"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187FA58" w14:textId="77777777" w:rsidR="00E844AE" w:rsidRPr="009A3584" w:rsidRDefault="00E844AE" w:rsidP="00387122">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89BDB22" w14:textId="77777777" w:rsidR="00E844AE" w:rsidRPr="00392A2F" w:rsidRDefault="00E844AE" w:rsidP="00387122">
            <w:pPr>
              <w:tabs>
                <w:tab w:val="left" w:pos="1418"/>
              </w:tabs>
              <w:autoSpaceDE w:val="0"/>
              <w:autoSpaceDN w:val="0"/>
              <w:adjustRightInd w:val="0"/>
              <w:spacing w:after="36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Pr>
                <w:color w:val="000000"/>
                <w:szCs w:val="24"/>
              </w:rPr>
              <w:t>)</w:t>
            </w:r>
          </w:p>
        </w:tc>
      </w:tr>
      <w:tr w:rsidR="00E844AE" w14:paraId="76E06CD1" w14:textId="77777777" w:rsidTr="00387122">
        <w:trPr>
          <w:trHeight w:val="70"/>
        </w:trPr>
        <w:tc>
          <w:tcPr>
            <w:tcW w:w="9900" w:type="dxa"/>
            <w:gridSpan w:val="11"/>
            <w:shd w:val="clear" w:color="auto" w:fill="F7CAAC"/>
          </w:tcPr>
          <w:p w14:paraId="03733C64" w14:textId="77777777" w:rsidR="00E844AE" w:rsidRDefault="00E844AE" w:rsidP="00387122">
            <w:pPr>
              <w:jc w:val="both"/>
              <w:rPr>
                <w:b/>
              </w:rPr>
            </w:pPr>
            <w:r>
              <w:rPr>
                <w:b/>
              </w:rPr>
              <w:t>Údaje o odborném působení od absolvování VŠ</w:t>
            </w:r>
          </w:p>
        </w:tc>
      </w:tr>
      <w:tr w:rsidR="00E844AE" w14:paraId="30D235D6" w14:textId="77777777" w:rsidTr="00387122">
        <w:trPr>
          <w:trHeight w:val="781"/>
        </w:trPr>
        <w:tc>
          <w:tcPr>
            <w:tcW w:w="9900" w:type="dxa"/>
            <w:gridSpan w:val="11"/>
          </w:tcPr>
          <w:p w14:paraId="1ABB7960" w14:textId="77777777" w:rsidR="00E844AE" w:rsidRDefault="00E844AE" w:rsidP="00387122">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52C1DA3" w14:textId="77777777" w:rsidR="00E844AE" w:rsidRDefault="00E844AE" w:rsidP="00387122">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2879ADD0" w14:textId="77777777" w:rsidR="00E844AE" w:rsidRPr="008E460F" w:rsidRDefault="00E844AE" w:rsidP="00387122">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5F0DD5DC" w14:textId="77777777" w:rsidR="00E844AE" w:rsidRDefault="00E844AE" w:rsidP="00387122">
            <w:pPr>
              <w:jc w:val="both"/>
            </w:pPr>
          </w:p>
        </w:tc>
      </w:tr>
      <w:tr w:rsidR="00E844AE" w14:paraId="321C547F" w14:textId="77777777" w:rsidTr="00387122">
        <w:trPr>
          <w:trHeight w:val="250"/>
        </w:trPr>
        <w:tc>
          <w:tcPr>
            <w:tcW w:w="9900" w:type="dxa"/>
            <w:gridSpan w:val="11"/>
            <w:shd w:val="clear" w:color="auto" w:fill="F7CAAC"/>
          </w:tcPr>
          <w:p w14:paraId="0B680F36" w14:textId="77777777" w:rsidR="00E844AE" w:rsidRDefault="00E844AE" w:rsidP="00387122">
            <w:pPr>
              <w:jc w:val="both"/>
            </w:pPr>
            <w:r>
              <w:rPr>
                <w:b/>
              </w:rPr>
              <w:t>Zkušenosti s vedením kvalifikačních a rigorózních prací</w:t>
            </w:r>
          </w:p>
        </w:tc>
      </w:tr>
      <w:tr w:rsidR="00E844AE" w14:paraId="1FFEB307" w14:textId="77777777" w:rsidTr="00387122">
        <w:trPr>
          <w:trHeight w:val="418"/>
        </w:trPr>
        <w:tc>
          <w:tcPr>
            <w:tcW w:w="9900" w:type="dxa"/>
            <w:gridSpan w:val="11"/>
          </w:tcPr>
          <w:p w14:paraId="03E269BA" w14:textId="77777777" w:rsidR="00E844AE" w:rsidRDefault="00E844AE" w:rsidP="00387122">
            <w:pPr>
              <w:jc w:val="both"/>
            </w:pPr>
            <w:r>
              <w:t>84 bakalářských prací, 162 diplomových prací</w:t>
            </w:r>
          </w:p>
        </w:tc>
      </w:tr>
      <w:tr w:rsidR="00E844AE" w14:paraId="3CB9A562" w14:textId="77777777" w:rsidTr="00387122">
        <w:trPr>
          <w:cantSplit/>
        </w:trPr>
        <w:tc>
          <w:tcPr>
            <w:tcW w:w="3361" w:type="dxa"/>
            <w:gridSpan w:val="2"/>
            <w:tcBorders>
              <w:top w:val="single" w:sz="12" w:space="0" w:color="auto"/>
            </w:tcBorders>
            <w:shd w:val="clear" w:color="auto" w:fill="F7CAAC"/>
          </w:tcPr>
          <w:p w14:paraId="0926DEB3" w14:textId="77777777" w:rsidR="00E844AE" w:rsidRDefault="00E844AE" w:rsidP="00387122">
            <w:pPr>
              <w:jc w:val="both"/>
            </w:pPr>
            <w:r>
              <w:rPr>
                <w:b/>
              </w:rPr>
              <w:t xml:space="preserve">Obor habilitačního řízení </w:t>
            </w:r>
          </w:p>
        </w:tc>
        <w:tc>
          <w:tcPr>
            <w:tcW w:w="2254" w:type="dxa"/>
            <w:gridSpan w:val="2"/>
            <w:tcBorders>
              <w:top w:val="single" w:sz="12" w:space="0" w:color="auto"/>
            </w:tcBorders>
            <w:shd w:val="clear" w:color="auto" w:fill="F7CAAC"/>
          </w:tcPr>
          <w:p w14:paraId="333A339F" w14:textId="77777777" w:rsidR="00E844AE" w:rsidRDefault="00E844AE" w:rsidP="00387122">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5ADB363F" w14:textId="77777777" w:rsidR="00E844AE" w:rsidRDefault="00E844AE" w:rsidP="00387122">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6BD06C6" w14:textId="77777777" w:rsidR="00E844AE" w:rsidRDefault="00E844AE" w:rsidP="00387122">
            <w:pPr>
              <w:jc w:val="both"/>
              <w:rPr>
                <w:b/>
              </w:rPr>
            </w:pPr>
            <w:r>
              <w:rPr>
                <w:b/>
              </w:rPr>
              <w:t>Ohlasy publikací</w:t>
            </w:r>
          </w:p>
        </w:tc>
      </w:tr>
      <w:tr w:rsidR="00E844AE" w14:paraId="47640654" w14:textId="77777777" w:rsidTr="00387122">
        <w:trPr>
          <w:cantSplit/>
        </w:trPr>
        <w:tc>
          <w:tcPr>
            <w:tcW w:w="3361" w:type="dxa"/>
            <w:gridSpan w:val="2"/>
          </w:tcPr>
          <w:p w14:paraId="390A7712" w14:textId="77777777" w:rsidR="00E844AE" w:rsidRDefault="00E844AE" w:rsidP="00387122">
            <w:pPr>
              <w:jc w:val="both"/>
            </w:pPr>
            <w:r>
              <w:t>Management a ekonomika podniku</w:t>
            </w:r>
          </w:p>
        </w:tc>
        <w:tc>
          <w:tcPr>
            <w:tcW w:w="2254" w:type="dxa"/>
            <w:gridSpan w:val="2"/>
          </w:tcPr>
          <w:p w14:paraId="6186B88A" w14:textId="77777777" w:rsidR="00E844AE" w:rsidRDefault="00E844AE" w:rsidP="00387122">
            <w:pPr>
              <w:jc w:val="both"/>
            </w:pPr>
            <w:r>
              <w:t>2015</w:t>
            </w:r>
          </w:p>
        </w:tc>
        <w:tc>
          <w:tcPr>
            <w:tcW w:w="2257" w:type="dxa"/>
            <w:gridSpan w:val="4"/>
            <w:tcBorders>
              <w:right w:val="single" w:sz="12" w:space="0" w:color="auto"/>
            </w:tcBorders>
          </w:tcPr>
          <w:p w14:paraId="08627F85" w14:textId="77777777" w:rsidR="00E844AE" w:rsidRDefault="00E844AE" w:rsidP="00387122">
            <w:pPr>
              <w:jc w:val="both"/>
            </w:pPr>
            <w:r>
              <w:t>UTB ve Zlíně</w:t>
            </w:r>
          </w:p>
        </w:tc>
        <w:tc>
          <w:tcPr>
            <w:tcW w:w="635" w:type="dxa"/>
            <w:tcBorders>
              <w:left w:val="single" w:sz="12" w:space="0" w:color="auto"/>
            </w:tcBorders>
            <w:shd w:val="clear" w:color="auto" w:fill="F7CAAC"/>
          </w:tcPr>
          <w:p w14:paraId="45C2CEAF" w14:textId="77777777" w:rsidR="00E844AE" w:rsidRDefault="00E844AE" w:rsidP="00387122">
            <w:pPr>
              <w:jc w:val="both"/>
            </w:pPr>
            <w:r>
              <w:rPr>
                <w:b/>
              </w:rPr>
              <w:t>WOS</w:t>
            </w:r>
          </w:p>
        </w:tc>
        <w:tc>
          <w:tcPr>
            <w:tcW w:w="696" w:type="dxa"/>
            <w:shd w:val="clear" w:color="auto" w:fill="F7CAAC"/>
          </w:tcPr>
          <w:p w14:paraId="5D7FE058" w14:textId="77777777" w:rsidR="00E844AE" w:rsidRDefault="00E844AE" w:rsidP="00387122">
            <w:pPr>
              <w:jc w:val="both"/>
              <w:rPr>
                <w:sz w:val="18"/>
              </w:rPr>
            </w:pPr>
            <w:r>
              <w:rPr>
                <w:b/>
                <w:sz w:val="18"/>
              </w:rPr>
              <w:t>Scopus</w:t>
            </w:r>
          </w:p>
        </w:tc>
        <w:tc>
          <w:tcPr>
            <w:tcW w:w="697" w:type="dxa"/>
            <w:shd w:val="clear" w:color="auto" w:fill="F7CAAC"/>
          </w:tcPr>
          <w:p w14:paraId="0DCE88D5" w14:textId="77777777" w:rsidR="00E844AE" w:rsidRDefault="00E844AE" w:rsidP="00387122">
            <w:pPr>
              <w:jc w:val="both"/>
            </w:pPr>
            <w:r>
              <w:rPr>
                <w:b/>
                <w:sz w:val="18"/>
              </w:rPr>
              <w:t>ostatní</w:t>
            </w:r>
          </w:p>
        </w:tc>
      </w:tr>
      <w:tr w:rsidR="00E844AE" w14:paraId="065497EA" w14:textId="77777777" w:rsidTr="00387122">
        <w:trPr>
          <w:cantSplit/>
          <w:trHeight w:val="70"/>
        </w:trPr>
        <w:tc>
          <w:tcPr>
            <w:tcW w:w="3361" w:type="dxa"/>
            <w:gridSpan w:val="2"/>
            <w:shd w:val="clear" w:color="auto" w:fill="F7CAAC"/>
          </w:tcPr>
          <w:p w14:paraId="6353B222" w14:textId="77777777" w:rsidR="00E844AE" w:rsidRDefault="00E844AE" w:rsidP="00387122">
            <w:pPr>
              <w:jc w:val="both"/>
            </w:pPr>
            <w:r>
              <w:rPr>
                <w:b/>
              </w:rPr>
              <w:t>Obor jmenovacího řízení</w:t>
            </w:r>
          </w:p>
        </w:tc>
        <w:tc>
          <w:tcPr>
            <w:tcW w:w="2254" w:type="dxa"/>
            <w:gridSpan w:val="2"/>
            <w:shd w:val="clear" w:color="auto" w:fill="F7CAAC"/>
          </w:tcPr>
          <w:p w14:paraId="1CE5B897" w14:textId="77777777" w:rsidR="00E844AE" w:rsidRDefault="00E844AE" w:rsidP="00387122">
            <w:pPr>
              <w:jc w:val="both"/>
            </w:pPr>
            <w:r>
              <w:rPr>
                <w:b/>
              </w:rPr>
              <w:t>Rok udělení hodnosti</w:t>
            </w:r>
          </w:p>
        </w:tc>
        <w:tc>
          <w:tcPr>
            <w:tcW w:w="2257" w:type="dxa"/>
            <w:gridSpan w:val="4"/>
            <w:tcBorders>
              <w:right w:val="single" w:sz="12" w:space="0" w:color="auto"/>
            </w:tcBorders>
            <w:shd w:val="clear" w:color="auto" w:fill="F7CAAC"/>
          </w:tcPr>
          <w:p w14:paraId="33E74476" w14:textId="77777777" w:rsidR="00E844AE" w:rsidRDefault="00E844AE" w:rsidP="00387122">
            <w:pPr>
              <w:jc w:val="both"/>
            </w:pPr>
            <w:r>
              <w:rPr>
                <w:b/>
              </w:rPr>
              <w:t>Řízení konáno na VŠ</w:t>
            </w:r>
          </w:p>
        </w:tc>
        <w:tc>
          <w:tcPr>
            <w:tcW w:w="635" w:type="dxa"/>
            <w:vMerge w:val="restart"/>
            <w:tcBorders>
              <w:left w:val="single" w:sz="12" w:space="0" w:color="auto"/>
            </w:tcBorders>
          </w:tcPr>
          <w:p w14:paraId="4A3A20E8" w14:textId="77777777" w:rsidR="00E844AE" w:rsidRDefault="00E844AE" w:rsidP="00387122">
            <w:pPr>
              <w:jc w:val="both"/>
              <w:rPr>
                <w:b/>
              </w:rPr>
            </w:pPr>
            <w:r>
              <w:t>12</w:t>
            </w:r>
          </w:p>
        </w:tc>
        <w:tc>
          <w:tcPr>
            <w:tcW w:w="696" w:type="dxa"/>
            <w:vMerge w:val="restart"/>
          </w:tcPr>
          <w:p w14:paraId="330D4D68" w14:textId="77777777" w:rsidR="00E844AE" w:rsidRDefault="00E844AE" w:rsidP="00387122">
            <w:pPr>
              <w:jc w:val="both"/>
              <w:rPr>
                <w:b/>
              </w:rPr>
            </w:pPr>
            <w:r>
              <w:t>14</w:t>
            </w:r>
          </w:p>
        </w:tc>
        <w:tc>
          <w:tcPr>
            <w:tcW w:w="697" w:type="dxa"/>
            <w:vMerge w:val="restart"/>
          </w:tcPr>
          <w:p w14:paraId="205F628E" w14:textId="77777777" w:rsidR="00E844AE" w:rsidRDefault="00E844AE" w:rsidP="00387122">
            <w:pPr>
              <w:jc w:val="both"/>
              <w:rPr>
                <w:b/>
              </w:rPr>
            </w:pPr>
            <w:r>
              <w:t>33</w:t>
            </w:r>
          </w:p>
        </w:tc>
      </w:tr>
      <w:tr w:rsidR="00E844AE" w14:paraId="3BD7BA09" w14:textId="77777777" w:rsidTr="00387122">
        <w:trPr>
          <w:trHeight w:val="205"/>
        </w:trPr>
        <w:tc>
          <w:tcPr>
            <w:tcW w:w="3361" w:type="dxa"/>
            <w:gridSpan w:val="2"/>
          </w:tcPr>
          <w:p w14:paraId="76549391" w14:textId="77777777" w:rsidR="00E844AE" w:rsidRDefault="00E844AE" w:rsidP="00387122">
            <w:pPr>
              <w:jc w:val="both"/>
            </w:pPr>
          </w:p>
        </w:tc>
        <w:tc>
          <w:tcPr>
            <w:tcW w:w="2254" w:type="dxa"/>
            <w:gridSpan w:val="2"/>
          </w:tcPr>
          <w:p w14:paraId="25AE1E49" w14:textId="77777777" w:rsidR="00E844AE" w:rsidRDefault="00E844AE" w:rsidP="00387122">
            <w:pPr>
              <w:jc w:val="both"/>
            </w:pPr>
          </w:p>
        </w:tc>
        <w:tc>
          <w:tcPr>
            <w:tcW w:w="2257" w:type="dxa"/>
            <w:gridSpan w:val="4"/>
            <w:tcBorders>
              <w:right w:val="single" w:sz="12" w:space="0" w:color="auto"/>
            </w:tcBorders>
          </w:tcPr>
          <w:p w14:paraId="23CC8CB2" w14:textId="77777777" w:rsidR="00E844AE" w:rsidRDefault="00E844AE" w:rsidP="00387122">
            <w:pPr>
              <w:jc w:val="both"/>
            </w:pPr>
          </w:p>
        </w:tc>
        <w:tc>
          <w:tcPr>
            <w:tcW w:w="635" w:type="dxa"/>
            <w:vMerge/>
            <w:tcBorders>
              <w:left w:val="single" w:sz="12" w:space="0" w:color="auto"/>
            </w:tcBorders>
            <w:vAlign w:val="center"/>
          </w:tcPr>
          <w:p w14:paraId="793E48A6" w14:textId="77777777" w:rsidR="00E844AE" w:rsidRDefault="00E844AE" w:rsidP="00387122">
            <w:pPr>
              <w:rPr>
                <w:b/>
              </w:rPr>
            </w:pPr>
          </w:p>
        </w:tc>
        <w:tc>
          <w:tcPr>
            <w:tcW w:w="696" w:type="dxa"/>
            <w:vMerge/>
            <w:vAlign w:val="center"/>
          </w:tcPr>
          <w:p w14:paraId="65760D27" w14:textId="77777777" w:rsidR="00E844AE" w:rsidRDefault="00E844AE" w:rsidP="00387122">
            <w:pPr>
              <w:rPr>
                <w:b/>
              </w:rPr>
            </w:pPr>
          </w:p>
        </w:tc>
        <w:tc>
          <w:tcPr>
            <w:tcW w:w="697" w:type="dxa"/>
            <w:vMerge/>
            <w:vAlign w:val="center"/>
          </w:tcPr>
          <w:p w14:paraId="7CE36CF4" w14:textId="77777777" w:rsidR="00E844AE" w:rsidRDefault="00E844AE" w:rsidP="00387122">
            <w:pPr>
              <w:rPr>
                <w:b/>
              </w:rPr>
            </w:pPr>
          </w:p>
        </w:tc>
      </w:tr>
      <w:tr w:rsidR="00E844AE" w14:paraId="129E07EA" w14:textId="77777777" w:rsidTr="00387122">
        <w:tc>
          <w:tcPr>
            <w:tcW w:w="9900" w:type="dxa"/>
            <w:gridSpan w:val="11"/>
            <w:shd w:val="clear" w:color="auto" w:fill="F7CAAC"/>
          </w:tcPr>
          <w:p w14:paraId="5E08CC9A"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1E047BF0" w14:textId="77777777" w:rsidTr="00387122">
        <w:trPr>
          <w:trHeight w:val="2347"/>
        </w:trPr>
        <w:tc>
          <w:tcPr>
            <w:tcW w:w="9900" w:type="dxa"/>
            <w:gridSpan w:val="11"/>
          </w:tcPr>
          <w:p w14:paraId="53A258EC" w14:textId="77777777" w:rsidR="00E844AE" w:rsidRPr="00392A2F" w:rsidRDefault="00E844AE" w:rsidP="00387122">
            <w:pPr>
              <w:jc w:val="both"/>
              <w:rPr>
                <w:szCs w:val="32"/>
                <w:lang w:val="en-GB"/>
              </w:rPr>
            </w:pPr>
            <w:r w:rsidRPr="00392A2F">
              <w:rPr>
                <w:szCs w:val="32"/>
                <w:lang w:val="en-GB"/>
              </w:rPr>
              <w:t>PHAN, Q</w:t>
            </w:r>
            <w:r>
              <w:rPr>
                <w:szCs w:val="32"/>
                <w:lang w:val="en-GB"/>
              </w:rPr>
              <w:t>. P. T</w:t>
            </w:r>
            <w:r w:rsidRPr="00392A2F">
              <w:rPr>
                <w:szCs w:val="32"/>
                <w:lang w:val="en-GB"/>
              </w:rPr>
              <w:t>.</w:t>
            </w:r>
            <w:r>
              <w:rPr>
                <w:szCs w:val="32"/>
                <w:lang w:val="en-GB"/>
              </w:rPr>
              <w:t>,</w:t>
            </w:r>
            <w:r w:rsidRPr="00392A2F">
              <w:rPr>
                <w:szCs w:val="32"/>
                <w:lang w:val="en-GB"/>
              </w:rPr>
              <w:t xml:space="preserve"> PILÍK</w:t>
            </w:r>
            <w:r>
              <w:rPr>
                <w:szCs w:val="32"/>
                <w:lang w:val="en-GB"/>
              </w:rPr>
              <w:t>, M</w:t>
            </w:r>
            <w:r w:rsidRPr="00392A2F">
              <w:rPr>
                <w:szCs w:val="32"/>
                <w:lang w:val="en-GB"/>
              </w:rPr>
              <w:t>. The relationship between website design and positive eWOM intention: testing mediator and moderator effect. Journal of Business Economics and Management, 2018,</w:t>
            </w:r>
            <w:r>
              <w:rPr>
                <w:szCs w:val="32"/>
                <w:lang w:val="en-GB"/>
              </w:rPr>
              <w:t xml:space="preserve"> Volume</w:t>
            </w:r>
            <w:r w:rsidRPr="00392A2F">
              <w:rPr>
                <w:szCs w:val="32"/>
                <w:lang w:val="en-GB"/>
              </w:rPr>
              <w:t xml:space="preserve"> 19</w:t>
            </w:r>
            <w:r>
              <w:rPr>
                <w:szCs w:val="32"/>
                <w:lang w:val="en-GB"/>
              </w:rPr>
              <w:t xml:space="preserve">, Issue </w:t>
            </w:r>
            <w:r w:rsidRPr="00392A2F">
              <w:rPr>
                <w:szCs w:val="32"/>
                <w:lang w:val="en-GB"/>
              </w:rPr>
              <w:t xml:space="preserve">2, </w:t>
            </w:r>
            <w:r>
              <w:rPr>
                <w:szCs w:val="32"/>
                <w:lang w:val="en-GB"/>
              </w:rPr>
              <w:t xml:space="preserve">pp. </w:t>
            </w:r>
            <w:r w:rsidRPr="00392A2F">
              <w:rPr>
                <w:szCs w:val="32"/>
                <w:lang w:val="en-GB"/>
              </w:rPr>
              <w:t>382-398</w:t>
            </w:r>
            <w:r>
              <w:rPr>
                <w:szCs w:val="32"/>
                <w:lang w:val="en-GB"/>
              </w:rPr>
              <w:t>.</w:t>
            </w:r>
            <w:r w:rsidRPr="00392A2F">
              <w:rPr>
                <w:szCs w:val="32"/>
                <w:lang w:val="en-GB"/>
              </w:rPr>
              <w:t xml:space="preserve"> </w:t>
            </w:r>
            <w:hyperlink r:id="rId42" w:history="1">
              <w:r w:rsidRPr="00392A2F">
                <w:rPr>
                  <w:rStyle w:val="Hypertextovodkaz"/>
                  <w:szCs w:val="32"/>
                  <w:lang w:val="en-GB"/>
                </w:rPr>
                <w:t>https://doi.org/10.3846/jbem.18.5690</w:t>
              </w:r>
            </w:hyperlink>
            <w:r w:rsidRPr="00392A2F">
              <w:rPr>
                <w:szCs w:val="32"/>
                <w:lang w:val="en-GB"/>
              </w:rPr>
              <w:t xml:space="preserve"> (20%)</w:t>
            </w:r>
          </w:p>
          <w:p w14:paraId="163A496D" w14:textId="77777777" w:rsidR="00E844AE" w:rsidRPr="00392A2F" w:rsidRDefault="00E844AE" w:rsidP="00387122">
            <w:pPr>
              <w:jc w:val="both"/>
              <w:rPr>
                <w:szCs w:val="32"/>
                <w:lang w:val="en-GB"/>
              </w:rPr>
            </w:pPr>
            <w:r w:rsidRPr="00392A2F">
              <w:rPr>
                <w:szCs w:val="32"/>
                <w:lang w:val="en-GB"/>
              </w:rPr>
              <w:t>KWARTENG, M</w:t>
            </w:r>
            <w:r>
              <w:rPr>
                <w:szCs w:val="32"/>
                <w:lang w:val="en-GB"/>
              </w:rPr>
              <w:t>.</w:t>
            </w:r>
            <w:r w:rsidRPr="00392A2F">
              <w:rPr>
                <w:szCs w:val="32"/>
                <w:lang w:val="en-GB"/>
              </w:rPr>
              <w:t xml:space="preserve"> A</w:t>
            </w:r>
            <w:r>
              <w:rPr>
                <w:szCs w:val="32"/>
                <w:lang w:val="en-GB"/>
              </w:rPr>
              <w:t>.</w:t>
            </w:r>
            <w:r w:rsidRPr="00392A2F">
              <w:rPr>
                <w:szCs w:val="32"/>
                <w:lang w:val="en-GB"/>
              </w:rPr>
              <w:t xml:space="preserve">, </w:t>
            </w:r>
            <w:r>
              <w:rPr>
                <w:szCs w:val="32"/>
                <w:lang w:val="en-GB"/>
              </w:rPr>
              <w:t>PILÍK, M.,</w:t>
            </w:r>
            <w:r w:rsidRPr="00392A2F">
              <w:rPr>
                <w:szCs w:val="32"/>
                <w:lang w:val="en-GB"/>
              </w:rPr>
              <w:t xml:space="preserve"> JUŘIČKOVÁ</w:t>
            </w:r>
            <w:r>
              <w:rPr>
                <w:szCs w:val="32"/>
                <w:lang w:val="en-GB"/>
              </w:rPr>
              <w:t>, E</w:t>
            </w:r>
            <w:r w:rsidRPr="00392A2F">
              <w:rPr>
                <w:szCs w:val="32"/>
                <w:lang w:val="en-GB"/>
              </w:rPr>
              <w:t xml:space="preserve">. Beyond cost saving. Other factor consideration in online purchases of used electronic goods: a conjoint analysis approach. </w:t>
            </w:r>
            <w:r w:rsidRPr="00BA72E4">
              <w:rPr>
                <w:i/>
                <w:szCs w:val="32"/>
                <w:lang w:val="en-GB"/>
              </w:rPr>
              <w:t>Management &amp; Marketing. Challenges for the Knowledge Society</w:t>
            </w:r>
            <w:r w:rsidRPr="00392A2F">
              <w:rPr>
                <w:szCs w:val="32"/>
                <w:lang w:val="en-GB"/>
              </w:rPr>
              <w:t>. 2018, Vol</w:t>
            </w:r>
            <w:r>
              <w:rPr>
                <w:szCs w:val="32"/>
                <w:lang w:val="en-GB"/>
              </w:rPr>
              <w:t>ume</w:t>
            </w:r>
            <w:r w:rsidRPr="00392A2F">
              <w:rPr>
                <w:szCs w:val="32"/>
                <w:lang w:val="en-GB"/>
              </w:rPr>
              <w:t xml:space="preserve"> 13, </w:t>
            </w:r>
            <w:r>
              <w:rPr>
                <w:szCs w:val="32"/>
                <w:lang w:val="en-GB"/>
              </w:rPr>
              <w:t>Issue</w:t>
            </w:r>
            <w:r w:rsidRPr="00392A2F">
              <w:rPr>
                <w:szCs w:val="32"/>
                <w:lang w:val="en-GB"/>
              </w:rPr>
              <w:t xml:space="preserve"> 3, pp. 1051-1063, DOI: 10.2478/mmcks-2018-0022. </w:t>
            </w:r>
          </w:p>
          <w:p w14:paraId="551F9F75" w14:textId="77777777" w:rsidR="00E844AE" w:rsidRPr="00392A2F" w:rsidRDefault="00E844AE" w:rsidP="00387122">
            <w:pPr>
              <w:jc w:val="both"/>
              <w:rPr>
                <w:lang w:val="en-GB"/>
              </w:rPr>
            </w:pPr>
            <w:r w:rsidRPr="00392A2F">
              <w:rPr>
                <w:szCs w:val="32"/>
                <w:lang w:val="en-GB"/>
              </w:rPr>
              <w:t>PILÍK, M</w:t>
            </w:r>
            <w:r>
              <w:rPr>
                <w:szCs w:val="32"/>
                <w:lang w:val="en-GB"/>
              </w:rPr>
              <w:t>.</w:t>
            </w:r>
            <w:r w:rsidRPr="00392A2F">
              <w:rPr>
                <w:szCs w:val="32"/>
                <w:lang w:val="en-GB"/>
              </w:rPr>
              <w:t>, JUŘIČKOVÁ</w:t>
            </w:r>
            <w:r>
              <w:rPr>
                <w:szCs w:val="32"/>
                <w:lang w:val="en-GB"/>
              </w:rPr>
              <w:t xml:space="preserve">, E., </w:t>
            </w:r>
            <w:r w:rsidRPr="00392A2F">
              <w:rPr>
                <w:lang w:val="en-GB"/>
              </w:rPr>
              <w:t>KWARTENG</w:t>
            </w:r>
            <w:r>
              <w:rPr>
                <w:lang w:val="en-GB"/>
              </w:rPr>
              <w:t>, M. A</w:t>
            </w:r>
            <w:r w:rsidRPr="00392A2F">
              <w:rPr>
                <w:lang w:val="en-GB"/>
              </w:rPr>
              <w:t xml:space="preserve">. Online shopping behaviour in conditions of digital transformation in the Czech Republic. </w:t>
            </w:r>
            <w:r w:rsidRPr="00392A2F">
              <w:rPr>
                <w:i/>
                <w:lang w:val="en-GB"/>
              </w:rPr>
              <w:t xml:space="preserve">Economic Annals-XXI. </w:t>
            </w:r>
            <w:r w:rsidRPr="00392A2F">
              <w:rPr>
                <w:lang w:val="en-GB"/>
              </w:rPr>
              <w:t xml:space="preserve">2017, </w:t>
            </w:r>
            <w:r>
              <w:rPr>
                <w:lang w:val="en-GB"/>
              </w:rPr>
              <w:t xml:space="preserve">Volume </w:t>
            </w:r>
            <w:r w:rsidRPr="00392A2F">
              <w:rPr>
                <w:lang w:val="en-GB"/>
              </w:rPr>
              <w:t>165</w:t>
            </w:r>
            <w:r>
              <w:rPr>
                <w:lang w:val="en-GB"/>
              </w:rPr>
              <w:t xml:space="preserve">, Issue </w:t>
            </w:r>
            <w:r w:rsidRPr="00392A2F">
              <w:rPr>
                <w:lang w:val="en-GB"/>
              </w:rPr>
              <w:t>3-4. ISSN 1728-6220. (40 %)</w:t>
            </w:r>
          </w:p>
          <w:p w14:paraId="39352292" w14:textId="77777777" w:rsidR="00E844AE" w:rsidRPr="00392A2F" w:rsidRDefault="00E844AE" w:rsidP="00387122">
            <w:pPr>
              <w:jc w:val="both"/>
              <w:rPr>
                <w:b/>
                <w:lang w:val="en-GB"/>
              </w:rPr>
            </w:pPr>
            <w:r w:rsidRPr="00392A2F">
              <w:rPr>
                <w:lang w:val="en-GB"/>
              </w:rPr>
              <w:t>KWARTENG, M</w:t>
            </w:r>
            <w:r>
              <w:rPr>
                <w:lang w:val="en-GB"/>
              </w:rPr>
              <w:t>.</w:t>
            </w:r>
            <w:r w:rsidRPr="00392A2F">
              <w:rPr>
                <w:lang w:val="en-GB"/>
              </w:rPr>
              <w:t xml:space="preserve"> A</w:t>
            </w:r>
            <w:r>
              <w:rPr>
                <w:lang w:val="en-GB"/>
              </w:rPr>
              <w:t>.</w:t>
            </w:r>
            <w:r w:rsidRPr="00392A2F">
              <w:rPr>
                <w:lang w:val="en-GB"/>
              </w:rPr>
              <w:t>, PILÍK</w:t>
            </w:r>
            <w:r>
              <w:rPr>
                <w:lang w:val="en-GB"/>
              </w:rPr>
              <w:t>, M.,</w:t>
            </w:r>
            <w:r w:rsidRPr="00392A2F">
              <w:rPr>
                <w:lang w:val="en-GB"/>
              </w:rPr>
              <w:t xml:space="preserve"> JUŘIČKOVÁ</w:t>
            </w:r>
            <w:r>
              <w:rPr>
                <w:lang w:val="en-GB"/>
              </w:rPr>
              <w:t>, E</w:t>
            </w:r>
            <w:r w:rsidRPr="00392A2F">
              <w:rPr>
                <w:lang w:val="en-GB"/>
              </w:rPr>
              <w:t xml:space="preserve">. Mining Interest In Online Shoppers’ Data: An Association Rule Mining Approach. </w:t>
            </w:r>
            <w:r w:rsidRPr="00392A2F">
              <w:rPr>
                <w:i/>
                <w:lang w:val="en-GB"/>
              </w:rPr>
              <w:t>Acta Polytechnica Hungarica.</w:t>
            </w:r>
            <w:r w:rsidRPr="00392A2F">
              <w:rPr>
                <w:lang w:val="en-GB"/>
              </w:rPr>
              <w:t xml:space="preserve"> 2017, Volume 14, Issue 7. ISSN 1785-8860. (25 %)</w:t>
            </w:r>
          </w:p>
          <w:p w14:paraId="467C176D" w14:textId="77777777" w:rsidR="00E844AE" w:rsidRPr="00392A2F" w:rsidRDefault="00E844AE" w:rsidP="00387122">
            <w:pPr>
              <w:jc w:val="both"/>
              <w:rPr>
                <w:b/>
                <w:szCs w:val="32"/>
                <w:lang w:val="en-GB"/>
              </w:rPr>
            </w:pPr>
            <w:r w:rsidRPr="00392A2F">
              <w:rPr>
                <w:szCs w:val="32"/>
                <w:lang w:val="en-GB"/>
              </w:rPr>
              <w:t>JUŘIČKOVÁ, E</w:t>
            </w:r>
            <w:r>
              <w:rPr>
                <w:szCs w:val="32"/>
                <w:lang w:val="en-GB"/>
              </w:rPr>
              <w:t>.</w:t>
            </w:r>
            <w:r w:rsidRPr="00392A2F">
              <w:rPr>
                <w:szCs w:val="32"/>
                <w:lang w:val="en-GB"/>
              </w:rPr>
              <w:t>, PILÍK</w:t>
            </w:r>
            <w:r>
              <w:rPr>
                <w:szCs w:val="32"/>
                <w:lang w:val="en-GB"/>
              </w:rPr>
              <w:t>, M.</w:t>
            </w:r>
            <w:r w:rsidRPr="00392A2F">
              <w:rPr>
                <w:szCs w:val="32"/>
                <w:lang w:val="en-GB"/>
              </w:rPr>
              <w:t>, KLÍMEK</w:t>
            </w:r>
            <w:r>
              <w:rPr>
                <w:szCs w:val="32"/>
                <w:lang w:val="en-GB"/>
              </w:rPr>
              <w:t>. P.,</w:t>
            </w:r>
            <w:r w:rsidRPr="00392A2F">
              <w:rPr>
                <w:szCs w:val="32"/>
                <w:lang w:val="en-GB"/>
              </w:rPr>
              <w:t xml:space="preserve"> PÁLKA</w:t>
            </w:r>
            <w:r>
              <w:rPr>
                <w:szCs w:val="32"/>
                <w:lang w:val="en-GB"/>
              </w:rPr>
              <w:t>, P</w:t>
            </w:r>
            <w:r w:rsidRPr="00392A2F">
              <w:rPr>
                <w:szCs w:val="32"/>
                <w:lang w:val="en-GB"/>
              </w:rPr>
              <w:t xml:space="preserve">. Comparison schopping agents and Czech online customers´ shopping behaviour. </w:t>
            </w:r>
            <w:r w:rsidRPr="00392A2F">
              <w:rPr>
                <w:i/>
                <w:szCs w:val="32"/>
                <w:lang w:val="en-GB"/>
              </w:rPr>
              <w:t>International Journal of Enterpreneurial Knowledge.</w:t>
            </w:r>
            <w:r w:rsidRPr="00392A2F">
              <w:rPr>
                <w:szCs w:val="32"/>
                <w:lang w:val="en-GB"/>
              </w:rPr>
              <w:t xml:space="preserve"> 2016, roč. 4, č. 2, s. 62-69. ISSN 2336-2952. DOI: 10.1515/ijek-2016-0014 (40 %)</w:t>
            </w:r>
          </w:p>
          <w:p w14:paraId="219B8904" w14:textId="77777777" w:rsidR="00E844AE" w:rsidRPr="00AE2BDB" w:rsidRDefault="00E844AE" w:rsidP="00387122">
            <w:pPr>
              <w:jc w:val="both"/>
              <w:rPr>
                <w:i/>
              </w:rPr>
            </w:pPr>
            <w:r w:rsidRPr="00AE2BDB">
              <w:rPr>
                <w:i/>
              </w:rPr>
              <w:t xml:space="preserve">Přehled projektové činnosti: </w:t>
            </w:r>
          </w:p>
          <w:p w14:paraId="66E41ED1" w14:textId="77777777" w:rsidR="00E844AE" w:rsidRDefault="00E844AE" w:rsidP="00387122">
            <w:pPr>
              <w:jc w:val="both"/>
            </w:pPr>
            <w:r w:rsidRPr="00BA72E4">
              <w:t>GA ČR P403/11/P175: Faktory</w:t>
            </w:r>
            <w:r w:rsidRPr="003278A1">
              <w:t xml:space="preserve"> ovlivňující on-line nákupní chování na Internetu v prostředí e-commerce na B2C a B2B trzích v ČR </w:t>
            </w:r>
            <w:r>
              <w:t xml:space="preserve">2011-2013 </w:t>
            </w:r>
            <w:r w:rsidRPr="003278A1">
              <w:t>(hlavní řešitel)</w:t>
            </w:r>
            <w:r>
              <w:t>.</w:t>
            </w:r>
          </w:p>
          <w:p w14:paraId="587F12E3" w14:textId="77777777" w:rsidR="00E844AE" w:rsidRDefault="00E844AE" w:rsidP="00387122">
            <w:pPr>
              <w:jc w:val="both"/>
              <w:rPr>
                <w:b/>
              </w:rPr>
            </w:pPr>
            <w:r>
              <w:t xml:space="preserve">Horizon2020 -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E844AE" w14:paraId="5C8E6778" w14:textId="77777777" w:rsidTr="00387122">
        <w:trPr>
          <w:trHeight w:val="218"/>
        </w:trPr>
        <w:tc>
          <w:tcPr>
            <w:tcW w:w="9900" w:type="dxa"/>
            <w:gridSpan w:val="11"/>
            <w:shd w:val="clear" w:color="auto" w:fill="F7CAAC"/>
          </w:tcPr>
          <w:p w14:paraId="2D136820" w14:textId="77777777" w:rsidR="00E844AE" w:rsidRDefault="00E844AE" w:rsidP="00387122">
            <w:pPr>
              <w:rPr>
                <w:b/>
              </w:rPr>
            </w:pPr>
          </w:p>
        </w:tc>
      </w:tr>
      <w:tr w:rsidR="00E844AE" w14:paraId="3141430E" w14:textId="77777777" w:rsidTr="00387122">
        <w:trPr>
          <w:trHeight w:val="250"/>
        </w:trPr>
        <w:tc>
          <w:tcPr>
            <w:tcW w:w="9900" w:type="dxa"/>
            <w:gridSpan w:val="11"/>
          </w:tcPr>
          <w:p w14:paraId="5E244A3F" w14:textId="77777777" w:rsidR="00E844AE" w:rsidRDefault="00E844AE" w:rsidP="00387122">
            <w:pPr>
              <w:rPr>
                <w:b/>
              </w:rPr>
            </w:pPr>
          </w:p>
        </w:tc>
      </w:tr>
      <w:tr w:rsidR="00E844AE" w14:paraId="3B069710" w14:textId="77777777" w:rsidTr="00387122">
        <w:trPr>
          <w:cantSplit/>
          <w:trHeight w:val="198"/>
        </w:trPr>
        <w:tc>
          <w:tcPr>
            <w:tcW w:w="2529" w:type="dxa"/>
            <w:shd w:val="clear" w:color="auto" w:fill="F7CAAC"/>
          </w:tcPr>
          <w:p w14:paraId="2FB646B4" w14:textId="77777777" w:rsidR="00E844AE" w:rsidRDefault="00E844AE" w:rsidP="00387122">
            <w:pPr>
              <w:jc w:val="both"/>
              <w:rPr>
                <w:b/>
              </w:rPr>
            </w:pPr>
            <w:r>
              <w:rPr>
                <w:b/>
              </w:rPr>
              <w:t xml:space="preserve">Podpis </w:t>
            </w:r>
          </w:p>
        </w:tc>
        <w:tc>
          <w:tcPr>
            <w:tcW w:w="4554" w:type="dxa"/>
            <w:gridSpan w:val="5"/>
          </w:tcPr>
          <w:p w14:paraId="7EC34054" w14:textId="77777777" w:rsidR="00E844AE" w:rsidRPr="00B10230" w:rsidRDefault="00E844AE" w:rsidP="00387122">
            <w:pPr>
              <w:jc w:val="both"/>
              <w:rPr>
                <w:b/>
              </w:rPr>
            </w:pPr>
          </w:p>
        </w:tc>
        <w:tc>
          <w:tcPr>
            <w:tcW w:w="789" w:type="dxa"/>
            <w:gridSpan w:val="2"/>
            <w:shd w:val="clear" w:color="auto" w:fill="F7CAAC"/>
          </w:tcPr>
          <w:p w14:paraId="2387C7A9" w14:textId="77777777" w:rsidR="00E844AE" w:rsidRDefault="00E844AE" w:rsidP="00387122">
            <w:pPr>
              <w:jc w:val="both"/>
            </w:pPr>
            <w:r>
              <w:rPr>
                <w:b/>
              </w:rPr>
              <w:t>datum</w:t>
            </w:r>
          </w:p>
        </w:tc>
        <w:tc>
          <w:tcPr>
            <w:tcW w:w="2028" w:type="dxa"/>
            <w:gridSpan w:val="3"/>
          </w:tcPr>
          <w:p w14:paraId="2B035CA9" w14:textId="77777777" w:rsidR="00E844AE" w:rsidRDefault="00E844AE" w:rsidP="00387122">
            <w:pPr>
              <w:jc w:val="both"/>
            </w:pPr>
          </w:p>
        </w:tc>
      </w:tr>
    </w:tbl>
    <w:p w14:paraId="06DE0839"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61D403E4" w14:textId="77777777" w:rsidTr="00387122">
        <w:tc>
          <w:tcPr>
            <w:tcW w:w="9859" w:type="dxa"/>
            <w:gridSpan w:val="11"/>
            <w:tcBorders>
              <w:bottom w:val="double" w:sz="4" w:space="0" w:color="auto"/>
            </w:tcBorders>
            <w:shd w:val="clear" w:color="auto" w:fill="BDD6EE"/>
          </w:tcPr>
          <w:p w14:paraId="0EEE2A28" w14:textId="77777777" w:rsidR="00E844AE" w:rsidRDefault="00E844AE" w:rsidP="00387122">
            <w:pPr>
              <w:jc w:val="both"/>
              <w:rPr>
                <w:b/>
                <w:sz w:val="28"/>
              </w:rPr>
            </w:pPr>
            <w:r>
              <w:rPr>
                <w:b/>
                <w:sz w:val="28"/>
              </w:rPr>
              <w:lastRenderedPageBreak/>
              <w:t>C-I – Personální zabezpečení</w:t>
            </w:r>
          </w:p>
        </w:tc>
      </w:tr>
      <w:tr w:rsidR="00E844AE" w14:paraId="46CAFAA0" w14:textId="77777777" w:rsidTr="00387122">
        <w:tc>
          <w:tcPr>
            <w:tcW w:w="2518" w:type="dxa"/>
            <w:tcBorders>
              <w:top w:val="double" w:sz="4" w:space="0" w:color="auto"/>
            </w:tcBorders>
            <w:shd w:val="clear" w:color="auto" w:fill="F7CAAC"/>
          </w:tcPr>
          <w:p w14:paraId="1DA626FC" w14:textId="77777777" w:rsidR="00E844AE" w:rsidRDefault="00E844AE" w:rsidP="00387122">
            <w:pPr>
              <w:jc w:val="both"/>
              <w:rPr>
                <w:b/>
              </w:rPr>
            </w:pPr>
            <w:r>
              <w:rPr>
                <w:b/>
              </w:rPr>
              <w:t>Vysoká škola</w:t>
            </w:r>
          </w:p>
        </w:tc>
        <w:tc>
          <w:tcPr>
            <w:tcW w:w="7341" w:type="dxa"/>
            <w:gridSpan w:val="10"/>
          </w:tcPr>
          <w:p w14:paraId="0A324D45" w14:textId="77777777" w:rsidR="00E844AE" w:rsidRDefault="00E844AE" w:rsidP="00387122">
            <w:pPr>
              <w:jc w:val="both"/>
            </w:pPr>
            <w:r>
              <w:t>Univerzita Tomáše Bati ve Zlíně</w:t>
            </w:r>
          </w:p>
        </w:tc>
      </w:tr>
      <w:tr w:rsidR="00E844AE" w14:paraId="3A009D56" w14:textId="77777777" w:rsidTr="00387122">
        <w:tc>
          <w:tcPr>
            <w:tcW w:w="2518" w:type="dxa"/>
            <w:shd w:val="clear" w:color="auto" w:fill="F7CAAC"/>
          </w:tcPr>
          <w:p w14:paraId="73FDAC8E" w14:textId="77777777" w:rsidR="00E844AE" w:rsidRDefault="00E844AE" w:rsidP="00387122">
            <w:pPr>
              <w:jc w:val="both"/>
              <w:rPr>
                <w:b/>
              </w:rPr>
            </w:pPr>
            <w:r>
              <w:rPr>
                <w:b/>
              </w:rPr>
              <w:t>Součást vysoké školy</w:t>
            </w:r>
          </w:p>
        </w:tc>
        <w:tc>
          <w:tcPr>
            <w:tcW w:w="7341" w:type="dxa"/>
            <w:gridSpan w:val="10"/>
          </w:tcPr>
          <w:p w14:paraId="65D1BB05" w14:textId="77777777" w:rsidR="00E844AE" w:rsidRDefault="00E844AE" w:rsidP="00387122">
            <w:pPr>
              <w:jc w:val="both"/>
            </w:pPr>
            <w:r>
              <w:t>Fakulta managementu a ekonomiky</w:t>
            </w:r>
          </w:p>
        </w:tc>
      </w:tr>
      <w:tr w:rsidR="00E844AE" w14:paraId="73B19ED8" w14:textId="77777777" w:rsidTr="00387122">
        <w:tc>
          <w:tcPr>
            <w:tcW w:w="2518" w:type="dxa"/>
            <w:shd w:val="clear" w:color="auto" w:fill="F7CAAC"/>
          </w:tcPr>
          <w:p w14:paraId="44A0C302" w14:textId="77777777" w:rsidR="00E844AE" w:rsidRDefault="00E844AE" w:rsidP="00387122">
            <w:pPr>
              <w:jc w:val="both"/>
              <w:rPr>
                <w:b/>
              </w:rPr>
            </w:pPr>
            <w:r>
              <w:rPr>
                <w:b/>
              </w:rPr>
              <w:t>Název studijního programu</w:t>
            </w:r>
          </w:p>
        </w:tc>
        <w:tc>
          <w:tcPr>
            <w:tcW w:w="7341" w:type="dxa"/>
            <w:gridSpan w:val="10"/>
          </w:tcPr>
          <w:p w14:paraId="66660A9A" w14:textId="77777777" w:rsidR="00E844AE" w:rsidRDefault="005B2B09" w:rsidP="00387122">
            <w:pPr>
              <w:jc w:val="both"/>
            </w:pPr>
            <w:r w:rsidRPr="005B2B09">
              <w:t>Economics and Management</w:t>
            </w:r>
          </w:p>
        </w:tc>
      </w:tr>
      <w:tr w:rsidR="00E844AE" w14:paraId="7FB211A3" w14:textId="77777777" w:rsidTr="00387122">
        <w:tc>
          <w:tcPr>
            <w:tcW w:w="2518" w:type="dxa"/>
            <w:shd w:val="clear" w:color="auto" w:fill="F7CAAC"/>
          </w:tcPr>
          <w:p w14:paraId="0027A9B3" w14:textId="77777777" w:rsidR="00E844AE" w:rsidRDefault="00E844AE" w:rsidP="00387122">
            <w:pPr>
              <w:jc w:val="both"/>
              <w:rPr>
                <w:b/>
              </w:rPr>
            </w:pPr>
            <w:r>
              <w:rPr>
                <w:b/>
              </w:rPr>
              <w:t>Jméno a příjmení</w:t>
            </w:r>
          </w:p>
        </w:tc>
        <w:tc>
          <w:tcPr>
            <w:tcW w:w="4536" w:type="dxa"/>
            <w:gridSpan w:val="5"/>
          </w:tcPr>
          <w:p w14:paraId="0CA5FACB" w14:textId="77777777" w:rsidR="00E844AE" w:rsidRDefault="00E844AE" w:rsidP="00387122">
            <w:pPr>
              <w:jc w:val="both"/>
            </w:pPr>
            <w:r>
              <w:t>Boris POPESKO</w:t>
            </w:r>
          </w:p>
        </w:tc>
        <w:tc>
          <w:tcPr>
            <w:tcW w:w="709" w:type="dxa"/>
            <w:shd w:val="clear" w:color="auto" w:fill="F7CAAC"/>
          </w:tcPr>
          <w:p w14:paraId="5692EB27" w14:textId="77777777" w:rsidR="00E844AE" w:rsidRDefault="00E844AE" w:rsidP="00387122">
            <w:pPr>
              <w:jc w:val="both"/>
              <w:rPr>
                <w:b/>
              </w:rPr>
            </w:pPr>
            <w:r>
              <w:rPr>
                <w:b/>
              </w:rPr>
              <w:t>Tituly</w:t>
            </w:r>
          </w:p>
        </w:tc>
        <w:tc>
          <w:tcPr>
            <w:tcW w:w="2096" w:type="dxa"/>
            <w:gridSpan w:val="4"/>
          </w:tcPr>
          <w:p w14:paraId="5D54223B" w14:textId="0927F944" w:rsidR="00E844AE" w:rsidRDefault="00E844AE" w:rsidP="00387122">
            <w:pPr>
              <w:jc w:val="both"/>
            </w:pPr>
            <w:del w:id="158" w:author="Michal Pilík" w:date="2019-09-04T09:03:00Z">
              <w:r w:rsidDel="007D2A4C">
                <w:delText>doc</w:delText>
              </w:r>
            </w:del>
            <w:ins w:id="159" w:author="Michal Pilík" w:date="2019-09-04T09:03:00Z">
              <w:r w:rsidR="007D2A4C">
                <w:t>prof</w:t>
              </w:r>
            </w:ins>
            <w:r>
              <w:t>. Ing., Ph.D.</w:t>
            </w:r>
          </w:p>
        </w:tc>
      </w:tr>
      <w:tr w:rsidR="00E844AE" w14:paraId="3BC6FA40" w14:textId="77777777" w:rsidTr="00387122">
        <w:tc>
          <w:tcPr>
            <w:tcW w:w="2518" w:type="dxa"/>
            <w:shd w:val="clear" w:color="auto" w:fill="F7CAAC"/>
          </w:tcPr>
          <w:p w14:paraId="6D5BA31B" w14:textId="77777777" w:rsidR="00E844AE" w:rsidRDefault="00E844AE" w:rsidP="00387122">
            <w:pPr>
              <w:jc w:val="both"/>
              <w:rPr>
                <w:b/>
              </w:rPr>
            </w:pPr>
            <w:r>
              <w:rPr>
                <w:b/>
              </w:rPr>
              <w:t>Rok narození</w:t>
            </w:r>
          </w:p>
        </w:tc>
        <w:tc>
          <w:tcPr>
            <w:tcW w:w="829" w:type="dxa"/>
          </w:tcPr>
          <w:p w14:paraId="6F8D3D9D" w14:textId="77777777" w:rsidR="00E844AE" w:rsidRDefault="00E844AE" w:rsidP="00387122">
            <w:pPr>
              <w:jc w:val="both"/>
            </w:pPr>
            <w:r>
              <w:t>1978</w:t>
            </w:r>
          </w:p>
        </w:tc>
        <w:tc>
          <w:tcPr>
            <w:tcW w:w="1721" w:type="dxa"/>
            <w:shd w:val="clear" w:color="auto" w:fill="F7CAAC"/>
          </w:tcPr>
          <w:p w14:paraId="1881A527" w14:textId="77777777" w:rsidR="00E844AE" w:rsidRDefault="00E844AE" w:rsidP="00387122">
            <w:pPr>
              <w:jc w:val="both"/>
              <w:rPr>
                <w:b/>
              </w:rPr>
            </w:pPr>
            <w:r>
              <w:rPr>
                <w:b/>
              </w:rPr>
              <w:t>typ vztahu k VŠ</w:t>
            </w:r>
          </w:p>
        </w:tc>
        <w:tc>
          <w:tcPr>
            <w:tcW w:w="992" w:type="dxa"/>
            <w:gridSpan w:val="2"/>
          </w:tcPr>
          <w:p w14:paraId="40A9790C" w14:textId="77777777" w:rsidR="00E844AE" w:rsidRDefault="00E844AE" w:rsidP="00387122">
            <w:pPr>
              <w:jc w:val="both"/>
            </w:pPr>
            <w:r>
              <w:t>pp</w:t>
            </w:r>
          </w:p>
        </w:tc>
        <w:tc>
          <w:tcPr>
            <w:tcW w:w="994" w:type="dxa"/>
            <w:shd w:val="clear" w:color="auto" w:fill="F7CAAC"/>
          </w:tcPr>
          <w:p w14:paraId="40959DD2" w14:textId="77777777" w:rsidR="00E844AE" w:rsidRDefault="00E844AE" w:rsidP="00387122">
            <w:pPr>
              <w:jc w:val="both"/>
              <w:rPr>
                <w:b/>
              </w:rPr>
            </w:pPr>
            <w:r>
              <w:rPr>
                <w:b/>
              </w:rPr>
              <w:t>rozsah</w:t>
            </w:r>
          </w:p>
        </w:tc>
        <w:tc>
          <w:tcPr>
            <w:tcW w:w="709" w:type="dxa"/>
          </w:tcPr>
          <w:p w14:paraId="46D460AC" w14:textId="77777777" w:rsidR="00E844AE" w:rsidRDefault="00E844AE" w:rsidP="00387122">
            <w:pPr>
              <w:jc w:val="both"/>
            </w:pPr>
            <w:r>
              <w:t>40</w:t>
            </w:r>
          </w:p>
        </w:tc>
        <w:tc>
          <w:tcPr>
            <w:tcW w:w="709" w:type="dxa"/>
            <w:gridSpan w:val="2"/>
            <w:shd w:val="clear" w:color="auto" w:fill="F7CAAC"/>
          </w:tcPr>
          <w:p w14:paraId="5C8D8917" w14:textId="77777777" w:rsidR="00E844AE" w:rsidRPr="000C6467" w:rsidRDefault="00E844AE" w:rsidP="00387122">
            <w:pPr>
              <w:jc w:val="both"/>
              <w:rPr>
                <w:b/>
                <w:sz w:val="18"/>
              </w:rPr>
            </w:pPr>
            <w:r w:rsidRPr="000C6467">
              <w:rPr>
                <w:b/>
                <w:sz w:val="18"/>
              </w:rPr>
              <w:t>do kdy</w:t>
            </w:r>
          </w:p>
        </w:tc>
        <w:tc>
          <w:tcPr>
            <w:tcW w:w="1387" w:type="dxa"/>
            <w:gridSpan w:val="2"/>
          </w:tcPr>
          <w:p w14:paraId="3CD112B2" w14:textId="77777777" w:rsidR="00E844AE" w:rsidRDefault="00E844AE" w:rsidP="00387122">
            <w:pPr>
              <w:jc w:val="both"/>
            </w:pPr>
            <w:r>
              <w:t>N</w:t>
            </w:r>
          </w:p>
        </w:tc>
      </w:tr>
      <w:tr w:rsidR="00E844AE" w14:paraId="03ACB8D5" w14:textId="77777777" w:rsidTr="00387122">
        <w:tc>
          <w:tcPr>
            <w:tcW w:w="5068" w:type="dxa"/>
            <w:gridSpan w:val="3"/>
            <w:shd w:val="clear" w:color="auto" w:fill="F7CAAC"/>
          </w:tcPr>
          <w:p w14:paraId="5B7B3CF2" w14:textId="77777777" w:rsidR="00E844AE" w:rsidRDefault="00E844AE" w:rsidP="00387122">
            <w:pPr>
              <w:jc w:val="both"/>
              <w:rPr>
                <w:b/>
              </w:rPr>
            </w:pPr>
            <w:r>
              <w:rPr>
                <w:b/>
              </w:rPr>
              <w:t>Typ vztahu na součásti VŠ, která uskutečňuje st. program</w:t>
            </w:r>
          </w:p>
        </w:tc>
        <w:tc>
          <w:tcPr>
            <w:tcW w:w="992" w:type="dxa"/>
            <w:gridSpan w:val="2"/>
          </w:tcPr>
          <w:p w14:paraId="21DDE5A2" w14:textId="77777777" w:rsidR="00E844AE" w:rsidRDefault="00E844AE" w:rsidP="00387122">
            <w:pPr>
              <w:jc w:val="both"/>
            </w:pPr>
            <w:r>
              <w:t>pp</w:t>
            </w:r>
          </w:p>
        </w:tc>
        <w:tc>
          <w:tcPr>
            <w:tcW w:w="994" w:type="dxa"/>
            <w:shd w:val="clear" w:color="auto" w:fill="F7CAAC"/>
          </w:tcPr>
          <w:p w14:paraId="58BF49E6" w14:textId="77777777" w:rsidR="00E844AE" w:rsidRDefault="00E844AE" w:rsidP="00387122">
            <w:pPr>
              <w:jc w:val="both"/>
              <w:rPr>
                <w:b/>
              </w:rPr>
            </w:pPr>
            <w:r>
              <w:rPr>
                <w:b/>
              </w:rPr>
              <w:t>rozsah</w:t>
            </w:r>
          </w:p>
        </w:tc>
        <w:tc>
          <w:tcPr>
            <w:tcW w:w="709" w:type="dxa"/>
          </w:tcPr>
          <w:p w14:paraId="3D82D26C" w14:textId="77777777" w:rsidR="00E844AE" w:rsidRDefault="00E844AE" w:rsidP="00387122">
            <w:pPr>
              <w:jc w:val="both"/>
            </w:pPr>
            <w:r>
              <w:t>40</w:t>
            </w:r>
          </w:p>
        </w:tc>
        <w:tc>
          <w:tcPr>
            <w:tcW w:w="709" w:type="dxa"/>
            <w:gridSpan w:val="2"/>
            <w:shd w:val="clear" w:color="auto" w:fill="F7CAAC"/>
          </w:tcPr>
          <w:p w14:paraId="5ECF5937" w14:textId="77777777" w:rsidR="00E844AE" w:rsidRPr="000C6467" w:rsidRDefault="00E844AE" w:rsidP="00387122">
            <w:pPr>
              <w:jc w:val="both"/>
              <w:rPr>
                <w:b/>
                <w:sz w:val="18"/>
              </w:rPr>
            </w:pPr>
            <w:r w:rsidRPr="000C6467">
              <w:rPr>
                <w:b/>
                <w:sz w:val="18"/>
              </w:rPr>
              <w:t>do kdy</w:t>
            </w:r>
          </w:p>
        </w:tc>
        <w:tc>
          <w:tcPr>
            <w:tcW w:w="1387" w:type="dxa"/>
            <w:gridSpan w:val="2"/>
          </w:tcPr>
          <w:p w14:paraId="539E86F8" w14:textId="77777777" w:rsidR="00E844AE" w:rsidRDefault="00E844AE" w:rsidP="00387122">
            <w:pPr>
              <w:jc w:val="both"/>
            </w:pPr>
            <w:r>
              <w:t>N</w:t>
            </w:r>
          </w:p>
        </w:tc>
      </w:tr>
      <w:tr w:rsidR="00E844AE" w14:paraId="1B1621C5" w14:textId="77777777" w:rsidTr="00387122">
        <w:tc>
          <w:tcPr>
            <w:tcW w:w="6060" w:type="dxa"/>
            <w:gridSpan w:val="5"/>
            <w:shd w:val="clear" w:color="auto" w:fill="F7CAAC"/>
          </w:tcPr>
          <w:p w14:paraId="143B639A"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4568C278" w14:textId="77777777" w:rsidR="00E844AE" w:rsidRDefault="00E844AE" w:rsidP="00387122">
            <w:pPr>
              <w:jc w:val="both"/>
              <w:rPr>
                <w:b/>
              </w:rPr>
            </w:pPr>
            <w:r>
              <w:rPr>
                <w:b/>
              </w:rPr>
              <w:t>typ prac. vztahu</w:t>
            </w:r>
          </w:p>
        </w:tc>
        <w:tc>
          <w:tcPr>
            <w:tcW w:w="2096" w:type="dxa"/>
            <w:gridSpan w:val="4"/>
            <w:shd w:val="clear" w:color="auto" w:fill="F7CAAC"/>
          </w:tcPr>
          <w:p w14:paraId="5EF93FEC" w14:textId="77777777" w:rsidR="00E844AE" w:rsidRDefault="00E844AE" w:rsidP="00387122">
            <w:pPr>
              <w:jc w:val="both"/>
              <w:rPr>
                <w:b/>
              </w:rPr>
            </w:pPr>
            <w:r>
              <w:rPr>
                <w:b/>
              </w:rPr>
              <w:t>rozsah</w:t>
            </w:r>
          </w:p>
        </w:tc>
      </w:tr>
      <w:tr w:rsidR="00E844AE" w14:paraId="0241E923" w14:textId="77777777" w:rsidTr="00387122">
        <w:tc>
          <w:tcPr>
            <w:tcW w:w="6060" w:type="dxa"/>
            <w:gridSpan w:val="5"/>
          </w:tcPr>
          <w:p w14:paraId="3B1A3EA9" w14:textId="77777777" w:rsidR="00E844AE" w:rsidRDefault="00E844AE" w:rsidP="00387122">
            <w:pPr>
              <w:jc w:val="both"/>
            </w:pPr>
            <w:r>
              <w:t>Vysoká škola obchodní v Praze, o.p.s.</w:t>
            </w:r>
          </w:p>
        </w:tc>
        <w:tc>
          <w:tcPr>
            <w:tcW w:w="1703" w:type="dxa"/>
            <w:gridSpan w:val="2"/>
          </w:tcPr>
          <w:p w14:paraId="78E2A6CB" w14:textId="77777777" w:rsidR="00E844AE" w:rsidRDefault="00E844AE" w:rsidP="00387122">
            <w:pPr>
              <w:jc w:val="both"/>
            </w:pPr>
            <w:r>
              <w:t>pp</w:t>
            </w:r>
          </w:p>
        </w:tc>
        <w:tc>
          <w:tcPr>
            <w:tcW w:w="2096" w:type="dxa"/>
            <w:gridSpan w:val="4"/>
          </w:tcPr>
          <w:p w14:paraId="2A25ABF0" w14:textId="77777777" w:rsidR="00E844AE" w:rsidRDefault="00E844AE" w:rsidP="00387122">
            <w:pPr>
              <w:jc w:val="both"/>
            </w:pPr>
            <w:r>
              <w:t>10</w:t>
            </w:r>
          </w:p>
        </w:tc>
      </w:tr>
      <w:tr w:rsidR="00E844AE" w14:paraId="4DC127C3" w14:textId="77777777" w:rsidTr="00387122">
        <w:tc>
          <w:tcPr>
            <w:tcW w:w="6060" w:type="dxa"/>
            <w:gridSpan w:val="5"/>
          </w:tcPr>
          <w:p w14:paraId="35999A1D" w14:textId="77777777" w:rsidR="00E844AE" w:rsidRDefault="00E844AE" w:rsidP="00387122">
            <w:pPr>
              <w:jc w:val="both"/>
            </w:pPr>
          </w:p>
        </w:tc>
        <w:tc>
          <w:tcPr>
            <w:tcW w:w="1703" w:type="dxa"/>
            <w:gridSpan w:val="2"/>
          </w:tcPr>
          <w:p w14:paraId="60BA1F6E" w14:textId="77777777" w:rsidR="00E844AE" w:rsidRDefault="00E844AE" w:rsidP="00387122">
            <w:pPr>
              <w:jc w:val="both"/>
            </w:pPr>
          </w:p>
        </w:tc>
        <w:tc>
          <w:tcPr>
            <w:tcW w:w="2096" w:type="dxa"/>
            <w:gridSpan w:val="4"/>
          </w:tcPr>
          <w:p w14:paraId="5F54A815" w14:textId="77777777" w:rsidR="00E844AE" w:rsidRDefault="00E844AE" w:rsidP="00387122">
            <w:pPr>
              <w:jc w:val="both"/>
            </w:pPr>
          </w:p>
        </w:tc>
      </w:tr>
      <w:tr w:rsidR="00E844AE" w14:paraId="77FB48F7" w14:textId="77777777" w:rsidTr="00387122">
        <w:tc>
          <w:tcPr>
            <w:tcW w:w="9859" w:type="dxa"/>
            <w:gridSpan w:val="11"/>
            <w:shd w:val="clear" w:color="auto" w:fill="F7CAAC"/>
          </w:tcPr>
          <w:p w14:paraId="061F4088"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110AAE34" w14:textId="77777777" w:rsidTr="00387122">
        <w:trPr>
          <w:trHeight w:val="388"/>
        </w:trPr>
        <w:tc>
          <w:tcPr>
            <w:tcW w:w="9859" w:type="dxa"/>
            <w:gridSpan w:val="11"/>
            <w:tcBorders>
              <w:top w:val="nil"/>
            </w:tcBorders>
          </w:tcPr>
          <w:p w14:paraId="7E2B2855" w14:textId="77777777" w:rsidR="00E844AE" w:rsidRDefault="008C51D3" w:rsidP="00387122">
            <w:pPr>
              <w:jc w:val="both"/>
            </w:pPr>
            <w:r w:rsidRPr="008C51D3">
              <w:t>Business Economics</w:t>
            </w:r>
            <w:r>
              <w:t xml:space="preserve"> </w:t>
            </w:r>
            <w:r w:rsidR="00E844AE">
              <w:t>– garant, přednášející (100%)</w:t>
            </w:r>
          </w:p>
          <w:p w14:paraId="58B747C7" w14:textId="77777777" w:rsidR="004941F2" w:rsidRDefault="004941F2" w:rsidP="00387122">
            <w:pPr>
              <w:jc w:val="both"/>
            </w:pPr>
            <w:r>
              <w:t>Management – přednášející (10%)</w:t>
            </w:r>
          </w:p>
          <w:p w14:paraId="0A4983B9" w14:textId="77777777" w:rsidR="004941F2" w:rsidRDefault="004941F2" w:rsidP="00387122">
            <w:pPr>
              <w:jc w:val="both"/>
            </w:pPr>
            <w:r>
              <w:t>Garant studijního programu</w:t>
            </w:r>
          </w:p>
          <w:p w14:paraId="414F0F4C" w14:textId="77777777" w:rsidR="004941F2" w:rsidRDefault="004941F2" w:rsidP="00387122">
            <w:pPr>
              <w:jc w:val="both"/>
            </w:pPr>
            <w:r>
              <w:t>Člen Oborové rady, školitel</w:t>
            </w:r>
          </w:p>
        </w:tc>
      </w:tr>
      <w:tr w:rsidR="00E844AE" w14:paraId="140A9573" w14:textId="77777777" w:rsidTr="00387122">
        <w:tc>
          <w:tcPr>
            <w:tcW w:w="9859" w:type="dxa"/>
            <w:gridSpan w:val="11"/>
            <w:shd w:val="clear" w:color="auto" w:fill="F7CAAC"/>
          </w:tcPr>
          <w:p w14:paraId="61C9C154" w14:textId="77777777" w:rsidR="00E844AE" w:rsidRDefault="00E844AE" w:rsidP="00387122">
            <w:pPr>
              <w:jc w:val="both"/>
            </w:pPr>
            <w:r>
              <w:rPr>
                <w:b/>
              </w:rPr>
              <w:t xml:space="preserve">Údaje o vzdělání na VŠ </w:t>
            </w:r>
          </w:p>
        </w:tc>
      </w:tr>
      <w:tr w:rsidR="00E844AE" w14:paraId="688F0EB6" w14:textId="77777777" w:rsidTr="00387122">
        <w:trPr>
          <w:trHeight w:val="735"/>
        </w:trPr>
        <w:tc>
          <w:tcPr>
            <w:tcW w:w="9859" w:type="dxa"/>
            <w:gridSpan w:val="11"/>
          </w:tcPr>
          <w:p w14:paraId="75141FC3" w14:textId="77777777" w:rsidR="00E844AE" w:rsidRDefault="00E844AE" w:rsidP="00387122">
            <w:pPr>
              <w:pStyle w:val="Zkladntext"/>
              <w:tabs>
                <w:tab w:val="left" w:pos="814"/>
              </w:tabs>
              <w:spacing w:after="0"/>
              <w:ind w:left="956" w:hanging="956"/>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14:paraId="20136484" w14:textId="77777777" w:rsidR="00E844AE" w:rsidRPr="00607BF8" w:rsidRDefault="00E844AE" w:rsidP="00387122">
            <w:pPr>
              <w:pStyle w:val="Zkladntext"/>
              <w:tabs>
                <w:tab w:val="left" w:pos="814"/>
              </w:tabs>
              <w:spacing w:after="0"/>
              <w:ind w:left="956" w:hanging="956"/>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14:paraId="2303EC5A" w14:textId="77777777" w:rsidR="00E844AE" w:rsidRDefault="00E844AE" w:rsidP="00387122">
            <w:pPr>
              <w:pStyle w:val="Zkladntext"/>
              <w:tabs>
                <w:tab w:val="left" w:pos="814"/>
              </w:tabs>
              <w:spacing w:after="0"/>
              <w:ind w:left="956" w:hanging="956"/>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E844AE" w14:paraId="18092705" w14:textId="77777777" w:rsidTr="00387122">
        <w:tc>
          <w:tcPr>
            <w:tcW w:w="9859" w:type="dxa"/>
            <w:gridSpan w:val="11"/>
            <w:shd w:val="clear" w:color="auto" w:fill="F7CAAC"/>
          </w:tcPr>
          <w:p w14:paraId="53344A09" w14:textId="77777777" w:rsidR="00E844AE" w:rsidRDefault="00E844AE" w:rsidP="00387122">
            <w:pPr>
              <w:jc w:val="both"/>
              <w:rPr>
                <w:b/>
              </w:rPr>
            </w:pPr>
            <w:r>
              <w:rPr>
                <w:b/>
              </w:rPr>
              <w:t>Údaje o odborném působení od absolvování VŠ</w:t>
            </w:r>
          </w:p>
        </w:tc>
      </w:tr>
      <w:tr w:rsidR="00E844AE" w14:paraId="3DD4FD53" w14:textId="77777777" w:rsidTr="00387122">
        <w:trPr>
          <w:trHeight w:val="1352"/>
        </w:trPr>
        <w:tc>
          <w:tcPr>
            <w:tcW w:w="9859" w:type="dxa"/>
            <w:gridSpan w:val="11"/>
          </w:tcPr>
          <w:p w14:paraId="322AA5F0" w14:textId="77777777" w:rsidR="00E844AE" w:rsidRPr="00607BF8" w:rsidRDefault="00E844AE" w:rsidP="00387122">
            <w:pPr>
              <w:pStyle w:val="Zkladntext"/>
              <w:spacing w:after="0"/>
              <w:ind w:left="1172" w:hanging="1172"/>
              <w:rPr>
                <w:b/>
              </w:rPr>
            </w:pPr>
            <w:r w:rsidRPr="00B74303">
              <w:rPr>
                <w:b/>
              </w:rPr>
              <w:t>2002-2011: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292CA7BA" w14:textId="77777777" w:rsidR="00E844AE" w:rsidRDefault="00E844AE" w:rsidP="00387122">
            <w:pPr>
              <w:pStyle w:val="Zkladntext"/>
              <w:spacing w:after="0"/>
              <w:ind w:left="1172" w:hanging="1172"/>
            </w:pPr>
            <w:r w:rsidRPr="00B74303">
              <w:rPr>
                <w:b/>
              </w:rPr>
              <w:t>2006-2012:</w:t>
            </w:r>
            <w:r>
              <w:t xml:space="preserve">     </w:t>
            </w:r>
            <w:r w:rsidRPr="00197686">
              <w:t>OPTIMICON, s.r.o. – jednatel</w:t>
            </w:r>
          </w:p>
          <w:p w14:paraId="312B659C" w14:textId="77777777" w:rsidR="00E844AE" w:rsidRDefault="00E844AE" w:rsidP="00387122">
            <w:pPr>
              <w:pStyle w:val="Zkladntext"/>
              <w:spacing w:after="0"/>
              <w:ind w:left="1172" w:hanging="1172"/>
            </w:pPr>
            <w:r w:rsidRPr="00B74303">
              <w:rPr>
                <w:b/>
              </w:rPr>
              <w:t>2011-dosud: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68E5DFBF" w14:textId="77777777" w:rsidR="00E844AE" w:rsidRDefault="00E844AE" w:rsidP="00387122">
            <w:pPr>
              <w:pStyle w:val="Zkladntext"/>
              <w:spacing w:after="0"/>
              <w:ind w:left="1172" w:hanging="1172"/>
            </w:pPr>
            <w:r w:rsidRPr="00B74303">
              <w:rPr>
                <w:b/>
              </w:rPr>
              <w:t>2011-2015:</w:t>
            </w:r>
            <w:r>
              <w:tab/>
              <w:t>Vysoká škola podnikání,</w:t>
            </w:r>
            <w:r w:rsidRPr="00197686">
              <w:t xml:space="preserve"> </w:t>
            </w:r>
            <w:r>
              <w:t>a</w:t>
            </w:r>
            <w:r w:rsidRPr="00197686">
              <w:t>kademický pracovn</w:t>
            </w:r>
            <w:r>
              <w:t>ík</w:t>
            </w:r>
          </w:p>
          <w:p w14:paraId="55C58691" w14:textId="77777777" w:rsidR="00E844AE" w:rsidRPr="00197686" w:rsidRDefault="00E844AE" w:rsidP="00387122">
            <w:pPr>
              <w:pStyle w:val="Zkladntext"/>
              <w:spacing w:after="0"/>
              <w:ind w:left="1172" w:hanging="1172"/>
            </w:pPr>
            <w:r w:rsidRPr="00B74303">
              <w:rPr>
                <w:b/>
              </w:rPr>
              <w:t>2015-2017:</w:t>
            </w:r>
            <w:r w:rsidRPr="00197686">
              <w:tab/>
            </w:r>
            <w:r>
              <w:t>V</w:t>
            </w:r>
            <w:r w:rsidRPr="00197686">
              <w:t>ysoká škola podnikání a práva, akademický pracovník</w:t>
            </w:r>
          </w:p>
          <w:p w14:paraId="17437ABE" w14:textId="77777777" w:rsidR="00E844AE" w:rsidRDefault="00E844AE" w:rsidP="006116F3">
            <w:pPr>
              <w:pStyle w:val="Zkladntext"/>
              <w:spacing w:after="0"/>
              <w:ind w:left="1172" w:hanging="1172"/>
              <w:rPr>
                <w:ins w:id="160" w:author="Michal Pilík" w:date="2019-09-04T08:10:00Z"/>
              </w:rPr>
            </w:pPr>
            <w:r w:rsidRPr="00B74303">
              <w:rPr>
                <w:b/>
              </w:rPr>
              <w:t>2017-</w:t>
            </w:r>
            <w:del w:id="161" w:author="Michal Pilík" w:date="2019-09-04T08:10:00Z">
              <w:r w:rsidRPr="00B74303" w:rsidDel="006116F3">
                <w:rPr>
                  <w:b/>
                </w:rPr>
                <w:delText>dosud</w:delText>
              </w:r>
            </w:del>
            <w:ins w:id="162" w:author="Michal Pilík" w:date="2019-09-04T08:10:00Z">
              <w:r w:rsidR="006116F3">
                <w:rPr>
                  <w:b/>
                </w:rPr>
                <w:t>2018</w:t>
              </w:r>
            </w:ins>
            <w:r w:rsidRPr="00B74303">
              <w:rPr>
                <w:b/>
              </w:rPr>
              <w:t>:</w:t>
            </w:r>
            <w:r>
              <w:t xml:space="preserve">   Paneurópska Vysoká Škola, Bratislava</w:t>
            </w:r>
          </w:p>
          <w:p w14:paraId="15C83CE6" w14:textId="168C9E6F" w:rsidR="006116F3" w:rsidRDefault="006116F3" w:rsidP="006116F3">
            <w:pPr>
              <w:pStyle w:val="Zkladntext"/>
              <w:spacing w:after="0"/>
              <w:ind w:left="1172" w:hanging="1172"/>
            </w:pPr>
            <w:ins w:id="163" w:author="Michal Pilík" w:date="2019-09-04T08:10:00Z">
              <w:r>
                <w:rPr>
                  <w:b/>
                </w:rPr>
                <w:t>2018 –</w:t>
              </w:r>
              <w:r>
                <w:t xml:space="preserve"> dosud </w:t>
              </w:r>
            </w:ins>
            <w:ins w:id="164" w:author="Michal Pilík" w:date="2019-09-04T08:11:00Z">
              <w:r>
                <w:t xml:space="preserve">  Vysoká škola obchodní v Praze, o.p.s.</w:t>
              </w:r>
            </w:ins>
          </w:p>
        </w:tc>
      </w:tr>
      <w:tr w:rsidR="00E844AE" w14:paraId="427E28F9" w14:textId="77777777" w:rsidTr="00387122">
        <w:trPr>
          <w:trHeight w:val="250"/>
        </w:trPr>
        <w:tc>
          <w:tcPr>
            <w:tcW w:w="9859" w:type="dxa"/>
            <w:gridSpan w:val="11"/>
            <w:shd w:val="clear" w:color="auto" w:fill="F7CAAC"/>
          </w:tcPr>
          <w:p w14:paraId="2F0734B7" w14:textId="77777777" w:rsidR="00E844AE" w:rsidRDefault="00E844AE" w:rsidP="00387122">
            <w:pPr>
              <w:jc w:val="both"/>
            </w:pPr>
            <w:r>
              <w:rPr>
                <w:b/>
              </w:rPr>
              <w:t>Zkušenosti s vedením kvalifikačních a rigorózních prací</w:t>
            </w:r>
          </w:p>
        </w:tc>
      </w:tr>
      <w:tr w:rsidR="00E844AE" w14:paraId="584F94DF" w14:textId="77777777" w:rsidTr="00387122">
        <w:trPr>
          <w:trHeight w:val="270"/>
        </w:trPr>
        <w:tc>
          <w:tcPr>
            <w:tcW w:w="9859" w:type="dxa"/>
            <w:gridSpan w:val="11"/>
          </w:tcPr>
          <w:p w14:paraId="7CF69FC9" w14:textId="77777777" w:rsidR="00E844AE" w:rsidRDefault="00E844AE" w:rsidP="00387122">
            <w:pPr>
              <w:jc w:val="both"/>
            </w:pPr>
            <w:r>
              <w:t>Počet vedených bakalářských prací – 100</w:t>
            </w:r>
          </w:p>
          <w:p w14:paraId="1C5CDF3A" w14:textId="77777777" w:rsidR="00E844AE" w:rsidRDefault="00E844AE" w:rsidP="00387122">
            <w:pPr>
              <w:jc w:val="both"/>
            </w:pPr>
            <w:r>
              <w:t>Počet vedených diplomových prací – 121</w:t>
            </w:r>
          </w:p>
          <w:p w14:paraId="31EC7BA1" w14:textId="77777777" w:rsidR="00E844AE" w:rsidRDefault="00E844AE" w:rsidP="00387122">
            <w:pPr>
              <w:jc w:val="both"/>
            </w:pPr>
            <w:r>
              <w:t>Počet vedených disertačních prací – 3</w:t>
            </w:r>
          </w:p>
        </w:tc>
      </w:tr>
      <w:tr w:rsidR="00E844AE" w14:paraId="578B36C6" w14:textId="77777777" w:rsidTr="00387122">
        <w:trPr>
          <w:cantSplit/>
        </w:trPr>
        <w:tc>
          <w:tcPr>
            <w:tcW w:w="3347" w:type="dxa"/>
            <w:gridSpan w:val="2"/>
            <w:tcBorders>
              <w:top w:val="single" w:sz="12" w:space="0" w:color="auto"/>
            </w:tcBorders>
            <w:shd w:val="clear" w:color="auto" w:fill="F7CAAC"/>
          </w:tcPr>
          <w:p w14:paraId="000F107F"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CF897AD"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DFA2E3"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78BA2D" w14:textId="77777777" w:rsidR="00E844AE" w:rsidRDefault="00E844AE" w:rsidP="00387122">
            <w:pPr>
              <w:jc w:val="both"/>
              <w:rPr>
                <w:b/>
              </w:rPr>
            </w:pPr>
            <w:r>
              <w:rPr>
                <w:b/>
              </w:rPr>
              <w:t>Ohlasy publikací</w:t>
            </w:r>
          </w:p>
        </w:tc>
      </w:tr>
      <w:tr w:rsidR="00E844AE" w14:paraId="72EF5876" w14:textId="77777777" w:rsidTr="00387122">
        <w:trPr>
          <w:cantSplit/>
        </w:trPr>
        <w:tc>
          <w:tcPr>
            <w:tcW w:w="3347" w:type="dxa"/>
            <w:gridSpan w:val="2"/>
          </w:tcPr>
          <w:p w14:paraId="12C12F63" w14:textId="77777777" w:rsidR="00E844AE" w:rsidRDefault="00E844AE" w:rsidP="00387122">
            <w:pPr>
              <w:jc w:val="both"/>
            </w:pPr>
            <w:r w:rsidRPr="00992018">
              <w:t>Management a ekonomika podniku</w:t>
            </w:r>
          </w:p>
        </w:tc>
        <w:tc>
          <w:tcPr>
            <w:tcW w:w="2245" w:type="dxa"/>
            <w:gridSpan w:val="2"/>
          </w:tcPr>
          <w:p w14:paraId="18439A32" w14:textId="77777777" w:rsidR="00E844AE" w:rsidRDefault="00E844AE" w:rsidP="00387122">
            <w:pPr>
              <w:jc w:val="both"/>
            </w:pPr>
            <w:r>
              <w:t>2010</w:t>
            </w:r>
          </w:p>
        </w:tc>
        <w:tc>
          <w:tcPr>
            <w:tcW w:w="2248" w:type="dxa"/>
            <w:gridSpan w:val="4"/>
            <w:tcBorders>
              <w:right w:val="single" w:sz="12" w:space="0" w:color="auto"/>
            </w:tcBorders>
          </w:tcPr>
          <w:p w14:paraId="747F3099" w14:textId="77777777" w:rsidR="00E844AE" w:rsidRDefault="00E844AE" w:rsidP="00387122">
            <w:pPr>
              <w:jc w:val="both"/>
            </w:pPr>
            <w:r>
              <w:t>UTB ve Zlíně</w:t>
            </w:r>
          </w:p>
        </w:tc>
        <w:tc>
          <w:tcPr>
            <w:tcW w:w="632" w:type="dxa"/>
            <w:tcBorders>
              <w:left w:val="single" w:sz="12" w:space="0" w:color="auto"/>
            </w:tcBorders>
            <w:shd w:val="clear" w:color="auto" w:fill="F7CAAC"/>
          </w:tcPr>
          <w:p w14:paraId="4E7865E0" w14:textId="77777777" w:rsidR="00E844AE" w:rsidRDefault="00E844AE" w:rsidP="00387122">
            <w:pPr>
              <w:jc w:val="both"/>
            </w:pPr>
            <w:r>
              <w:rPr>
                <w:b/>
              </w:rPr>
              <w:t>WOS</w:t>
            </w:r>
          </w:p>
        </w:tc>
        <w:tc>
          <w:tcPr>
            <w:tcW w:w="693" w:type="dxa"/>
            <w:shd w:val="clear" w:color="auto" w:fill="F7CAAC"/>
          </w:tcPr>
          <w:p w14:paraId="7BE92BCC" w14:textId="77777777" w:rsidR="00E844AE" w:rsidRDefault="00E844AE" w:rsidP="00387122">
            <w:pPr>
              <w:jc w:val="both"/>
              <w:rPr>
                <w:sz w:val="18"/>
              </w:rPr>
            </w:pPr>
            <w:r>
              <w:rPr>
                <w:b/>
                <w:sz w:val="18"/>
              </w:rPr>
              <w:t>Scopus</w:t>
            </w:r>
          </w:p>
        </w:tc>
        <w:tc>
          <w:tcPr>
            <w:tcW w:w="694" w:type="dxa"/>
            <w:shd w:val="clear" w:color="auto" w:fill="F7CAAC"/>
          </w:tcPr>
          <w:p w14:paraId="3B4220C1" w14:textId="77777777" w:rsidR="00E844AE" w:rsidRDefault="00E844AE" w:rsidP="00387122">
            <w:pPr>
              <w:jc w:val="both"/>
            </w:pPr>
            <w:r>
              <w:rPr>
                <w:b/>
                <w:sz w:val="18"/>
              </w:rPr>
              <w:t>ostatní</w:t>
            </w:r>
          </w:p>
        </w:tc>
      </w:tr>
      <w:tr w:rsidR="00E844AE" w14:paraId="7FD0C626" w14:textId="77777777" w:rsidTr="00387122">
        <w:trPr>
          <w:cantSplit/>
          <w:trHeight w:val="70"/>
        </w:trPr>
        <w:tc>
          <w:tcPr>
            <w:tcW w:w="3347" w:type="dxa"/>
            <w:gridSpan w:val="2"/>
            <w:shd w:val="clear" w:color="auto" w:fill="F7CAAC"/>
          </w:tcPr>
          <w:p w14:paraId="6321AA97" w14:textId="77777777" w:rsidR="00E844AE" w:rsidRDefault="00E844AE" w:rsidP="00387122">
            <w:pPr>
              <w:jc w:val="both"/>
            </w:pPr>
            <w:r>
              <w:rPr>
                <w:b/>
              </w:rPr>
              <w:t>Obor jmenovacího řízení</w:t>
            </w:r>
          </w:p>
        </w:tc>
        <w:tc>
          <w:tcPr>
            <w:tcW w:w="2245" w:type="dxa"/>
            <w:gridSpan w:val="2"/>
            <w:shd w:val="clear" w:color="auto" w:fill="F7CAAC"/>
          </w:tcPr>
          <w:p w14:paraId="1D9A4949"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42FA349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13C11C44" w14:textId="77777777" w:rsidR="00E844AE" w:rsidRDefault="004941F2" w:rsidP="00387122">
            <w:pPr>
              <w:jc w:val="both"/>
              <w:rPr>
                <w:b/>
              </w:rPr>
            </w:pPr>
            <w:r>
              <w:rPr>
                <w:b/>
              </w:rPr>
              <w:t>45</w:t>
            </w:r>
          </w:p>
        </w:tc>
        <w:tc>
          <w:tcPr>
            <w:tcW w:w="693" w:type="dxa"/>
            <w:vMerge w:val="restart"/>
          </w:tcPr>
          <w:p w14:paraId="72661D24" w14:textId="77777777" w:rsidR="00E844AE" w:rsidRDefault="004941F2" w:rsidP="00387122">
            <w:pPr>
              <w:jc w:val="both"/>
              <w:rPr>
                <w:b/>
              </w:rPr>
            </w:pPr>
            <w:r>
              <w:rPr>
                <w:b/>
              </w:rPr>
              <w:t>61</w:t>
            </w:r>
          </w:p>
        </w:tc>
        <w:tc>
          <w:tcPr>
            <w:tcW w:w="694" w:type="dxa"/>
            <w:vMerge w:val="restart"/>
          </w:tcPr>
          <w:p w14:paraId="5278D002" w14:textId="77777777" w:rsidR="00E844AE" w:rsidRDefault="00E844AE" w:rsidP="00387122">
            <w:pPr>
              <w:jc w:val="both"/>
              <w:rPr>
                <w:b/>
              </w:rPr>
            </w:pPr>
            <w:r>
              <w:rPr>
                <w:b/>
              </w:rPr>
              <w:t>120</w:t>
            </w:r>
          </w:p>
        </w:tc>
      </w:tr>
      <w:tr w:rsidR="00E844AE" w14:paraId="54078C86" w14:textId="77777777" w:rsidTr="00387122">
        <w:trPr>
          <w:trHeight w:val="205"/>
        </w:trPr>
        <w:tc>
          <w:tcPr>
            <w:tcW w:w="3347" w:type="dxa"/>
            <w:gridSpan w:val="2"/>
          </w:tcPr>
          <w:p w14:paraId="074E8F74" w14:textId="30A84B9C" w:rsidR="00E844AE" w:rsidRDefault="007D2A4C" w:rsidP="00387122">
            <w:pPr>
              <w:jc w:val="both"/>
            </w:pPr>
            <w:ins w:id="165" w:author="Michal Pilík" w:date="2019-09-04T09:00:00Z">
              <w:r w:rsidRPr="00992018">
                <w:t>Management a ekonomika podniku</w:t>
              </w:r>
            </w:ins>
          </w:p>
        </w:tc>
        <w:tc>
          <w:tcPr>
            <w:tcW w:w="2245" w:type="dxa"/>
            <w:gridSpan w:val="2"/>
          </w:tcPr>
          <w:p w14:paraId="6BE1FB20" w14:textId="7F727A5F" w:rsidR="00E844AE" w:rsidRDefault="007D2A4C" w:rsidP="00387122">
            <w:pPr>
              <w:jc w:val="both"/>
            </w:pPr>
            <w:ins w:id="166" w:author="Michal Pilík" w:date="2019-09-04T09:00:00Z">
              <w:r>
                <w:t>2019</w:t>
              </w:r>
            </w:ins>
          </w:p>
        </w:tc>
        <w:tc>
          <w:tcPr>
            <w:tcW w:w="2248" w:type="dxa"/>
            <w:gridSpan w:val="4"/>
            <w:tcBorders>
              <w:right w:val="single" w:sz="12" w:space="0" w:color="auto"/>
            </w:tcBorders>
          </w:tcPr>
          <w:p w14:paraId="576BFE59" w14:textId="008C687E" w:rsidR="00E844AE" w:rsidRDefault="007D2A4C" w:rsidP="00387122">
            <w:pPr>
              <w:jc w:val="both"/>
            </w:pPr>
            <w:ins w:id="167" w:author="Michal Pilík" w:date="2019-09-04T09:00:00Z">
              <w:r>
                <w:t>UTB ve Zlíně</w:t>
              </w:r>
            </w:ins>
          </w:p>
        </w:tc>
        <w:tc>
          <w:tcPr>
            <w:tcW w:w="632" w:type="dxa"/>
            <w:vMerge/>
            <w:tcBorders>
              <w:left w:val="single" w:sz="12" w:space="0" w:color="auto"/>
            </w:tcBorders>
            <w:vAlign w:val="center"/>
          </w:tcPr>
          <w:p w14:paraId="650982C2" w14:textId="77777777" w:rsidR="00E844AE" w:rsidRDefault="00E844AE" w:rsidP="00387122">
            <w:pPr>
              <w:rPr>
                <w:b/>
              </w:rPr>
            </w:pPr>
          </w:p>
        </w:tc>
        <w:tc>
          <w:tcPr>
            <w:tcW w:w="693" w:type="dxa"/>
            <w:vMerge/>
            <w:vAlign w:val="center"/>
          </w:tcPr>
          <w:p w14:paraId="38EA31EE" w14:textId="77777777" w:rsidR="00E844AE" w:rsidRDefault="00E844AE" w:rsidP="00387122">
            <w:pPr>
              <w:rPr>
                <w:b/>
              </w:rPr>
            </w:pPr>
          </w:p>
        </w:tc>
        <w:tc>
          <w:tcPr>
            <w:tcW w:w="694" w:type="dxa"/>
            <w:vMerge/>
            <w:vAlign w:val="center"/>
          </w:tcPr>
          <w:p w14:paraId="0B8A4F0E" w14:textId="77777777" w:rsidR="00E844AE" w:rsidRDefault="00E844AE" w:rsidP="00387122">
            <w:pPr>
              <w:rPr>
                <w:b/>
              </w:rPr>
            </w:pPr>
          </w:p>
        </w:tc>
      </w:tr>
      <w:tr w:rsidR="00E844AE" w14:paraId="5AEA9405" w14:textId="77777777" w:rsidTr="00387122">
        <w:tc>
          <w:tcPr>
            <w:tcW w:w="9859" w:type="dxa"/>
            <w:gridSpan w:val="11"/>
            <w:shd w:val="clear" w:color="auto" w:fill="F7CAAC"/>
          </w:tcPr>
          <w:p w14:paraId="40A6D29C"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rsidRPr="00E46AED" w14:paraId="1A3BB0E2" w14:textId="77777777" w:rsidTr="00387122">
        <w:trPr>
          <w:trHeight w:val="141"/>
        </w:trPr>
        <w:tc>
          <w:tcPr>
            <w:tcW w:w="9859" w:type="dxa"/>
            <w:gridSpan w:val="11"/>
          </w:tcPr>
          <w:p w14:paraId="743D6C7D" w14:textId="77777777" w:rsidR="004941F2" w:rsidRDefault="004941F2" w:rsidP="004941F2">
            <w:pPr>
              <w:jc w:val="both"/>
            </w:pPr>
            <w:r>
              <w:t xml:space="preserve">POPESKO, B. </w:t>
            </w:r>
            <w:r w:rsidRPr="00172F5B">
              <w:t>Transformations in Budgeting Practices: Evidence from the Czech Republic</w:t>
            </w:r>
            <w:r>
              <w:t xml:space="preserve">. </w:t>
            </w:r>
            <w:r w:rsidRPr="004D5CD3">
              <w:rPr>
                <w:i/>
              </w:rPr>
              <w:t>International Advances in Economic Research</w:t>
            </w:r>
            <w:r>
              <w:t xml:space="preserve">. 2018, Volume 24, Issue 2, pp. 203-204. ISSN 1083-0898. </w:t>
            </w:r>
            <w:r w:rsidRPr="00172F5B">
              <w:t>https://doi.org/10.1007/s11294-018-9679-7</w:t>
            </w:r>
          </w:p>
          <w:p w14:paraId="7377EE18" w14:textId="77777777" w:rsidR="004941F2" w:rsidRDefault="004941F2" w:rsidP="004941F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5AF60421" w14:textId="77777777" w:rsidR="004941F2" w:rsidRDefault="004941F2" w:rsidP="004941F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Pr>
                <w:i/>
              </w:rPr>
              <w:t>.</w:t>
            </w:r>
            <w:r w:rsidRPr="00097A9F">
              <w:t xml:space="preserve"> Vol. 14, No. 3C (36C), 2015</w:t>
            </w:r>
            <w:r>
              <w:t xml:space="preserve"> (40%)</w:t>
            </w:r>
            <w:r w:rsidRPr="00097A9F">
              <w:t>.</w:t>
            </w:r>
          </w:p>
          <w:p w14:paraId="2B09581B" w14:textId="77777777" w:rsidR="004941F2" w:rsidRDefault="004941F2" w:rsidP="004941F2">
            <w:pPr>
              <w:jc w:val="both"/>
            </w:pPr>
            <w:r>
              <w:t xml:space="preserve">POPESKO, B., PAPADAKI, Š., NOVÁK, P., Cost and Reimbursement Analysis of Selected Hospital Diagnoses via Activity-Based Costing. </w:t>
            </w:r>
            <w:r>
              <w:rPr>
                <w:i/>
              </w:rPr>
              <w:t>E+M Ekonomie a management.</w:t>
            </w:r>
            <w:r>
              <w:t xml:space="preserve"> Volume 18, Issue 3, 2015. ISSN 1212-3609. DOI: 10.15240/tul/001/2015-3-005 (40%)</w:t>
            </w:r>
          </w:p>
          <w:p w14:paraId="2085CFCA" w14:textId="77777777" w:rsidR="004941F2" w:rsidRDefault="004941F2" w:rsidP="004941F2">
            <w:pPr>
              <w:jc w:val="both"/>
            </w:pPr>
            <w:r>
              <w:t xml:space="preserve">POPESKO, B, NOVÁK, P., PAPADAKI, Š. Measuring diagnosis and patient profitability in healthcare: Economics vs ethics. </w:t>
            </w:r>
            <w:r>
              <w:rPr>
                <w:i/>
              </w:rPr>
              <w:t>Economics and Sociology.</w:t>
            </w:r>
            <w:r>
              <w:t xml:space="preserve"> Volume 8, Issue 1, 2015. ISSN 2071-789X. DOI: 10.14254/2071- 789X.2015/8-1/18 (40%)</w:t>
            </w:r>
          </w:p>
          <w:p w14:paraId="488132E7" w14:textId="77777777" w:rsidR="00E844AE" w:rsidRDefault="00E844AE" w:rsidP="00387122">
            <w:pPr>
              <w:jc w:val="both"/>
            </w:pPr>
            <w:r w:rsidRPr="00E66B0B">
              <w:rPr>
                <w:i/>
              </w:rPr>
              <w:t>Přehled projektové činnosti:</w:t>
            </w:r>
          </w:p>
          <w:p w14:paraId="1F8A9C70" w14:textId="77777777" w:rsidR="00E844AE" w:rsidRDefault="00E844AE" w:rsidP="0038712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23A04A55" w14:textId="77777777" w:rsidR="00E844AE" w:rsidRDefault="00E844AE" w:rsidP="0038712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575069F5" w14:textId="77777777" w:rsidR="00E844AE" w:rsidRDefault="00E844AE" w:rsidP="00387122">
            <w:pPr>
              <w:jc w:val="both"/>
            </w:pPr>
            <w:r w:rsidRPr="00671B22">
              <w:lastRenderedPageBreak/>
              <w:t>GA ČR 402/07P296 Metodika tvorby procesních systémů řízení nákladů a jejich vliv na výkonnosti průmyslových firem</w:t>
            </w:r>
            <w:r>
              <w:t xml:space="preserve"> 2007-2009</w:t>
            </w:r>
            <w:r w:rsidRPr="00671B22">
              <w:t xml:space="preserve"> (hlavní řešitel)</w:t>
            </w:r>
            <w:r>
              <w:t>.</w:t>
            </w:r>
          </w:p>
          <w:p w14:paraId="42FDB5FE" w14:textId="77777777" w:rsidR="00E844AE" w:rsidRPr="00E46AED" w:rsidRDefault="00E844AE" w:rsidP="0038712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E844AE" w14:paraId="62D32939" w14:textId="77777777" w:rsidTr="00387122">
        <w:trPr>
          <w:trHeight w:val="218"/>
        </w:trPr>
        <w:tc>
          <w:tcPr>
            <w:tcW w:w="9859" w:type="dxa"/>
            <w:gridSpan w:val="11"/>
            <w:shd w:val="clear" w:color="auto" w:fill="F7CAAC"/>
          </w:tcPr>
          <w:p w14:paraId="7EFD9F3F" w14:textId="77777777" w:rsidR="00E844AE" w:rsidRDefault="00E844AE" w:rsidP="00387122">
            <w:pPr>
              <w:rPr>
                <w:b/>
              </w:rPr>
            </w:pPr>
            <w:r>
              <w:rPr>
                <w:b/>
              </w:rPr>
              <w:lastRenderedPageBreak/>
              <w:t>Působení v zahraničí</w:t>
            </w:r>
          </w:p>
        </w:tc>
      </w:tr>
      <w:tr w:rsidR="00E844AE" w14:paraId="356A3387" w14:textId="77777777" w:rsidTr="00387122">
        <w:trPr>
          <w:trHeight w:val="70"/>
        </w:trPr>
        <w:tc>
          <w:tcPr>
            <w:tcW w:w="9859" w:type="dxa"/>
            <w:gridSpan w:val="11"/>
          </w:tcPr>
          <w:p w14:paraId="59E15AEE" w14:textId="77777777" w:rsidR="00E844AE" w:rsidRDefault="00E844AE" w:rsidP="00387122">
            <w:pPr>
              <w:rPr>
                <w:b/>
              </w:rPr>
            </w:pPr>
          </w:p>
        </w:tc>
      </w:tr>
      <w:tr w:rsidR="00E844AE" w14:paraId="4F1F1AC0" w14:textId="77777777" w:rsidTr="00387122">
        <w:trPr>
          <w:cantSplit/>
          <w:trHeight w:val="70"/>
        </w:trPr>
        <w:tc>
          <w:tcPr>
            <w:tcW w:w="2518" w:type="dxa"/>
            <w:shd w:val="clear" w:color="auto" w:fill="F7CAAC"/>
          </w:tcPr>
          <w:p w14:paraId="46479E6E" w14:textId="77777777" w:rsidR="00E844AE" w:rsidRDefault="00E844AE" w:rsidP="00387122">
            <w:pPr>
              <w:jc w:val="both"/>
              <w:rPr>
                <w:b/>
              </w:rPr>
            </w:pPr>
            <w:r>
              <w:rPr>
                <w:b/>
              </w:rPr>
              <w:t xml:space="preserve">Podpis </w:t>
            </w:r>
          </w:p>
        </w:tc>
        <w:tc>
          <w:tcPr>
            <w:tcW w:w="4536" w:type="dxa"/>
            <w:gridSpan w:val="5"/>
          </w:tcPr>
          <w:p w14:paraId="4495BA60" w14:textId="77777777" w:rsidR="00E844AE" w:rsidRDefault="00E844AE" w:rsidP="00387122">
            <w:pPr>
              <w:jc w:val="both"/>
            </w:pPr>
          </w:p>
        </w:tc>
        <w:tc>
          <w:tcPr>
            <w:tcW w:w="786" w:type="dxa"/>
            <w:gridSpan w:val="2"/>
            <w:shd w:val="clear" w:color="auto" w:fill="F7CAAC"/>
          </w:tcPr>
          <w:p w14:paraId="3F1BDB9A" w14:textId="77777777" w:rsidR="00E844AE" w:rsidRDefault="00E844AE" w:rsidP="00387122">
            <w:pPr>
              <w:jc w:val="both"/>
            </w:pPr>
            <w:r>
              <w:rPr>
                <w:b/>
              </w:rPr>
              <w:t>datum</w:t>
            </w:r>
          </w:p>
        </w:tc>
        <w:tc>
          <w:tcPr>
            <w:tcW w:w="2019" w:type="dxa"/>
            <w:gridSpan w:val="3"/>
          </w:tcPr>
          <w:p w14:paraId="2AC47DE9" w14:textId="77777777" w:rsidR="00E844AE" w:rsidRDefault="00E844AE" w:rsidP="00387122">
            <w:pPr>
              <w:jc w:val="both"/>
            </w:pPr>
          </w:p>
        </w:tc>
      </w:tr>
    </w:tbl>
    <w:p w14:paraId="7752200C" w14:textId="77777777" w:rsidR="00897550" w:rsidRDefault="0089755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567"/>
        <w:gridCol w:w="142"/>
        <w:gridCol w:w="343"/>
        <w:gridCol w:w="694"/>
      </w:tblGrid>
      <w:tr w:rsidR="00E844AE" w14:paraId="51FFAC68" w14:textId="77777777" w:rsidTr="00387122">
        <w:tc>
          <w:tcPr>
            <w:tcW w:w="9859" w:type="dxa"/>
            <w:gridSpan w:val="12"/>
            <w:tcBorders>
              <w:bottom w:val="double" w:sz="4" w:space="0" w:color="auto"/>
            </w:tcBorders>
            <w:shd w:val="clear" w:color="auto" w:fill="BDD6EE"/>
          </w:tcPr>
          <w:p w14:paraId="24A46692" w14:textId="77777777" w:rsidR="00E844AE" w:rsidRDefault="00E844AE" w:rsidP="00387122">
            <w:pPr>
              <w:jc w:val="both"/>
              <w:rPr>
                <w:b/>
                <w:sz w:val="28"/>
              </w:rPr>
            </w:pPr>
            <w:r>
              <w:rPr>
                <w:b/>
                <w:sz w:val="28"/>
              </w:rPr>
              <w:lastRenderedPageBreak/>
              <w:t>C-I – Personální zabezpečení</w:t>
            </w:r>
          </w:p>
        </w:tc>
      </w:tr>
      <w:tr w:rsidR="00E844AE" w14:paraId="7D47E2F1" w14:textId="77777777" w:rsidTr="00387122">
        <w:tc>
          <w:tcPr>
            <w:tcW w:w="2518" w:type="dxa"/>
            <w:tcBorders>
              <w:top w:val="double" w:sz="4" w:space="0" w:color="auto"/>
            </w:tcBorders>
            <w:shd w:val="clear" w:color="auto" w:fill="F7CAAC"/>
          </w:tcPr>
          <w:p w14:paraId="5885E28E" w14:textId="77777777" w:rsidR="00E844AE" w:rsidRDefault="00E844AE" w:rsidP="00387122">
            <w:pPr>
              <w:jc w:val="both"/>
              <w:rPr>
                <w:b/>
              </w:rPr>
            </w:pPr>
            <w:r>
              <w:rPr>
                <w:b/>
              </w:rPr>
              <w:t>Vysoká škola</w:t>
            </w:r>
          </w:p>
        </w:tc>
        <w:tc>
          <w:tcPr>
            <w:tcW w:w="7341" w:type="dxa"/>
            <w:gridSpan w:val="11"/>
          </w:tcPr>
          <w:p w14:paraId="23513416" w14:textId="77777777" w:rsidR="00E844AE" w:rsidRDefault="00E844AE" w:rsidP="00387122">
            <w:pPr>
              <w:jc w:val="both"/>
            </w:pPr>
            <w:r>
              <w:t>Univerzita Tomáše Bati ve Zlíně</w:t>
            </w:r>
          </w:p>
        </w:tc>
      </w:tr>
      <w:tr w:rsidR="00E844AE" w14:paraId="771F1B64" w14:textId="77777777" w:rsidTr="00387122">
        <w:tc>
          <w:tcPr>
            <w:tcW w:w="2518" w:type="dxa"/>
            <w:shd w:val="clear" w:color="auto" w:fill="F7CAAC"/>
          </w:tcPr>
          <w:p w14:paraId="49DA252C" w14:textId="77777777" w:rsidR="00E844AE" w:rsidRDefault="00E844AE" w:rsidP="00387122">
            <w:pPr>
              <w:jc w:val="both"/>
              <w:rPr>
                <w:b/>
              </w:rPr>
            </w:pPr>
            <w:r>
              <w:rPr>
                <w:b/>
              </w:rPr>
              <w:t>Součást vysoké školy</w:t>
            </w:r>
          </w:p>
        </w:tc>
        <w:tc>
          <w:tcPr>
            <w:tcW w:w="7341" w:type="dxa"/>
            <w:gridSpan w:val="11"/>
          </w:tcPr>
          <w:p w14:paraId="50D0D8EF" w14:textId="77777777" w:rsidR="00E844AE" w:rsidRDefault="00E844AE" w:rsidP="00387122">
            <w:pPr>
              <w:jc w:val="both"/>
            </w:pPr>
            <w:r>
              <w:t>Fakulta managementu a ekonomiky</w:t>
            </w:r>
          </w:p>
        </w:tc>
      </w:tr>
      <w:tr w:rsidR="00E844AE" w14:paraId="47143533" w14:textId="77777777" w:rsidTr="00387122">
        <w:tc>
          <w:tcPr>
            <w:tcW w:w="2518" w:type="dxa"/>
            <w:shd w:val="clear" w:color="auto" w:fill="F7CAAC"/>
          </w:tcPr>
          <w:p w14:paraId="7F6AD1F9" w14:textId="77777777" w:rsidR="00E844AE" w:rsidRDefault="00E844AE" w:rsidP="00387122">
            <w:pPr>
              <w:jc w:val="both"/>
              <w:rPr>
                <w:b/>
              </w:rPr>
            </w:pPr>
            <w:r>
              <w:rPr>
                <w:b/>
              </w:rPr>
              <w:t>Název studijního programu</w:t>
            </w:r>
          </w:p>
        </w:tc>
        <w:tc>
          <w:tcPr>
            <w:tcW w:w="7341" w:type="dxa"/>
            <w:gridSpan w:val="11"/>
          </w:tcPr>
          <w:p w14:paraId="40062708" w14:textId="77777777" w:rsidR="00E844AE" w:rsidRDefault="005B2B09" w:rsidP="00387122">
            <w:pPr>
              <w:jc w:val="both"/>
            </w:pPr>
            <w:r w:rsidRPr="005B2B09">
              <w:t>Economics and Management</w:t>
            </w:r>
          </w:p>
        </w:tc>
      </w:tr>
      <w:tr w:rsidR="00E844AE" w14:paraId="37875C0D" w14:textId="77777777" w:rsidTr="00387122">
        <w:tc>
          <w:tcPr>
            <w:tcW w:w="2518" w:type="dxa"/>
            <w:shd w:val="clear" w:color="auto" w:fill="F7CAAC"/>
          </w:tcPr>
          <w:p w14:paraId="6D49B074" w14:textId="77777777" w:rsidR="00E844AE" w:rsidRDefault="00E844AE" w:rsidP="00387122">
            <w:pPr>
              <w:jc w:val="both"/>
              <w:rPr>
                <w:b/>
              </w:rPr>
            </w:pPr>
            <w:r>
              <w:rPr>
                <w:b/>
              </w:rPr>
              <w:t>Jméno a příjmení</w:t>
            </w:r>
          </w:p>
        </w:tc>
        <w:tc>
          <w:tcPr>
            <w:tcW w:w="4536" w:type="dxa"/>
            <w:gridSpan w:val="5"/>
          </w:tcPr>
          <w:p w14:paraId="3F03448E" w14:textId="77777777" w:rsidR="00E844AE" w:rsidRDefault="00E844AE" w:rsidP="00387122">
            <w:pPr>
              <w:jc w:val="both"/>
            </w:pPr>
            <w:r>
              <w:t>Rastislav RAJNOHA</w:t>
            </w:r>
          </w:p>
        </w:tc>
        <w:tc>
          <w:tcPr>
            <w:tcW w:w="1059" w:type="dxa"/>
            <w:gridSpan w:val="2"/>
            <w:shd w:val="clear" w:color="auto" w:fill="F7CAAC"/>
          </w:tcPr>
          <w:p w14:paraId="7B69E382" w14:textId="77777777" w:rsidR="00E844AE" w:rsidRDefault="00E844AE" w:rsidP="00387122">
            <w:pPr>
              <w:jc w:val="both"/>
              <w:rPr>
                <w:b/>
              </w:rPr>
            </w:pPr>
            <w:r>
              <w:rPr>
                <w:b/>
              </w:rPr>
              <w:t>Tituly</w:t>
            </w:r>
          </w:p>
        </w:tc>
        <w:tc>
          <w:tcPr>
            <w:tcW w:w="1746" w:type="dxa"/>
            <w:gridSpan w:val="4"/>
          </w:tcPr>
          <w:p w14:paraId="2849EFF5" w14:textId="20FC053E" w:rsidR="00E844AE" w:rsidRDefault="00E844AE" w:rsidP="00387122">
            <w:pPr>
              <w:jc w:val="both"/>
            </w:pPr>
            <w:del w:id="168" w:author="Pavla Trefilová" w:date="2019-09-05T11:20:00Z">
              <w:r w:rsidDel="007A7947">
                <w:delText>doc</w:delText>
              </w:r>
            </w:del>
            <w:ins w:id="169" w:author="Pavla Trefilová" w:date="2019-09-05T11:20:00Z">
              <w:r w:rsidR="007A7947">
                <w:t>prof</w:t>
              </w:r>
            </w:ins>
            <w:r>
              <w:t>. Ing., PhD.</w:t>
            </w:r>
          </w:p>
        </w:tc>
      </w:tr>
      <w:tr w:rsidR="00E844AE" w14:paraId="4FC5AD98" w14:textId="77777777" w:rsidTr="000C6467">
        <w:tc>
          <w:tcPr>
            <w:tcW w:w="2518" w:type="dxa"/>
            <w:shd w:val="clear" w:color="auto" w:fill="F7CAAC"/>
          </w:tcPr>
          <w:p w14:paraId="5EE33497" w14:textId="77777777" w:rsidR="00E844AE" w:rsidRDefault="00E844AE" w:rsidP="00387122">
            <w:pPr>
              <w:jc w:val="both"/>
              <w:rPr>
                <w:b/>
              </w:rPr>
            </w:pPr>
            <w:r>
              <w:rPr>
                <w:b/>
              </w:rPr>
              <w:t>Rok narození</w:t>
            </w:r>
          </w:p>
        </w:tc>
        <w:tc>
          <w:tcPr>
            <w:tcW w:w="829" w:type="dxa"/>
          </w:tcPr>
          <w:p w14:paraId="4D6564D7" w14:textId="77777777" w:rsidR="00E844AE" w:rsidRDefault="00E844AE" w:rsidP="00387122">
            <w:pPr>
              <w:jc w:val="both"/>
            </w:pPr>
            <w:r>
              <w:t>1971</w:t>
            </w:r>
          </w:p>
        </w:tc>
        <w:tc>
          <w:tcPr>
            <w:tcW w:w="1721" w:type="dxa"/>
            <w:shd w:val="clear" w:color="auto" w:fill="F7CAAC"/>
          </w:tcPr>
          <w:p w14:paraId="45DA59BB" w14:textId="77777777" w:rsidR="00E844AE" w:rsidRDefault="00E844AE" w:rsidP="00387122">
            <w:pPr>
              <w:jc w:val="both"/>
              <w:rPr>
                <w:b/>
              </w:rPr>
            </w:pPr>
            <w:r>
              <w:rPr>
                <w:b/>
              </w:rPr>
              <w:t>typ vztahu k VŠ</w:t>
            </w:r>
          </w:p>
        </w:tc>
        <w:tc>
          <w:tcPr>
            <w:tcW w:w="992" w:type="dxa"/>
            <w:gridSpan w:val="2"/>
          </w:tcPr>
          <w:p w14:paraId="64B13BAA" w14:textId="77777777" w:rsidR="00E844AE" w:rsidRDefault="00E844AE" w:rsidP="00387122">
            <w:pPr>
              <w:jc w:val="both"/>
            </w:pPr>
            <w:r>
              <w:t>pp</w:t>
            </w:r>
          </w:p>
        </w:tc>
        <w:tc>
          <w:tcPr>
            <w:tcW w:w="994" w:type="dxa"/>
            <w:shd w:val="clear" w:color="auto" w:fill="F7CAAC"/>
          </w:tcPr>
          <w:p w14:paraId="7E4AD5B3" w14:textId="77777777" w:rsidR="00E844AE" w:rsidRDefault="00E844AE" w:rsidP="00387122">
            <w:pPr>
              <w:jc w:val="both"/>
              <w:rPr>
                <w:b/>
              </w:rPr>
            </w:pPr>
            <w:r>
              <w:rPr>
                <w:b/>
              </w:rPr>
              <w:t>rozsah</w:t>
            </w:r>
          </w:p>
        </w:tc>
        <w:tc>
          <w:tcPr>
            <w:tcW w:w="1059" w:type="dxa"/>
            <w:gridSpan w:val="2"/>
          </w:tcPr>
          <w:p w14:paraId="17F53847" w14:textId="77777777" w:rsidR="00E844AE" w:rsidRDefault="00E844AE" w:rsidP="00387122">
            <w:r>
              <w:t xml:space="preserve">20 </w:t>
            </w:r>
          </w:p>
        </w:tc>
        <w:tc>
          <w:tcPr>
            <w:tcW w:w="709" w:type="dxa"/>
            <w:gridSpan w:val="2"/>
            <w:shd w:val="clear" w:color="auto" w:fill="F7CAAC"/>
          </w:tcPr>
          <w:p w14:paraId="357CC633" w14:textId="77777777" w:rsidR="00E844AE" w:rsidRPr="000C6467" w:rsidRDefault="00E844AE" w:rsidP="00387122">
            <w:pPr>
              <w:jc w:val="both"/>
              <w:rPr>
                <w:b/>
                <w:sz w:val="18"/>
              </w:rPr>
            </w:pPr>
            <w:r w:rsidRPr="000C6467">
              <w:rPr>
                <w:b/>
                <w:sz w:val="18"/>
              </w:rPr>
              <w:t>do kdy</w:t>
            </w:r>
          </w:p>
        </w:tc>
        <w:tc>
          <w:tcPr>
            <w:tcW w:w="1037" w:type="dxa"/>
            <w:gridSpan w:val="2"/>
          </w:tcPr>
          <w:p w14:paraId="0ECC542B" w14:textId="77777777" w:rsidR="00E844AE" w:rsidRDefault="00E844AE" w:rsidP="00387122">
            <w:pPr>
              <w:jc w:val="both"/>
            </w:pPr>
            <w:r>
              <w:t>N</w:t>
            </w:r>
          </w:p>
        </w:tc>
      </w:tr>
      <w:tr w:rsidR="00E844AE" w14:paraId="10232237" w14:textId="77777777" w:rsidTr="000C6467">
        <w:tc>
          <w:tcPr>
            <w:tcW w:w="5068" w:type="dxa"/>
            <w:gridSpan w:val="3"/>
            <w:shd w:val="clear" w:color="auto" w:fill="F7CAAC"/>
          </w:tcPr>
          <w:p w14:paraId="6DA16DFE" w14:textId="77777777" w:rsidR="00E844AE" w:rsidRDefault="00E844AE" w:rsidP="00387122">
            <w:pPr>
              <w:jc w:val="both"/>
              <w:rPr>
                <w:b/>
              </w:rPr>
            </w:pPr>
            <w:r>
              <w:rPr>
                <w:b/>
              </w:rPr>
              <w:t>Typ vztahu na součásti VŠ, která uskutečňuje st. program</w:t>
            </w:r>
          </w:p>
        </w:tc>
        <w:tc>
          <w:tcPr>
            <w:tcW w:w="992" w:type="dxa"/>
            <w:gridSpan w:val="2"/>
          </w:tcPr>
          <w:p w14:paraId="650597F1" w14:textId="77777777" w:rsidR="00E844AE" w:rsidRDefault="00E844AE" w:rsidP="00387122">
            <w:pPr>
              <w:jc w:val="both"/>
            </w:pPr>
            <w:r>
              <w:t>pp</w:t>
            </w:r>
          </w:p>
        </w:tc>
        <w:tc>
          <w:tcPr>
            <w:tcW w:w="994" w:type="dxa"/>
            <w:shd w:val="clear" w:color="auto" w:fill="F7CAAC"/>
          </w:tcPr>
          <w:p w14:paraId="22A2DD55" w14:textId="77777777" w:rsidR="00E844AE" w:rsidRDefault="00E844AE" w:rsidP="00387122">
            <w:pPr>
              <w:jc w:val="both"/>
              <w:rPr>
                <w:b/>
              </w:rPr>
            </w:pPr>
            <w:r>
              <w:rPr>
                <w:b/>
              </w:rPr>
              <w:t>rozsah</w:t>
            </w:r>
          </w:p>
        </w:tc>
        <w:tc>
          <w:tcPr>
            <w:tcW w:w="1059" w:type="dxa"/>
            <w:gridSpan w:val="2"/>
          </w:tcPr>
          <w:p w14:paraId="5D11C51E" w14:textId="77777777" w:rsidR="00E844AE" w:rsidRDefault="00E844AE" w:rsidP="00387122">
            <w:r>
              <w:t>20</w:t>
            </w:r>
          </w:p>
        </w:tc>
        <w:tc>
          <w:tcPr>
            <w:tcW w:w="709" w:type="dxa"/>
            <w:gridSpan w:val="2"/>
            <w:shd w:val="clear" w:color="auto" w:fill="F7CAAC"/>
          </w:tcPr>
          <w:p w14:paraId="0DC3F56E" w14:textId="77777777" w:rsidR="00E844AE" w:rsidRPr="000C6467" w:rsidRDefault="00E844AE" w:rsidP="00387122">
            <w:pPr>
              <w:jc w:val="both"/>
              <w:rPr>
                <w:b/>
                <w:sz w:val="18"/>
              </w:rPr>
            </w:pPr>
            <w:r w:rsidRPr="000C6467">
              <w:rPr>
                <w:b/>
                <w:sz w:val="18"/>
              </w:rPr>
              <w:t>do kdy</w:t>
            </w:r>
          </w:p>
        </w:tc>
        <w:tc>
          <w:tcPr>
            <w:tcW w:w="1037" w:type="dxa"/>
            <w:gridSpan w:val="2"/>
          </w:tcPr>
          <w:p w14:paraId="31AB3529" w14:textId="77777777" w:rsidR="00E844AE" w:rsidRDefault="00E844AE" w:rsidP="00387122">
            <w:pPr>
              <w:jc w:val="both"/>
            </w:pPr>
            <w:r>
              <w:t>N</w:t>
            </w:r>
          </w:p>
        </w:tc>
      </w:tr>
      <w:tr w:rsidR="00E844AE" w14:paraId="3DB483CC" w14:textId="77777777" w:rsidTr="00387122">
        <w:tc>
          <w:tcPr>
            <w:tcW w:w="6060" w:type="dxa"/>
            <w:gridSpan w:val="5"/>
            <w:shd w:val="clear" w:color="auto" w:fill="F7CAAC"/>
          </w:tcPr>
          <w:p w14:paraId="2EE453ED" w14:textId="77777777" w:rsidR="00E844AE" w:rsidRDefault="00E844AE" w:rsidP="00387122">
            <w:pPr>
              <w:jc w:val="both"/>
            </w:pPr>
            <w:r>
              <w:rPr>
                <w:b/>
              </w:rPr>
              <w:t>Další současná působení jako akademický pracovník na jiných VŠ</w:t>
            </w:r>
          </w:p>
        </w:tc>
        <w:tc>
          <w:tcPr>
            <w:tcW w:w="2053" w:type="dxa"/>
            <w:gridSpan w:val="3"/>
            <w:shd w:val="clear" w:color="auto" w:fill="F7CAAC"/>
          </w:tcPr>
          <w:p w14:paraId="08746A91" w14:textId="77777777" w:rsidR="00E844AE" w:rsidRDefault="00E844AE" w:rsidP="00387122">
            <w:pPr>
              <w:jc w:val="both"/>
              <w:rPr>
                <w:b/>
              </w:rPr>
            </w:pPr>
            <w:r>
              <w:rPr>
                <w:b/>
              </w:rPr>
              <w:t>typ prac. vztahu</w:t>
            </w:r>
          </w:p>
        </w:tc>
        <w:tc>
          <w:tcPr>
            <w:tcW w:w="1746" w:type="dxa"/>
            <w:gridSpan w:val="4"/>
            <w:shd w:val="clear" w:color="auto" w:fill="F7CAAC"/>
          </w:tcPr>
          <w:p w14:paraId="7528EA61" w14:textId="77777777" w:rsidR="00E844AE" w:rsidRDefault="00E844AE" w:rsidP="00387122">
            <w:pPr>
              <w:jc w:val="both"/>
              <w:rPr>
                <w:b/>
              </w:rPr>
            </w:pPr>
            <w:r>
              <w:rPr>
                <w:b/>
              </w:rPr>
              <w:t>rozsah</w:t>
            </w:r>
          </w:p>
        </w:tc>
      </w:tr>
      <w:tr w:rsidR="00E844AE" w14:paraId="42AB1D84" w14:textId="77777777" w:rsidTr="00387122">
        <w:tc>
          <w:tcPr>
            <w:tcW w:w="6060" w:type="dxa"/>
            <w:gridSpan w:val="5"/>
          </w:tcPr>
          <w:p w14:paraId="51310CFD" w14:textId="77777777" w:rsidR="00E844AE" w:rsidRPr="006201B3" w:rsidRDefault="00E844AE" w:rsidP="00387122">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61CC249E" w14:textId="77777777" w:rsidR="00E844AE" w:rsidRDefault="00E844AE" w:rsidP="00387122">
            <w:pPr>
              <w:jc w:val="both"/>
            </w:pPr>
            <w:r>
              <w:t>pp</w:t>
            </w:r>
          </w:p>
        </w:tc>
        <w:tc>
          <w:tcPr>
            <w:tcW w:w="1746" w:type="dxa"/>
            <w:gridSpan w:val="4"/>
          </w:tcPr>
          <w:p w14:paraId="6FA5B203" w14:textId="77777777" w:rsidR="00E844AE" w:rsidRDefault="00E844AE" w:rsidP="00387122">
            <w:pPr>
              <w:jc w:val="both"/>
            </w:pPr>
            <w:r>
              <w:t>40</w:t>
            </w:r>
          </w:p>
        </w:tc>
      </w:tr>
      <w:tr w:rsidR="00E844AE" w14:paraId="582B8C71" w14:textId="77777777" w:rsidTr="00387122">
        <w:tc>
          <w:tcPr>
            <w:tcW w:w="6060" w:type="dxa"/>
            <w:gridSpan w:val="5"/>
          </w:tcPr>
          <w:p w14:paraId="399837AE" w14:textId="77777777" w:rsidR="00E844AE" w:rsidRDefault="00E844AE" w:rsidP="00387122">
            <w:pPr>
              <w:jc w:val="both"/>
            </w:pPr>
          </w:p>
        </w:tc>
        <w:tc>
          <w:tcPr>
            <w:tcW w:w="2053" w:type="dxa"/>
            <w:gridSpan w:val="3"/>
          </w:tcPr>
          <w:p w14:paraId="1F9CE92D" w14:textId="77777777" w:rsidR="00E844AE" w:rsidRDefault="00E844AE" w:rsidP="00387122">
            <w:pPr>
              <w:jc w:val="both"/>
            </w:pPr>
          </w:p>
        </w:tc>
        <w:tc>
          <w:tcPr>
            <w:tcW w:w="1746" w:type="dxa"/>
            <w:gridSpan w:val="4"/>
          </w:tcPr>
          <w:p w14:paraId="61AA2A74" w14:textId="77777777" w:rsidR="00E844AE" w:rsidRDefault="00E844AE" w:rsidP="00387122">
            <w:pPr>
              <w:jc w:val="both"/>
            </w:pPr>
          </w:p>
        </w:tc>
      </w:tr>
      <w:tr w:rsidR="00E844AE" w14:paraId="34579AD9" w14:textId="77777777" w:rsidTr="00387122">
        <w:tc>
          <w:tcPr>
            <w:tcW w:w="9859" w:type="dxa"/>
            <w:gridSpan w:val="12"/>
            <w:shd w:val="clear" w:color="auto" w:fill="F7CAAC"/>
          </w:tcPr>
          <w:p w14:paraId="19B79EE6"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5ED65B51" w14:textId="77777777" w:rsidTr="00387122">
        <w:trPr>
          <w:trHeight w:val="388"/>
        </w:trPr>
        <w:tc>
          <w:tcPr>
            <w:tcW w:w="9859" w:type="dxa"/>
            <w:gridSpan w:val="12"/>
            <w:tcBorders>
              <w:top w:val="nil"/>
            </w:tcBorders>
          </w:tcPr>
          <w:p w14:paraId="1FDC40A4" w14:textId="77777777" w:rsidR="00E844AE" w:rsidRDefault="005B2B09" w:rsidP="00387122">
            <w:pPr>
              <w:jc w:val="both"/>
            </w:pPr>
            <w:r w:rsidRPr="00A11447">
              <w:t>Management – přednášející (10%)</w:t>
            </w:r>
          </w:p>
          <w:p w14:paraId="5FA883D5" w14:textId="77777777" w:rsidR="004941F2" w:rsidRDefault="004941F2" w:rsidP="00387122">
            <w:pPr>
              <w:jc w:val="both"/>
            </w:pPr>
            <w:r>
              <w:t>Školitel</w:t>
            </w:r>
          </w:p>
        </w:tc>
      </w:tr>
      <w:tr w:rsidR="00E844AE" w14:paraId="48B35628" w14:textId="77777777" w:rsidTr="00387122">
        <w:tc>
          <w:tcPr>
            <w:tcW w:w="9859" w:type="dxa"/>
            <w:gridSpan w:val="12"/>
            <w:shd w:val="clear" w:color="auto" w:fill="F7CAAC"/>
          </w:tcPr>
          <w:p w14:paraId="607A2391" w14:textId="77777777" w:rsidR="00E844AE" w:rsidRDefault="00E844AE" w:rsidP="00387122">
            <w:pPr>
              <w:jc w:val="both"/>
            </w:pPr>
            <w:r>
              <w:rPr>
                <w:b/>
              </w:rPr>
              <w:t xml:space="preserve">Údaje o vzdělání na VŠ </w:t>
            </w:r>
          </w:p>
        </w:tc>
      </w:tr>
      <w:tr w:rsidR="00E844AE" w14:paraId="16CD51F9" w14:textId="77777777" w:rsidTr="00387122">
        <w:trPr>
          <w:trHeight w:val="784"/>
        </w:trPr>
        <w:tc>
          <w:tcPr>
            <w:tcW w:w="9859" w:type="dxa"/>
            <w:gridSpan w:val="12"/>
          </w:tcPr>
          <w:p w14:paraId="22FD0643" w14:textId="77777777" w:rsidR="00E844AE" w:rsidRDefault="00E844AE" w:rsidP="00387122">
            <w:pPr>
              <w:jc w:val="both"/>
              <w:rPr>
                <w:b/>
                <w:bCs/>
                <w:color w:val="000000"/>
                <w:szCs w:val="24"/>
              </w:rPr>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r>
              <w:rPr>
                <w:b/>
                <w:bCs/>
                <w:color w:val="000000"/>
                <w:szCs w:val="24"/>
              </w:rPr>
              <w:t xml:space="preserve"> </w:t>
            </w:r>
          </w:p>
          <w:p w14:paraId="5FE607FD" w14:textId="77777777" w:rsidR="00E844AE" w:rsidRPr="00734837" w:rsidRDefault="00E844AE" w:rsidP="00387122">
            <w:pPr>
              <w:jc w:val="both"/>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tc>
      </w:tr>
      <w:tr w:rsidR="00E844AE" w14:paraId="573EEAEC" w14:textId="77777777" w:rsidTr="00387122">
        <w:tc>
          <w:tcPr>
            <w:tcW w:w="9859" w:type="dxa"/>
            <w:gridSpan w:val="12"/>
            <w:shd w:val="clear" w:color="auto" w:fill="F7CAAC"/>
          </w:tcPr>
          <w:p w14:paraId="5DCE87DC" w14:textId="77777777" w:rsidR="00E844AE" w:rsidRDefault="00E844AE" w:rsidP="00387122">
            <w:pPr>
              <w:jc w:val="both"/>
              <w:rPr>
                <w:b/>
              </w:rPr>
            </w:pPr>
            <w:r>
              <w:rPr>
                <w:b/>
              </w:rPr>
              <w:t>Údaje o odborném působení od absolvování VŠ</w:t>
            </w:r>
          </w:p>
        </w:tc>
      </w:tr>
      <w:tr w:rsidR="00E844AE" w14:paraId="4FB6EED9" w14:textId="77777777" w:rsidTr="00387122">
        <w:trPr>
          <w:trHeight w:val="887"/>
        </w:trPr>
        <w:tc>
          <w:tcPr>
            <w:tcW w:w="9859" w:type="dxa"/>
            <w:gridSpan w:val="12"/>
          </w:tcPr>
          <w:p w14:paraId="23C73E12" w14:textId="77777777" w:rsidR="00E844AE" w:rsidRDefault="00E844AE" w:rsidP="00387122">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2DA50651" w14:textId="77777777" w:rsidR="00E844AE" w:rsidRPr="0006721D" w:rsidRDefault="00E844AE" w:rsidP="00387122">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2EF019BC" w14:textId="77777777" w:rsidR="00E844AE" w:rsidRPr="0006721D" w:rsidRDefault="00E844AE" w:rsidP="00387122">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4C17FFA3" w14:textId="77777777" w:rsidR="00E844AE" w:rsidRPr="0006721D" w:rsidRDefault="00E844AE" w:rsidP="00387122">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E844AE" w14:paraId="6F4B20DE" w14:textId="77777777" w:rsidTr="00387122">
        <w:trPr>
          <w:trHeight w:val="250"/>
        </w:trPr>
        <w:tc>
          <w:tcPr>
            <w:tcW w:w="9859" w:type="dxa"/>
            <w:gridSpan w:val="12"/>
            <w:shd w:val="clear" w:color="auto" w:fill="F7CAAC"/>
          </w:tcPr>
          <w:p w14:paraId="37F5E47B" w14:textId="77777777" w:rsidR="00E844AE" w:rsidRDefault="00E844AE" w:rsidP="00387122">
            <w:pPr>
              <w:jc w:val="both"/>
            </w:pPr>
            <w:r>
              <w:rPr>
                <w:b/>
              </w:rPr>
              <w:t>Zkušenosti s vedením kvalifikačních a rigorózních prací</w:t>
            </w:r>
          </w:p>
        </w:tc>
      </w:tr>
      <w:tr w:rsidR="00E844AE" w14:paraId="19514D80" w14:textId="77777777" w:rsidTr="00387122">
        <w:trPr>
          <w:trHeight w:val="112"/>
        </w:trPr>
        <w:tc>
          <w:tcPr>
            <w:tcW w:w="9859" w:type="dxa"/>
            <w:gridSpan w:val="12"/>
          </w:tcPr>
          <w:p w14:paraId="3038CADA" w14:textId="77777777" w:rsidR="00E844AE" w:rsidRDefault="00E844AE" w:rsidP="00387122">
            <w:pPr>
              <w:jc w:val="both"/>
            </w:pPr>
            <w:r>
              <w:t>Počet vedených bakalářských prací – 47</w:t>
            </w:r>
          </w:p>
          <w:p w14:paraId="0DCADDBF" w14:textId="77777777" w:rsidR="00E844AE" w:rsidRDefault="00E844AE" w:rsidP="00387122">
            <w:pPr>
              <w:jc w:val="both"/>
            </w:pPr>
            <w:r>
              <w:t>Počet vedených diplomových prací – 125</w:t>
            </w:r>
          </w:p>
          <w:p w14:paraId="3AA9A5FA" w14:textId="77777777" w:rsidR="00E844AE" w:rsidRDefault="00E844AE" w:rsidP="00387122">
            <w:pPr>
              <w:jc w:val="both"/>
            </w:pPr>
            <w:r>
              <w:t>Počet vedených disertačních prací - 3</w:t>
            </w:r>
          </w:p>
        </w:tc>
      </w:tr>
      <w:tr w:rsidR="00E844AE" w14:paraId="32C925AE" w14:textId="77777777" w:rsidTr="00387122">
        <w:trPr>
          <w:cantSplit/>
        </w:trPr>
        <w:tc>
          <w:tcPr>
            <w:tcW w:w="3347" w:type="dxa"/>
            <w:gridSpan w:val="2"/>
            <w:tcBorders>
              <w:top w:val="single" w:sz="12" w:space="0" w:color="auto"/>
            </w:tcBorders>
            <w:shd w:val="clear" w:color="auto" w:fill="F7CAAC"/>
          </w:tcPr>
          <w:p w14:paraId="5F16EDA2"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0DA73A4B" w14:textId="77777777" w:rsidR="00E844AE" w:rsidRDefault="00E844AE" w:rsidP="00387122">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63740BF0" w14:textId="77777777" w:rsidR="00E844AE" w:rsidRDefault="00E844AE" w:rsidP="00387122">
            <w:pPr>
              <w:jc w:val="both"/>
            </w:pPr>
            <w:r>
              <w:rPr>
                <w:b/>
              </w:rPr>
              <w:t>Řízení konáno na VŠ</w:t>
            </w:r>
          </w:p>
        </w:tc>
        <w:tc>
          <w:tcPr>
            <w:tcW w:w="2019" w:type="dxa"/>
            <w:gridSpan w:val="5"/>
            <w:tcBorders>
              <w:top w:val="single" w:sz="12" w:space="0" w:color="auto"/>
              <w:left w:val="single" w:sz="12" w:space="0" w:color="auto"/>
            </w:tcBorders>
            <w:shd w:val="clear" w:color="auto" w:fill="F7CAAC"/>
          </w:tcPr>
          <w:p w14:paraId="75FAD4F8" w14:textId="77777777" w:rsidR="00E844AE" w:rsidRDefault="00E844AE" w:rsidP="00387122">
            <w:pPr>
              <w:jc w:val="both"/>
              <w:rPr>
                <w:b/>
              </w:rPr>
            </w:pPr>
            <w:r>
              <w:rPr>
                <w:b/>
              </w:rPr>
              <w:t>Ohlasy publikací</w:t>
            </w:r>
          </w:p>
        </w:tc>
      </w:tr>
      <w:tr w:rsidR="00E844AE" w14:paraId="33AFBF7C" w14:textId="77777777" w:rsidTr="00387122">
        <w:trPr>
          <w:cantSplit/>
        </w:trPr>
        <w:tc>
          <w:tcPr>
            <w:tcW w:w="3347" w:type="dxa"/>
            <w:gridSpan w:val="2"/>
          </w:tcPr>
          <w:p w14:paraId="69B75A27" w14:textId="77777777" w:rsidR="00E844AE" w:rsidRDefault="00E844AE" w:rsidP="00387122">
            <w:pPr>
              <w:jc w:val="both"/>
            </w:pPr>
            <w:r>
              <w:t>Management</w:t>
            </w:r>
          </w:p>
        </w:tc>
        <w:tc>
          <w:tcPr>
            <w:tcW w:w="2245" w:type="dxa"/>
            <w:gridSpan w:val="2"/>
          </w:tcPr>
          <w:p w14:paraId="3A0A711F" w14:textId="77777777" w:rsidR="00E844AE" w:rsidRDefault="00E844AE" w:rsidP="00387122">
            <w:pPr>
              <w:jc w:val="both"/>
            </w:pPr>
            <w:r>
              <w:t>2009</w:t>
            </w:r>
          </w:p>
        </w:tc>
        <w:tc>
          <w:tcPr>
            <w:tcW w:w="2248" w:type="dxa"/>
            <w:gridSpan w:val="3"/>
            <w:tcBorders>
              <w:right w:val="single" w:sz="12" w:space="0" w:color="auto"/>
            </w:tcBorders>
          </w:tcPr>
          <w:p w14:paraId="3DA27BC4" w14:textId="77777777" w:rsidR="00E844AE" w:rsidRDefault="00E844AE" w:rsidP="00387122">
            <w:pPr>
              <w:jc w:val="both"/>
            </w:pPr>
            <w:r>
              <w:t>PU v Prešove</w:t>
            </w:r>
          </w:p>
        </w:tc>
        <w:tc>
          <w:tcPr>
            <w:tcW w:w="840" w:type="dxa"/>
            <w:gridSpan w:val="2"/>
            <w:tcBorders>
              <w:left w:val="single" w:sz="12" w:space="0" w:color="auto"/>
            </w:tcBorders>
            <w:shd w:val="clear" w:color="auto" w:fill="F7CAAC"/>
          </w:tcPr>
          <w:p w14:paraId="1D72EF50" w14:textId="77777777" w:rsidR="00E844AE" w:rsidRDefault="00E844AE" w:rsidP="00387122">
            <w:pPr>
              <w:jc w:val="both"/>
            </w:pPr>
            <w:r>
              <w:rPr>
                <w:b/>
              </w:rPr>
              <w:t>WOS</w:t>
            </w:r>
          </w:p>
        </w:tc>
        <w:tc>
          <w:tcPr>
            <w:tcW w:w="485" w:type="dxa"/>
            <w:gridSpan w:val="2"/>
            <w:shd w:val="clear" w:color="auto" w:fill="F7CAAC"/>
          </w:tcPr>
          <w:p w14:paraId="5D53931F" w14:textId="77777777" w:rsidR="00E844AE" w:rsidRDefault="00E844AE" w:rsidP="00387122">
            <w:pPr>
              <w:jc w:val="both"/>
              <w:rPr>
                <w:sz w:val="18"/>
              </w:rPr>
            </w:pPr>
            <w:r>
              <w:rPr>
                <w:b/>
                <w:sz w:val="18"/>
              </w:rPr>
              <w:t>Scopus</w:t>
            </w:r>
          </w:p>
        </w:tc>
        <w:tc>
          <w:tcPr>
            <w:tcW w:w="694" w:type="dxa"/>
            <w:shd w:val="clear" w:color="auto" w:fill="F7CAAC"/>
          </w:tcPr>
          <w:p w14:paraId="6A3FFBE7" w14:textId="77777777" w:rsidR="00E844AE" w:rsidRDefault="00E844AE" w:rsidP="00387122">
            <w:pPr>
              <w:jc w:val="both"/>
            </w:pPr>
            <w:r>
              <w:rPr>
                <w:b/>
                <w:sz w:val="18"/>
              </w:rPr>
              <w:t>ostatní</w:t>
            </w:r>
          </w:p>
        </w:tc>
      </w:tr>
      <w:tr w:rsidR="00E844AE" w14:paraId="0AF68943" w14:textId="77777777" w:rsidTr="00387122">
        <w:trPr>
          <w:cantSplit/>
          <w:trHeight w:val="70"/>
        </w:trPr>
        <w:tc>
          <w:tcPr>
            <w:tcW w:w="3347" w:type="dxa"/>
            <w:gridSpan w:val="2"/>
            <w:shd w:val="clear" w:color="auto" w:fill="F7CAAC"/>
          </w:tcPr>
          <w:p w14:paraId="7851C778" w14:textId="77777777" w:rsidR="00E844AE" w:rsidRDefault="00E844AE" w:rsidP="00387122">
            <w:pPr>
              <w:jc w:val="both"/>
            </w:pPr>
            <w:r>
              <w:rPr>
                <w:b/>
              </w:rPr>
              <w:t>Obor jmenovacího řízení</w:t>
            </w:r>
          </w:p>
        </w:tc>
        <w:tc>
          <w:tcPr>
            <w:tcW w:w="2245" w:type="dxa"/>
            <w:gridSpan w:val="2"/>
            <w:shd w:val="clear" w:color="auto" w:fill="F7CAAC"/>
          </w:tcPr>
          <w:p w14:paraId="745E351C" w14:textId="77777777" w:rsidR="00E844AE" w:rsidRDefault="00E844AE" w:rsidP="00387122">
            <w:pPr>
              <w:jc w:val="both"/>
            </w:pPr>
            <w:r>
              <w:rPr>
                <w:b/>
              </w:rPr>
              <w:t>Rok udělení hodnosti</w:t>
            </w:r>
          </w:p>
        </w:tc>
        <w:tc>
          <w:tcPr>
            <w:tcW w:w="2248" w:type="dxa"/>
            <w:gridSpan w:val="3"/>
            <w:tcBorders>
              <w:right w:val="single" w:sz="12" w:space="0" w:color="auto"/>
            </w:tcBorders>
            <w:shd w:val="clear" w:color="auto" w:fill="F7CAAC"/>
          </w:tcPr>
          <w:p w14:paraId="5D287060" w14:textId="77777777" w:rsidR="00E844AE" w:rsidRDefault="00E844AE" w:rsidP="00387122">
            <w:pPr>
              <w:jc w:val="both"/>
            </w:pPr>
            <w:r>
              <w:rPr>
                <w:b/>
              </w:rPr>
              <w:t>Řízení konáno na VŠ</w:t>
            </w:r>
          </w:p>
        </w:tc>
        <w:tc>
          <w:tcPr>
            <w:tcW w:w="840" w:type="dxa"/>
            <w:gridSpan w:val="2"/>
            <w:vMerge w:val="restart"/>
            <w:tcBorders>
              <w:left w:val="single" w:sz="12" w:space="0" w:color="auto"/>
            </w:tcBorders>
          </w:tcPr>
          <w:p w14:paraId="736C00CB" w14:textId="77777777" w:rsidR="00E844AE" w:rsidRPr="005A0078" w:rsidRDefault="00E844AE" w:rsidP="00387122">
            <w:pPr>
              <w:jc w:val="both"/>
              <w:rPr>
                <w:b/>
              </w:rPr>
            </w:pPr>
            <w:r w:rsidRPr="005A0078">
              <w:rPr>
                <w:b/>
              </w:rPr>
              <w:t>108</w:t>
            </w:r>
          </w:p>
        </w:tc>
        <w:tc>
          <w:tcPr>
            <w:tcW w:w="485" w:type="dxa"/>
            <w:gridSpan w:val="2"/>
            <w:vMerge w:val="restart"/>
          </w:tcPr>
          <w:p w14:paraId="1167577F" w14:textId="77777777" w:rsidR="00E844AE" w:rsidRPr="005A0078" w:rsidRDefault="00E844AE" w:rsidP="00387122">
            <w:pPr>
              <w:jc w:val="both"/>
              <w:rPr>
                <w:b/>
              </w:rPr>
            </w:pPr>
            <w:r w:rsidRPr="005A0078">
              <w:rPr>
                <w:b/>
              </w:rPr>
              <w:t>65</w:t>
            </w:r>
          </w:p>
        </w:tc>
        <w:tc>
          <w:tcPr>
            <w:tcW w:w="694" w:type="dxa"/>
            <w:vMerge w:val="restart"/>
          </w:tcPr>
          <w:p w14:paraId="44945E68" w14:textId="77777777" w:rsidR="00E844AE" w:rsidRPr="005A0078" w:rsidRDefault="00E844AE" w:rsidP="00387122">
            <w:pPr>
              <w:jc w:val="both"/>
              <w:rPr>
                <w:b/>
              </w:rPr>
            </w:pPr>
            <w:r w:rsidRPr="005A0078">
              <w:rPr>
                <w:b/>
              </w:rPr>
              <w:t>214</w:t>
            </w:r>
          </w:p>
        </w:tc>
      </w:tr>
      <w:tr w:rsidR="007A7947" w14:paraId="3DBEF002" w14:textId="77777777" w:rsidTr="00387122">
        <w:trPr>
          <w:trHeight w:val="205"/>
        </w:trPr>
        <w:tc>
          <w:tcPr>
            <w:tcW w:w="3347" w:type="dxa"/>
            <w:gridSpan w:val="2"/>
          </w:tcPr>
          <w:p w14:paraId="2EFC7BC6" w14:textId="01AFF088" w:rsidR="007A7947" w:rsidRDefault="007A7947" w:rsidP="007A7947">
            <w:pPr>
              <w:jc w:val="both"/>
            </w:pPr>
            <w:ins w:id="170" w:author="Pavla Trefilová" w:date="2019-09-05T11:20:00Z">
              <w:r w:rsidRPr="00992018">
                <w:t>Management a ekonomika podniku</w:t>
              </w:r>
            </w:ins>
          </w:p>
        </w:tc>
        <w:tc>
          <w:tcPr>
            <w:tcW w:w="2245" w:type="dxa"/>
            <w:gridSpan w:val="2"/>
          </w:tcPr>
          <w:p w14:paraId="272529C2" w14:textId="55AB348C" w:rsidR="007A7947" w:rsidRDefault="007A7947" w:rsidP="007A7947">
            <w:pPr>
              <w:jc w:val="both"/>
            </w:pPr>
            <w:ins w:id="171" w:author="Pavla Trefilová" w:date="2019-09-05T11:20:00Z">
              <w:r>
                <w:t>2019</w:t>
              </w:r>
            </w:ins>
          </w:p>
        </w:tc>
        <w:tc>
          <w:tcPr>
            <w:tcW w:w="2248" w:type="dxa"/>
            <w:gridSpan w:val="3"/>
            <w:tcBorders>
              <w:right w:val="single" w:sz="12" w:space="0" w:color="auto"/>
            </w:tcBorders>
          </w:tcPr>
          <w:p w14:paraId="57BFAE3F" w14:textId="240BBFF9" w:rsidR="007A7947" w:rsidRDefault="007A7947" w:rsidP="007A7947">
            <w:pPr>
              <w:jc w:val="both"/>
            </w:pPr>
            <w:ins w:id="172" w:author="Pavla Trefilová" w:date="2019-09-05T11:20:00Z">
              <w:r>
                <w:t>UTB ve Zlíně</w:t>
              </w:r>
            </w:ins>
          </w:p>
        </w:tc>
        <w:tc>
          <w:tcPr>
            <w:tcW w:w="840" w:type="dxa"/>
            <w:gridSpan w:val="2"/>
            <w:vMerge/>
            <w:tcBorders>
              <w:left w:val="single" w:sz="12" w:space="0" w:color="auto"/>
            </w:tcBorders>
            <w:vAlign w:val="center"/>
          </w:tcPr>
          <w:p w14:paraId="6F8C9E9F" w14:textId="77777777" w:rsidR="007A7947" w:rsidRDefault="007A7947" w:rsidP="007A7947">
            <w:pPr>
              <w:rPr>
                <w:b/>
              </w:rPr>
            </w:pPr>
          </w:p>
        </w:tc>
        <w:tc>
          <w:tcPr>
            <w:tcW w:w="485" w:type="dxa"/>
            <w:gridSpan w:val="2"/>
            <w:vMerge/>
            <w:vAlign w:val="center"/>
          </w:tcPr>
          <w:p w14:paraId="00AE1DA5" w14:textId="77777777" w:rsidR="007A7947" w:rsidRDefault="007A7947" w:rsidP="007A7947">
            <w:pPr>
              <w:rPr>
                <w:b/>
              </w:rPr>
            </w:pPr>
          </w:p>
        </w:tc>
        <w:tc>
          <w:tcPr>
            <w:tcW w:w="694" w:type="dxa"/>
            <w:vMerge/>
            <w:vAlign w:val="center"/>
          </w:tcPr>
          <w:p w14:paraId="32B3FB5D" w14:textId="77777777" w:rsidR="007A7947" w:rsidRDefault="007A7947" w:rsidP="007A7947">
            <w:pPr>
              <w:rPr>
                <w:b/>
              </w:rPr>
            </w:pPr>
          </w:p>
        </w:tc>
      </w:tr>
      <w:tr w:rsidR="007A7947" w14:paraId="65CB8D42" w14:textId="77777777" w:rsidTr="00387122">
        <w:tc>
          <w:tcPr>
            <w:tcW w:w="9859" w:type="dxa"/>
            <w:gridSpan w:val="12"/>
            <w:shd w:val="clear" w:color="auto" w:fill="F7CAAC"/>
          </w:tcPr>
          <w:p w14:paraId="610A5E2B" w14:textId="77777777" w:rsidR="007A7947" w:rsidRDefault="007A7947" w:rsidP="007A7947">
            <w:pPr>
              <w:jc w:val="both"/>
              <w:rPr>
                <w:b/>
              </w:rPr>
            </w:pPr>
            <w:r>
              <w:rPr>
                <w:b/>
              </w:rPr>
              <w:t xml:space="preserve">Přehled o nejvýznamnější publikační a další tvůrčí činnosti nebo další profesní činnosti u odborníků z praxe vztahující se k zabezpečovaným předmětům </w:t>
            </w:r>
          </w:p>
        </w:tc>
      </w:tr>
      <w:tr w:rsidR="007A7947" w14:paraId="026D9D8A" w14:textId="77777777" w:rsidTr="00387122">
        <w:trPr>
          <w:trHeight w:val="2347"/>
        </w:trPr>
        <w:tc>
          <w:tcPr>
            <w:tcW w:w="9859" w:type="dxa"/>
            <w:gridSpan w:val="12"/>
          </w:tcPr>
          <w:p w14:paraId="4CF6FD8F" w14:textId="77777777" w:rsidR="007A7947" w:rsidRPr="00CC4A98" w:rsidRDefault="007A7947" w:rsidP="007A7947">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3A6A35F5" w14:textId="77777777" w:rsidR="007A7947" w:rsidRPr="00CC4A98" w:rsidRDefault="007A7947" w:rsidP="007A7947">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43" w:tgtFrame="_blank" w:history="1">
              <w:r w:rsidRPr="00795096">
                <w:rPr>
                  <w:rStyle w:val="Hypertextovodkaz"/>
                  <w:color w:val="000000" w:themeColor="text1"/>
                  <w:sz w:val="20"/>
                  <w:szCs w:val="20"/>
                </w:rPr>
                <w:t>https://doi.org/10.9770/jssi.2017.7.1(14)</w:t>
              </w:r>
            </w:hyperlink>
            <w:r w:rsidRPr="00795096">
              <w:rPr>
                <w:rStyle w:val="Hypertextovodkaz"/>
                <w:color w:val="000000" w:themeColor="text1"/>
                <w:sz w:val="20"/>
                <w:szCs w:val="20"/>
              </w:rPr>
              <w:t xml:space="preserve"> (60%).</w:t>
            </w:r>
          </w:p>
          <w:p w14:paraId="17A4DE22" w14:textId="77777777" w:rsidR="007A7947" w:rsidRPr="00CC4A98" w:rsidRDefault="007A7947" w:rsidP="007A7947">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44"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AEA87EF" w14:textId="77777777" w:rsidR="007A7947" w:rsidRPr="00A95FF4" w:rsidRDefault="007A7947" w:rsidP="007A7947">
            <w:pPr>
              <w:jc w:val="both"/>
              <w:rPr>
                <w:color w:val="000000" w:themeColor="text1"/>
                <w:lang w:val="sk-SK" w:eastAsia="sk-SK"/>
              </w:rPr>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45"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tc>
      </w:tr>
      <w:tr w:rsidR="007A7947" w14:paraId="645B808F" w14:textId="77777777" w:rsidTr="00387122">
        <w:trPr>
          <w:trHeight w:val="218"/>
        </w:trPr>
        <w:tc>
          <w:tcPr>
            <w:tcW w:w="9859" w:type="dxa"/>
            <w:gridSpan w:val="12"/>
            <w:shd w:val="clear" w:color="auto" w:fill="F7CAAC"/>
          </w:tcPr>
          <w:p w14:paraId="42417613" w14:textId="77777777" w:rsidR="007A7947" w:rsidRDefault="007A7947" w:rsidP="007A7947">
            <w:pPr>
              <w:rPr>
                <w:b/>
              </w:rPr>
            </w:pPr>
            <w:r>
              <w:rPr>
                <w:b/>
              </w:rPr>
              <w:t>Působení v zahraničí</w:t>
            </w:r>
          </w:p>
        </w:tc>
      </w:tr>
      <w:tr w:rsidR="007A7947" w14:paraId="09E0625D" w14:textId="77777777" w:rsidTr="00387122">
        <w:trPr>
          <w:trHeight w:val="328"/>
        </w:trPr>
        <w:tc>
          <w:tcPr>
            <w:tcW w:w="9859" w:type="dxa"/>
            <w:gridSpan w:val="12"/>
          </w:tcPr>
          <w:p w14:paraId="255FCDA2" w14:textId="77777777" w:rsidR="007A7947" w:rsidRPr="00B4305C" w:rsidRDefault="007A7947" w:rsidP="007A7947">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676097F7" w14:textId="77777777" w:rsidR="007A7947" w:rsidRPr="00B4305C" w:rsidRDefault="007A7947" w:rsidP="007A7947">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7FB2CFF2" w14:textId="77777777" w:rsidR="007A7947" w:rsidRPr="00B4305C" w:rsidRDefault="007A7947" w:rsidP="007A7947">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7A7947" w14:paraId="26CE5479" w14:textId="77777777" w:rsidTr="00387122">
        <w:trPr>
          <w:cantSplit/>
          <w:trHeight w:val="106"/>
        </w:trPr>
        <w:tc>
          <w:tcPr>
            <w:tcW w:w="2518" w:type="dxa"/>
            <w:shd w:val="clear" w:color="auto" w:fill="F7CAAC"/>
          </w:tcPr>
          <w:p w14:paraId="002A4F8C" w14:textId="77777777" w:rsidR="007A7947" w:rsidRDefault="007A7947" w:rsidP="007A7947">
            <w:pPr>
              <w:jc w:val="both"/>
              <w:rPr>
                <w:b/>
              </w:rPr>
            </w:pPr>
            <w:r>
              <w:rPr>
                <w:b/>
              </w:rPr>
              <w:t xml:space="preserve">Podpis </w:t>
            </w:r>
          </w:p>
        </w:tc>
        <w:tc>
          <w:tcPr>
            <w:tcW w:w="4536" w:type="dxa"/>
            <w:gridSpan w:val="5"/>
          </w:tcPr>
          <w:p w14:paraId="723A6574" w14:textId="77777777" w:rsidR="007A7947" w:rsidRDefault="007A7947" w:rsidP="007A7947">
            <w:pPr>
              <w:jc w:val="both"/>
            </w:pPr>
          </w:p>
        </w:tc>
        <w:tc>
          <w:tcPr>
            <w:tcW w:w="786" w:type="dxa"/>
            <w:shd w:val="clear" w:color="auto" w:fill="F7CAAC"/>
          </w:tcPr>
          <w:p w14:paraId="45530ACD" w14:textId="77777777" w:rsidR="007A7947" w:rsidRDefault="007A7947" w:rsidP="007A7947">
            <w:pPr>
              <w:jc w:val="both"/>
            </w:pPr>
            <w:r>
              <w:rPr>
                <w:b/>
              </w:rPr>
              <w:t>datum</w:t>
            </w:r>
          </w:p>
        </w:tc>
        <w:tc>
          <w:tcPr>
            <w:tcW w:w="2019" w:type="dxa"/>
            <w:gridSpan w:val="5"/>
          </w:tcPr>
          <w:p w14:paraId="1DD245D9" w14:textId="77777777" w:rsidR="007A7947" w:rsidRDefault="007A7947" w:rsidP="007A7947">
            <w:pPr>
              <w:jc w:val="both"/>
            </w:pPr>
          </w:p>
        </w:tc>
      </w:tr>
    </w:tbl>
    <w:p w14:paraId="548B7A1A" w14:textId="77777777" w:rsidR="004941F2" w:rsidRDefault="004941F2"/>
    <w:p w14:paraId="05D8109D"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4941F2" w:rsidRPr="004941F2" w14:paraId="633A4B2C" w14:textId="77777777" w:rsidTr="006116F3">
        <w:tc>
          <w:tcPr>
            <w:tcW w:w="9859" w:type="dxa"/>
            <w:gridSpan w:val="11"/>
            <w:tcBorders>
              <w:bottom w:val="double" w:sz="4" w:space="0" w:color="auto"/>
            </w:tcBorders>
            <w:shd w:val="clear" w:color="auto" w:fill="BDD6EE"/>
          </w:tcPr>
          <w:p w14:paraId="4D02105B" w14:textId="77777777" w:rsidR="004941F2" w:rsidRPr="004941F2" w:rsidRDefault="004941F2" w:rsidP="004941F2">
            <w:pPr>
              <w:jc w:val="both"/>
              <w:rPr>
                <w:b/>
                <w:sz w:val="28"/>
              </w:rPr>
            </w:pPr>
            <w:r w:rsidRPr="004941F2">
              <w:rPr>
                <w:b/>
                <w:sz w:val="28"/>
              </w:rPr>
              <w:lastRenderedPageBreak/>
              <w:t>C-I – Personální zabezpečení</w:t>
            </w:r>
          </w:p>
        </w:tc>
      </w:tr>
      <w:tr w:rsidR="004941F2" w:rsidRPr="004941F2" w14:paraId="301B376E" w14:textId="77777777" w:rsidTr="006116F3">
        <w:tc>
          <w:tcPr>
            <w:tcW w:w="2518" w:type="dxa"/>
            <w:tcBorders>
              <w:top w:val="double" w:sz="4" w:space="0" w:color="auto"/>
            </w:tcBorders>
            <w:shd w:val="clear" w:color="auto" w:fill="F7CAAC"/>
          </w:tcPr>
          <w:p w14:paraId="4E62C833" w14:textId="77777777" w:rsidR="004941F2" w:rsidRPr="004941F2" w:rsidRDefault="004941F2" w:rsidP="004941F2">
            <w:pPr>
              <w:jc w:val="both"/>
              <w:rPr>
                <w:b/>
              </w:rPr>
            </w:pPr>
            <w:r w:rsidRPr="004941F2">
              <w:rPr>
                <w:b/>
              </w:rPr>
              <w:t>Vysoká škola</w:t>
            </w:r>
          </w:p>
        </w:tc>
        <w:tc>
          <w:tcPr>
            <w:tcW w:w="7341" w:type="dxa"/>
            <w:gridSpan w:val="10"/>
          </w:tcPr>
          <w:p w14:paraId="3EA737FA" w14:textId="77777777" w:rsidR="004941F2" w:rsidRPr="004941F2" w:rsidRDefault="004941F2" w:rsidP="004941F2">
            <w:pPr>
              <w:jc w:val="both"/>
            </w:pPr>
            <w:r w:rsidRPr="004941F2">
              <w:t>Univerzita Tomáše Bati ve Zlíně</w:t>
            </w:r>
          </w:p>
        </w:tc>
      </w:tr>
      <w:tr w:rsidR="004941F2" w:rsidRPr="004941F2" w14:paraId="67A02727" w14:textId="77777777" w:rsidTr="006116F3">
        <w:tc>
          <w:tcPr>
            <w:tcW w:w="2518" w:type="dxa"/>
            <w:shd w:val="clear" w:color="auto" w:fill="F7CAAC"/>
          </w:tcPr>
          <w:p w14:paraId="1F2A46FD" w14:textId="77777777" w:rsidR="004941F2" w:rsidRPr="004941F2" w:rsidRDefault="004941F2" w:rsidP="004941F2">
            <w:pPr>
              <w:jc w:val="both"/>
              <w:rPr>
                <w:b/>
              </w:rPr>
            </w:pPr>
            <w:r w:rsidRPr="004941F2">
              <w:rPr>
                <w:b/>
              </w:rPr>
              <w:t>Součást vysoké školy</w:t>
            </w:r>
          </w:p>
        </w:tc>
        <w:tc>
          <w:tcPr>
            <w:tcW w:w="7341" w:type="dxa"/>
            <w:gridSpan w:val="10"/>
          </w:tcPr>
          <w:p w14:paraId="33F20B16" w14:textId="77777777" w:rsidR="004941F2" w:rsidRPr="004941F2" w:rsidRDefault="004941F2" w:rsidP="004941F2">
            <w:pPr>
              <w:jc w:val="both"/>
            </w:pPr>
            <w:r w:rsidRPr="004941F2">
              <w:t>Fakulta managementu a ekonomiky</w:t>
            </w:r>
          </w:p>
        </w:tc>
      </w:tr>
      <w:tr w:rsidR="004941F2" w:rsidRPr="004941F2" w14:paraId="36E1120C" w14:textId="77777777" w:rsidTr="006116F3">
        <w:tc>
          <w:tcPr>
            <w:tcW w:w="2518" w:type="dxa"/>
            <w:shd w:val="clear" w:color="auto" w:fill="F7CAAC"/>
          </w:tcPr>
          <w:p w14:paraId="060AED0C" w14:textId="77777777" w:rsidR="004941F2" w:rsidRPr="004941F2" w:rsidRDefault="004941F2" w:rsidP="004941F2">
            <w:pPr>
              <w:jc w:val="both"/>
              <w:rPr>
                <w:b/>
              </w:rPr>
            </w:pPr>
            <w:r w:rsidRPr="004941F2">
              <w:rPr>
                <w:b/>
              </w:rPr>
              <w:t>Název studijního programu</w:t>
            </w:r>
          </w:p>
        </w:tc>
        <w:tc>
          <w:tcPr>
            <w:tcW w:w="7341" w:type="dxa"/>
            <w:gridSpan w:val="10"/>
          </w:tcPr>
          <w:p w14:paraId="6C348BB8" w14:textId="77777777" w:rsidR="004941F2" w:rsidRPr="004941F2" w:rsidRDefault="004941F2" w:rsidP="004941F2">
            <w:pPr>
              <w:jc w:val="both"/>
            </w:pPr>
            <w:r w:rsidRPr="005B2B09">
              <w:t>Economics and Management</w:t>
            </w:r>
          </w:p>
        </w:tc>
      </w:tr>
      <w:tr w:rsidR="004941F2" w:rsidRPr="004941F2" w14:paraId="28502544" w14:textId="77777777" w:rsidTr="006116F3">
        <w:tc>
          <w:tcPr>
            <w:tcW w:w="2518" w:type="dxa"/>
            <w:shd w:val="clear" w:color="auto" w:fill="F7CAAC"/>
          </w:tcPr>
          <w:p w14:paraId="737E281A" w14:textId="77777777" w:rsidR="004941F2" w:rsidRPr="004941F2" w:rsidRDefault="004941F2" w:rsidP="004941F2">
            <w:pPr>
              <w:jc w:val="both"/>
              <w:rPr>
                <w:b/>
              </w:rPr>
            </w:pPr>
            <w:r w:rsidRPr="004941F2">
              <w:rPr>
                <w:b/>
              </w:rPr>
              <w:t>Jméno a příjmení</w:t>
            </w:r>
          </w:p>
        </w:tc>
        <w:tc>
          <w:tcPr>
            <w:tcW w:w="4536" w:type="dxa"/>
            <w:gridSpan w:val="5"/>
          </w:tcPr>
          <w:p w14:paraId="49D5742B" w14:textId="77777777" w:rsidR="004941F2" w:rsidRPr="004941F2" w:rsidRDefault="004941F2" w:rsidP="004941F2">
            <w:pPr>
              <w:jc w:val="both"/>
            </w:pPr>
            <w:r w:rsidRPr="004941F2">
              <w:t>Pavla STAŇKOVÁ</w:t>
            </w:r>
          </w:p>
        </w:tc>
        <w:tc>
          <w:tcPr>
            <w:tcW w:w="709" w:type="dxa"/>
            <w:shd w:val="clear" w:color="auto" w:fill="F7CAAC"/>
          </w:tcPr>
          <w:p w14:paraId="1CD65FE1" w14:textId="77777777" w:rsidR="004941F2" w:rsidRPr="004941F2" w:rsidRDefault="004941F2" w:rsidP="004941F2">
            <w:pPr>
              <w:jc w:val="both"/>
              <w:rPr>
                <w:b/>
              </w:rPr>
            </w:pPr>
            <w:r w:rsidRPr="004941F2">
              <w:rPr>
                <w:b/>
              </w:rPr>
              <w:t>Tituly</w:t>
            </w:r>
          </w:p>
        </w:tc>
        <w:tc>
          <w:tcPr>
            <w:tcW w:w="2096" w:type="dxa"/>
            <w:gridSpan w:val="4"/>
          </w:tcPr>
          <w:p w14:paraId="6728EE70" w14:textId="77777777" w:rsidR="004941F2" w:rsidRPr="004941F2" w:rsidRDefault="004941F2" w:rsidP="004941F2">
            <w:pPr>
              <w:jc w:val="both"/>
            </w:pPr>
            <w:r w:rsidRPr="004941F2">
              <w:t>doc. Ing., Ph.D.</w:t>
            </w:r>
          </w:p>
        </w:tc>
      </w:tr>
      <w:tr w:rsidR="004941F2" w:rsidRPr="004941F2" w14:paraId="446E16C8" w14:textId="77777777" w:rsidTr="006116F3">
        <w:tc>
          <w:tcPr>
            <w:tcW w:w="2518" w:type="dxa"/>
            <w:shd w:val="clear" w:color="auto" w:fill="F7CAAC"/>
          </w:tcPr>
          <w:p w14:paraId="25B26EBB" w14:textId="77777777" w:rsidR="004941F2" w:rsidRPr="004941F2" w:rsidRDefault="004941F2" w:rsidP="004941F2">
            <w:pPr>
              <w:jc w:val="both"/>
              <w:rPr>
                <w:b/>
              </w:rPr>
            </w:pPr>
            <w:r w:rsidRPr="004941F2">
              <w:rPr>
                <w:b/>
              </w:rPr>
              <w:t>Rok narození</w:t>
            </w:r>
          </w:p>
        </w:tc>
        <w:tc>
          <w:tcPr>
            <w:tcW w:w="829" w:type="dxa"/>
          </w:tcPr>
          <w:p w14:paraId="494ECB48" w14:textId="77777777" w:rsidR="004941F2" w:rsidRPr="004941F2" w:rsidRDefault="004941F2" w:rsidP="004941F2">
            <w:pPr>
              <w:jc w:val="both"/>
            </w:pPr>
            <w:r w:rsidRPr="004941F2">
              <w:t>1972</w:t>
            </w:r>
          </w:p>
        </w:tc>
        <w:tc>
          <w:tcPr>
            <w:tcW w:w="1864" w:type="dxa"/>
            <w:shd w:val="clear" w:color="auto" w:fill="F7CAAC"/>
          </w:tcPr>
          <w:p w14:paraId="6ED970B4" w14:textId="77777777" w:rsidR="004941F2" w:rsidRPr="004941F2" w:rsidRDefault="004941F2" w:rsidP="004941F2">
            <w:pPr>
              <w:jc w:val="both"/>
              <w:rPr>
                <w:b/>
              </w:rPr>
            </w:pPr>
            <w:r w:rsidRPr="004941F2">
              <w:rPr>
                <w:b/>
              </w:rPr>
              <w:t>typ vztahu k VŠ</w:t>
            </w:r>
          </w:p>
        </w:tc>
        <w:tc>
          <w:tcPr>
            <w:tcW w:w="851" w:type="dxa"/>
            <w:gridSpan w:val="2"/>
          </w:tcPr>
          <w:p w14:paraId="26C5AAA5" w14:textId="77777777" w:rsidR="004941F2" w:rsidRPr="004941F2" w:rsidRDefault="004941F2" w:rsidP="004941F2">
            <w:pPr>
              <w:jc w:val="both"/>
            </w:pPr>
            <w:r w:rsidRPr="004941F2">
              <w:t>pp</w:t>
            </w:r>
          </w:p>
        </w:tc>
        <w:tc>
          <w:tcPr>
            <w:tcW w:w="992" w:type="dxa"/>
            <w:shd w:val="clear" w:color="auto" w:fill="F7CAAC"/>
          </w:tcPr>
          <w:p w14:paraId="08303C29" w14:textId="77777777" w:rsidR="004941F2" w:rsidRPr="004941F2" w:rsidRDefault="004941F2" w:rsidP="004941F2">
            <w:pPr>
              <w:jc w:val="both"/>
              <w:rPr>
                <w:b/>
              </w:rPr>
            </w:pPr>
            <w:r w:rsidRPr="004941F2">
              <w:rPr>
                <w:b/>
              </w:rPr>
              <w:t>rozsah</w:t>
            </w:r>
          </w:p>
        </w:tc>
        <w:tc>
          <w:tcPr>
            <w:tcW w:w="709" w:type="dxa"/>
          </w:tcPr>
          <w:p w14:paraId="3D80978F" w14:textId="77777777" w:rsidR="004941F2" w:rsidRPr="004941F2" w:rsidRDefault="004941F2" w:rsidP="004941F2">
            <w:pPr>
              <w:jc w:val="both"/>
            </w:pPr>
            <w:r w:rsidRPr="004941F2">
              <w:t xml:space="preserve">40 </w:t>
            </w:r>
          </w:p>
        </w:tc>
        <w:tc>
          <w:tcPr>
            <w:tcW w:w="850" w:type="dxa"/>
            <w:gridSpan w:val="2"/>
            <w:shd w:val="clear" w:color="auto" w:fill="F7CAAC"/>
          </w:tcPr>
          <w:p w14:paraId="0943184D" w14:textId="77777777" w:rsidR="004941F2" w:rsidRPr="004941F2" w:rsidRDefault="004941F2" w:rsidP="004941F2">
            <w:pPr>
              <w:jc w:val="both"/>
              <w:rPr>
                <w:b/>
              </w:rPr>
            </w:pPr>
            <w:r w:rsidRPr="004941F2">
              <w:rPr>
                <w:b/>
              </w:rPr>
              <w:t>do kdy</w:t>
            </w:r>
          </w:p>
        </w:tc>
        <w:tc>
          <w:tcPr>
            <w:tcW w:w="1246" w:type="dxa"/>
            <w:gridSpan w:val="2"/>
          </w:tcPr>
          <w:p w14:paraId="6E080328" w14:textId="77777777" w:rsidR="004941F2" w:rsidRPr="004941F2" w:rsidRDefault="004941F2" w:rsidP="004941F2">
            <w:pPr>
              <w:jc w:val="both"/>
            </w:pPr>
            <w:r w:rsidRPr="004941F2">
              <w:t>N</w:t>
            </w:r>
          </w:p>
        </w:tc>
      </w:tr>
      <w:tr w:rsidR="004941F2" w:rsidRPr="004941F2" w14:paraId="7F9D2EE7" w14:textId="77777777" w:rsidTr="006116F3">
        <w:tc>
          <w:tcPr>
            <w:tcW w:w="5211" w:type="dxa"/>
            <w:gridSpan w:val="3"/>
            <w:shd w:val="clear" w:color="auto" w:fill="F7CAAC"/>
          </w:tcPr>
          <w:p w14:paraId="4E6CDD3C" w14:textId="77777777" w:rsidR="004941F2" w:rsidRPr="004941F2" w:rsidRDefault="004941F2" w:rsidP="004941F2">
            <w:pPr>
              <w:jc w:val="both"/>
              <w:rPr>
                <w:b/>
              </w:rPr>
            </w:pPr>
            <w:r w:rsidRPr="004941F2">
              <w:rPr>
                <w:b/>
              </w:rPr>
              <w:t>Typ vztahu na součásti VŠ, která uskutečňuje st. program</w:t>
            </w:r>
          </w:p>
        </w:tc>
        <w:tc>
          <w:tcPr>
            <w:tcW w:w="851" w:type="dxa"/>
            <w:gridSpan w:val="2"/>
          </w:tcPr>
          <w:p w14:paraId="417013D3" w14:textId="77777777" w:rsidR="004941F2" w:rsidRPr="004941F2" w:rsidRDefault="004941F2" w:rsidP="004941F2">
            <w:pPr>
              <w:jc w:val="both"/>
            </w:pPr>
            <w:r w:rsidRPr="004941F2">
              <w:t>pp</w:t>
            </w:r>
          </w:p>
        </w:tc>
        <w:tc>
          <w:tcPr>
            <w:tcW w:w="992" w:type="dxa"/>
            <w:shd w:val="clear" w:color="auto" w:fill="F7CAAC"/>
          </w:tcPr>
          <w:p w14:paraId="03B55501" w14:textId="77777777" w:rsidR="004941F2" w:rsidRPr="004941F2" w:rsidRDefault="004941F2" w:rsidP="004941F2">
            <w:pPr>
              <w:jc w:val="both"/>
              <w:rPr>
                <w:b/>
              </w:rPr>
            </w:pPr>
            <w:r w:rsidRPr="004941F2">
              <w:rPr>
                <w:b/>
              </w:rPr>
              <w:t>rozsah</w:t>
            </w:r>
          </w:p>
        </w:tc>
        <w:tc>
          <w:tcPr>
            <w:tcW w:w="709" w:type="dxa"/>
          </w:tcPr>
          <w:p w14:paraId="5E8AC88D" w14:textId="77777777" w:rsidR="004941F2" w:rsidRPr="004941F2" w:rsidRDefault="004941F2" w:rsidP="004941F2">
            <w:pPr>
              <w:jc w:val="both"/>
            </w:pPr>
            <w:r w:rsidRPr="004941F2">
              <w:t>40</w:t>
            </w:r>
          </w:p>
        </w:tc>
        <w:tc>
          <w:tcPr>
            <w:tcW w:w="850" w:type="dxa"/>
            <w:gridSpan w:val="2"/>
            <w:shd w:val="clear" w:color="auto" w:fill="F7CAAC"/>
          </w:tcPr>
          <w:p w14:paraId="0D3CA41D" w14:textId="77777777" w:rsidR="004941F2" w:rsidRPr="004941F2" w:rsidRDefault="004941F2" w:rsidP="004941F2">
            <w:pPr>
              <w:jc w:val="both"/>
              <w:rPr>
                <w:b/>
              </w:rPr>
            </w:pPr>
            <w:r w:rsidRPr="004941F2">
              <w:rPr>
                <w:b/>
              </w:rPr>
              <w:t>do kdy</w:t>
            </w:r>
          </w:p>
        </w:tc>
        <w:tc>
          <w:tcPr>
            <w:tcW w:w="1246" w:type="dxa"/>
            <w:gridSpan w:val="2"/>
          </w:tcPr>
          <w:p w14:paraId="6A70ACAC" w14:textId="77777777" w:rsidR="004941F2" w:rsidRPr="004941F2" w:rsidRDefault="004941F2" w:rsidP="004941F2">
            <w:pPr>
              <w:jc w:val="both"/>
            </w:pPr>
            <w:r w:rsidRPr="004941F2">
              <w:t>N</w:t>
            </w:r>
          </w:p>
        </w:tc>
      </w:tr>
      <w:tr w:rsidR="004941F2" w:rsidRPr="004941F2" w14:paraId="4A3B4AC0" w14:textId="77777777" w:rsidTr="006116F3">
        <w:tc>
          <w:tcPr>
            <w:tcW w:w="6062" w:type="dxa"/>
            <w:gridSpan w:val="5"/>
            <w:shd w:val="clear" w:color="auto" w:fill="F7CAAC"/>
          </w:tcPr>
          <w:p w14:paraId="4C1D4DC0" w14:textId="77777777" w:rsidR="004941F2" w:rsidRPr="004941F2" w:rsidRDefault="004941F2" w:rsidP="004941F2">
            <w:pPr>
              <w:jc w:val="both"/>
            </w:pPr>
            <w:r w:rsidRPr="004941F2">
              <w:rPr>
                <w:b/>
              </w:rPr>
              <w:t>Další současná působení jako akademický pracovník na jiných VŠ</w:t>
            </w:r>
          </w:p>
        </w:tc>
        <w:tc>
          <w:tcPr>
            <w:tcW w:w="1701" w:type="dxa"/>
            <w:gridSpan w:val="2"/>
            <w:shd w:val="clear" w:color="auto" w:fill="F7CAAC"/>
          </w:tcPr>
          <w:p w14:paraId="1B3CA614" w14:textId="77777777" w:rsidR="004941F2" w:rsidRPr="004941F2" w:rsidRDefault="004941F2" w:rsidP="004941F2">
            <w:pPr>
              <w:jc w:val="both"/>
              <w:rPr>
                <w:b/>
              </w:rPr>
            </w:pPr>
            <w:r w:rsidRPr="004941F2">
              <w:rPr>
                <w:b/>
              </w:rPr>
              <w:t>typ prac. vztahu</w:t>
            </w:r>
          </w:p>
        </w:tc>
        <w:tc>
          <w:tcPr>
            <w:tcW w:w="2096" w:type="dxa"/>
            <w:gridSpan w:val="4"/>
            <w:shd w:val="clear" w:color="auto" w:fill="F7CAAC"/>
          </w:tcPr>
          <w:p w14:paraId="00BC1341" w14:textId="77777777" w:rsidR="004941F2" w:rsidRPr="004941F2" w:rsidRDefault="004941F2" w:rsidP="004941F2">
            <w:pPr>
              <w:jc w:val="both"/>
              <w:rPr>
                <w:b/>
              </w:rPr>
            </w:pPr>
            <w:r w:rsidRPr="004941F2">
              <w:rPr>
                <w:b/>
              </w:rPr>
              <w:t>rozsah</w:t>
            </w:r>
          </w:p>
        </w:tc>
      </w:tr>
      <w:tr w:rsidR="004941F2" w:rsidRPr="004941F2" w14:paraId="1DD80425" w14:textId="77777777" w:rsidTr="006116F3">
        <w:tc>
          <w:tcPr>
            <w:tcW w:w="6062" w:type="dxa"/>
            <w:gridSpan w:val="5"/>
          </w:tcPr>
          <w:p w14:paraId="5FAF930C" w14:textId="77777777" w:rsidR="004941F2" w:rsidRPr="004941F2" w:rsidRDefault="004941F2" w:rsidP="004941F2">
            <w:pPr>
              <w:jc w:val="both"/>
            </w:pPr>
          </w:p>
        </w:tc>
        <w:tc>
          <w:tcPr>
            <w:tcW w:w="1701" w:type="dxa"/>
            <w:gridSpan w:val="2"/>
          </w:tcPr>
          <w:p w14:paraId="6DA91CDB" w14:textId="77777777" w:rsidR="004941F2" w:rsidRPr="004941F2" w:rsidRDefault="004941F2" w:rsidP="004941F2">
            <w:pPr>
              <w:jc w:val="both"/>
            </w:pPr>
          </w:p>
        </w:tc>
        <w:tc>
          <w:tcPr>
            <w:tcW w:w="2096" w:type="dxa"/>
            <w:gridSpan w:val="4"/>
          </w:tcPr>
          <w:p w14:paraId="0BC4F42C" w14:textId="77777777" w:rsidR="004941F2" w:rsidRPr="004941F2" w:rsidRDefault="004941F2" w:rsidP="004941F2">
            <w:pPr>
              <w:jc w:val="both"/>
            </w:pPr>
          </w:p>
        </w:tc>
      </w:tr>
      <w:tr w:rsidR="004941F2" w:rsidRPr="004941F2" w14:paraId="3E1F90DF" w14:textId="77777777" w:rsidTr="006116F3">
        <w:tc>
          <w:tcPr>
            <w:tcW w:w="6062" w:type="dxa"/>
            <w:gridSpan w:val="5"/>
          </w:tcPr>
          <w:p w14:paraId="0323AFD9" w14:textId="77777777" w:rsidR="004941F2" w:rsidRPr="004941F2" w:rsidRDefault="004941F2" w:rsidP="004941F2">
            <w:pPr>
              <w:jc w:val="both"/>
            </w:pPr>
          </w:p>
        </w:tc>
        <w:tc>
          <w:tcPr>
            <w:tcW w:w="1701" w:type="dxa"/>
            <w:gridSpan w:val="2"/>
          </w:tcPr>
          <w:p w14:paraId="0B1DD859" w14:textId="77777777" w:rsidR="004941F2" w:rsidRPr="004941F2" w:rsidRDefault="004941F2" w:rsidP="004941F2">
            <w:pPr>
              <w:jc w:val="both"/>
            </w:pPr>
          </w:p>
        </w:tc>
        <w:tc>
          <w:tcPr>
            <w:tcW w:w="2096" w:type="dxa"/>
            <w:gridSpan w:val="4"/>
          </w:tcPr>
          <w:p w14:paraId="130190E0" w14:textId="77777777" w:rsidR="004941F2" w:rsidRPr="004941F2" w:rsidRDefault="004941F2" w:rsidP="004941F2">
            <w:pPr>
              <w:jc w:val="both"/>
            </w:pPr>
          </w:p>
        </w:tc>
      </w:tr>
      <w:tr w:rsidR="004941F2" w:rsidRPr="004941F2" w14:paraId="5E662E46" w14:textId="77777777" w:rsidTr="006116F3">
        <w:tc>
          <w:tcPr>
            <w:tcW w:w="6062" w:type="dxa"/>
            <w:gridSpan w:val="5"/>
          </w:tcPr>
          <w:p w14:paraId="5C058BBF" w14:textId="77777777" w:rsidR="004941F2" w:rsidRPr="004941F2" w:rsidRDefault="004941F2" w:rsidP="004941F2">
            <w:pPr>
              <w:jc w:val="both"/>
            </w:pPr>
          </w:p>
        </w:tc>
        <w:tc>
          <w:tcPr>
            <w:tcW w:w="1701" w:type="dxa"/>
            <w:gridSpan w:val="2"/>
          </w:tcPr>
          <w:p w14:paraId="5BCF008B" w14:textId="77777777" w:rsidR="004941F2" w:rsidRPr="004941F2" w:rsidRDefault="004941F2" w:rsidP="004941F2">
            <w:pPr>
              <w:jc w:val="both"/>
            </w:pPr>
          </w:p>
        </w:tc>
        <w:tc>
          <w:tcPr>
            <w:tcW w:w="2096" w:type="dxa"/>
            <w:gridSpan w:val="4"/>
          </w:tcPr>
          <w:p w14:paraId="2F54AC63" w14:textId="77777777" w:rsidR="004941F2" w:rsidRPr="004941F2" w:rsidRDefault="004941F2" w:rsidP="004941F2">
            <w:pPr>
              <w:jc w:val="both"/>
            </w:pPr>
          </w:p>
        </w:tc>
      </w:tr>
      <w:tr w:rsidR="004941F2" w:rsidRPr="004941F2" w14:paraId="58D9B70E" w14:textId="77777777" w:rsidTr="006116F3">
        <w:tc>
          <w:tcPr>
            <w:tcW w:w="6062" w:type="dxa"/>
            <w:gridSpan w:val="5"/>
          </w:tcPr>
          <w:p w14:paraId="110A2B3E" w14:textId="77777777" w:rsidR="004941F2" w:rsidRPr="004941F2" w:rsidRDefault="004941F2" w:rsidP="004941F2">
            <w:pPr>
              <w:jc w:val="both"/>
            </w:pPr>
          </w:p>
        </w:tc>
        <w:tc>
          <w:tcPr>
            <w:tcW w:w="1701" w:type="dxa"/>
            <w:gridSpan w:val="2"/>
          </w:tcPr>
          <w:p w14:paraId="4E29AE02" w14:textId="77777777" w:rsidR="004941F2" w:rsidRPr="004941F2" w:rsidRDefault="004941F2" w:rsidP="004941F2">
            <w:pPr>
              <w:jc w:val="both"/>
            </w:pPr>
          </w:p>
        </w:tc>
        <w:tc>
          <w:tcPr>
            <w:tcW w:w="2096" w:type="dxa"/>
            <w:gridSpan w:val="4"/>
          </w:tcPr>
          <w:p w14:paraId="30055D51" w14:textId="77777777" w:rsidR="004941F2" w:rsidRPr="004941F2" w:rsidRDefault="004941F2" w:rsidP="004941F2">
            <w:pPr>
              <w:jc w:val="both"/>
            </w:pPr>
          </w:p>
        </w:tc>
      </w:tr>
      <w:tr w:rsidR="004941F2" w:rsidRPr="004941F2" w14:paraId="2F177476" w14:textId="77777777" w:rsidTr="006116F3">
        <w:tc>
          <w:tcPr>
            <w:tcW w:w="9859" w:type="dxa"/>
            <w:gridSpan w:val="11"/>
            <w:shd w:val="clear" w:color="auto" w:fill="F7CAAC"/>
          </w:tcPr>
          <w:p w14:paraId="33506AA1"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29B363F4" w14:textId="77777777" w:rsidTr="006116F3">
        <w:trPr>
          <w:trHeight w:val="218"/>
        </w:trPr>
        <w:tc>
          <w:tcPr>
            <w:tcW w:w="9859" w:type="dxa"/>
            <w:gridSpan w:val="11"/>
            <w:tcBorders>
              <w:top w:val="nil"/>
            </w:tcBorders>
          </w:tcPr>
          <w:p w14:paraId="31DBA1C5" w14:textId="77777777" w:rsidR="004941F2" w:rsidRPr="004941F2" w:rsidRDefault="004941F2" w:rsidP="004941F2">
            <w:pPr>
              <w:jc w:val="both"/>
            </w:pPr>
            <w:r w:rsidRPr="004941F2">
              <w:t>Členka Oborové rady, školitelka</w:t>
            </w:r>
          </w:p>
          <w:p w14:paraId="51D9C04E" w14:textId="77777777" w:rsidR="004941F2" w:rsidRPr="004941F2" w:rsidRDefault="004941F2" w:rsidP="004941F2">
            <w:pPr>
              <w:jc w:val="both"/>
            </w:pPr>
          </w:p>
        </w:tc>
      </w:tr>
      <w:tr w:rsidR="004941F2" w:rsidRPr="004941F2" w14:paraId="588E4D98" w14:textId="77777777" w:rsidTr="006116F3">
        <w:tc>
          <w:tcPr>
            <w:tcW w:w="9859" w:type="dxa"/>
            <w:gridSpan w:val="11"/>
            <w:shd w:val="clear" w:color="auto" w:fill="F7CAAC"/>
          </w:tcPr>
          <w:p w14:paraId="620E4588" w14:textId="77777777" w:rsidR="004941F2" w:rsidRPr="004941F2" w:rsidRDefault="004941F2" w:rsidP="004941F2">
            <w:pPr>
              <w:jc w:val="both"/>
            </w:pPr>
            <w:r w:rsidRPr="004941F2">
              <w:t xml:space="preserve">Údaje o vzdělání na VŠ </w:t>
            </w:r>
          </w:p>
        </w:tc>
      </w:tr>
      <w:tr w:rsidR="004941F2" w:rsidRPr="004941F2" w14:paraId="33DD0BC6" w14:textId="77777777" w:rsidTr="006116F3">
        <w:trPr>
          <w:trHeight w:val="1055"/>
        </w:trPr>
        <w:tc>
          <w:tcPr>
            <w:tcW w:w="9859" w:type="dxa"/>
            <w:gridSpan w:val="11"/>
          </w:tcPr>
          <w:p w14:paraId="66439C3B" w14:textId="77777777" w:rsidR="004941F2" w:rsidRPr="004941F2" w:rsidRDefault="004941F2" w:rsidP="004941F2">
            <w:pPr>
              <w:jc w:val="both"/>
            </w:pPr>
            <w:r w:rsidRPr="004941F2">
              <w:t>2002: Vysoké učení technické v Brně, Fakulta podnikatelská, doktorský studijní program Ekonomika a management, studijní obor Řízení a ekonomika podniku (</w:t>
            </w:r>
            <w:r w:rsidRPr="004941F2">
              <w:rPr>
                <w:b/>
              </w:rPr>
              <w:t>Ph.D</w:t>
            </w:r>
            <w:r w:rsidRPr="004941F2">
              <w:t>.)</w:t>
            </w:r>
          </w:p>
          <w:p w14:paraId="4ACD5F5F" w14:textId="77777777" w:rsidR="004941F2" w:rsidRPr="004941F2" w:rsidRDefault="004941F2" w:rsidP="004941F2">
            <w:pPr>
              <w:jc w:val="both"/>
            </w:pPr>
            <w:r w:rsidRPr="004941F2">
              <w:t>1993-1995: Vysoká škola báňská – technická univerzita Ostrava, Ekonomická fakulta, Podnikatelství a management (</w:t>
            </w:r>
            <w:r w:rsidRPr="004941F2">
              <w:rPr>
                <w:b/>
              </w:rPr>
              <w:t>Ing</w:t>
            </w:r>
            <w:r w:rsidRPr="004941F2">
              <w:t>.)</w:t>
            </w:r>
          </w:p>
          <w:p w14:paraId="43D0947B" w14:textId="77777777" w:rsidR="004941F2" w:rsidRPr="004941F2" w:rsidRDefault="004941F2" w:rsidP="004941F2">
            <w:pPr>
              <w:jc w:val="both"/>
            </w:pPr>
            <w:r w:rsidRPr="004941F2">
              <w:t>1990-1993: Vysoká škola báňská - technická univerzita Ostrava, Ekonomická fakulta, studijní obor Ekonomie (</w:t>
            </w:r>
            <w:r w:rsidRPr="004941F2">
              <w:rPr>
                <w:b/>
              </w:rPr>
              <w:t>Bc</w:t>
            </w:r>
            <w:r w:rsidRPr="004941F2">
              <w:t>.)</w:t>
            </w:r>
          </w:p>
        </w:tc>
      </w:tr>
      <w:tr w:rsidR="004941F2" w:rsidRPr="004941F2" w14:paraId="67DC2D2D" w14:textId="77777777" w:rsidTr="006116F3">
        <w:tc>
          <w:tcPr>
            <w:tcW w:w="9859" w:type="dxa"/>
            <w:gridSpan w:val="11"/>
            <w:shd w:val="clear" w:color="auto" w:fill="F7CAAC"/>
          </w:tcPr>
          <w:p w14:paraId="421983A5" w14:textId="77777777" w:rsidR="004941F2" w:rsidRPr="004941F2" w:rsidRDefault="004941F2" w:rsidP="004941F2">
            <w:pPr>
              <w:jc w:val="both"/>
              <w:rPr>
                <w:b/>
              </w:rPr>
            </w:pPr>
            <w:r w:rsidRPr="004941F2">
              <w:rPr>
                <w:b/>
              </w:rPr>
              <w:t>Údaje o odborném působení od absolvování VŠ</w:t>
            </w:r>
          </w:p>
        </w:tc>
      </w:tr>
      <w:tr w:rsidR="004941F2" w:rsidRPr="004941F2" w14:paraId="094D0869" w14:textId="77777777" w:rsidTr="006116F3">
        <w:trPr>
          <w:trHeight w:val="108"/>
        </w:trPr>
        <w:tc>
          <w:tcPr>
            <w:tcW w:w="9859" w:type="dxa"/>
            <w:gridSpan w:val="11"/>
          </w:tcPr>
          <w:p w14:paraId="04BE0832" w14:textId="77777777" w:rsidR="004941F2" w:rsidRPr="004941F2" w:rsidRDefault="004941F2" w:rsidP="004941F2">
            <w:pPr>
              <w:jc w:val="both"/>
            </w:pPr>
            <w:r w:rsidRPr="004941F2">
              <w:t xml:space="preserve">1995 - dosud: </w:t>
            </w:r>
            <w:r w:rsidRPr="004941F2">
              <w:rPr>
                <w:color w:val="000000"/>
                <w:szCs w:val="24"/>
              </w:rPr>
              <w:t>Univerzita Tomáše Bati ve Zlíně, Fakulta managementu a ekonomiky, akademický pracovník</w:t>
            </w:r>
          </w:p>
        </w:tc>
      </w:tr>
      <w:tr w:rsidR="004941F2" w:rsidRPr="004941F2" w14:paraId="51649FC9" w14:textId="77777777" w:rsidTr="006116F3">
        <w:trPr>
          <w:trHeight w:val="250"/>
        </w:trPr>
        <w:tc>
          <w:tcPr>
            <w:tcW w:w="9859" w:type="dxa"/>
            <w:gridSpan w:val="11"/>
            <w:shd w:val="clear" w:color="auto" w:fill="F7CAAC"/>
          </w:tcPr>
          <w:p w14:paraId="6B4857FE" w14:textId="77777777" w:rsidR="004941F2" w:rsidRPr="004941F2" w:rsidRDefault="004941F2" w:rsidP="004941F2">
            <w:pPr>
              <w:jc w:val="both"/>
            </w:pPr>
            <w:r w:rsidRPr="004941F2">
              <w:rPr>
                <w:b/>
              </w:rPr>
              <w:t>Zkušenosti s vedením kvalifikačních a rigorózních prací</w:t>
            </w:r>
          </w:p>
        </w:tc>
      </w:tr>
      <w:tr w:rsidR="004941F2" w:rsidRPr="004941F2" w14:paraId="2A0B75F1" w14:textId="77777777" w:rsidTr="006116F3">
        <w:trPr>
          <w:trHeight w:val="312"/>
        </w:trPr>
        <w:tc>
          <w:tcPr>
            <w:tcW w:w="9859" w:type="dxa"/>
            <w:gridSpan w:val="11"/>
          </w:tcPr>
          <w:p w14:paraId="1C52CD3F" w14:textId="77777777" w:rsidR="004941F2" w:rsidRPr="004941F2" w:rsidRDefault="004941F2" w:rsidP="004941F2">
            <w:pPr>
              <w:jc w:val="both"/>
            </w:pPr>
            <w:r w:rsidRPr="004941F2">
              <w:t>Počet vedených bakalářských prací – 30</w:t>
            </w:r>
          </w:p>
          <w:p w14:paraId="2F989A97" w14:textId="77777777" w:rsidR="004941F2" w:rsidRPr="004941F2" w:rsidRDefault="004941F2" w:rsidP="004941F2">
            <w:pPr>
              <w:jc w:val="both"/>
            </w:pPr>
            <w:r w:rsidRPr="004941F2">
              <w:t>Počet vedených diplomových prací – 125</w:t>
            </w:r>
          </w:p>
          <w:p w14:paraId="0C6F6F3F" w14:textId="77777777" w:rsidR="004941F2" w:rsidRPr="004941F2" w:rsidRDefault="004941F2" w:rsidP="004941F2">
            <w:pPr>
              <w:jc w:val="both"/>
            </w:pPr>
            <w:r w:rsidRPr="004941F2">
              <w:t>Počet vedených disertačních prací - 1</w:t>
            </w:r>
          </w:p>
        </w:tc>
      </w:tr>
      <w:tr w:rsidR="004941F2" w:rsidRPr="004941F2" w14:paraId="1440D945" w14:textId="77777777" w:rsidTr="006116F3">
        <w:trPr>
          <w:cantSplit/>
        </w:trPr>
        <w:tc>
          <w:tcPr>
            <w:tcW w:w="3347" w:type="dxa"/>
            <w:gridSpan w:val="2"/>
            <w:tcBorders>
              <w:top w:val="single" w:sz="12" w:space="0" w:color="auto"/>
            </w:tcBorders>
            <w:shd w:val="clear" w:color="auto" w:fill="F7CAAC"/>
          </w:tcPr>
          <w:p w14:paraId="14B85EEB"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001E11FA"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1CA44491"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64E7309D" w14:textId="77777777" w:rsidR="004941F2" w:rsidRPr="004941F2" w:rsidRDefault="004941F2" w:rsidP="004941F2">
            <w:pPr>
              <w:jc w:val="both"/>
              <w:rPr>
                <w:b/>
              </w:rPr>
            </w:pPr>
            <w:r w:rsidRPr="004941F2">
              <w:rPr>
                <w:b/>
              </w:rPr>
              <w:t>Ohlasy publikací</w:t>
            </w:r>
          </w:p>
        </w:tc>
      </w:tr>
      <w:tr w:rsidR="004941F2" w:rsidRPr="004941F2" w14:paraId="18D88110" w14:textId="77777777" w:rsidTr="006116F3">
        <w:trPr>
          <w:cantSplit/>
        </w:trPr>
        <w:tc>
          <w:tcPr>
            <w:tcW w:w="3347" w:type="dxa"/>
            <w:gridSpan w:val="2"/>
          </w:tcPr>
          <w:p w14:paraId="16DBE491" w14:textId="77777777" w:rsidR="004941F2" w:rsidRPr="004941F2" w:rsidRDefault="004941F2" w:rsidP="004941F2">
            <w:r w:rsidRPr="004941F2">
              <w:rPr>
                <w:bCs/>
              </w:rPr>
              <w:t>Management a ekonomika podniku</w:t>
            </w:r>
          </w:p>
        </w:tc>
        <w:tc>
          <w:tcPr>
            <w:tcW w:w="2245" w:type="dxa"/>
            <w:gridSpan w:val="2"/>
          </w:tcPr>
          <w:p w14:paraId="0CDC4082" w14:textId="77777777" w:rsidR="004941F2" w:rsidRPr="004941F2" w:rsidRDefault="004941F2" w:rsidP="004941F2">
            <w:pPr>
              <w:jc w:val="center"/>
            </w:pPr>
            <w:r w:rsidRPr="004941F2">
              <w:t>2014</w:t>
            </w:r>
          </w:p>
        </w:tc>
        <w:tc>
          <w:tcPr>
            <w:tcW w:w="2248" w:type="dxa"/>
            <w:gridSpan w:val="4"/>
            <w:tcBorders>
              <w:right w:val="single" w:sz="12" w:space="0" w:color="auto"/>
            </w:tcBorders>
          </w:tcPr>
          <w:p w14:paraId="78A366AF" w14:textId="77777777" w:rsidR="004941F2" w:rsidRPr="004941F2" w:rsidRDefault="004941F2" w:rsidP="004941F2">
            <w:r w:rsidRPr="004941F2">
              <w:rPr>
                <w:bCs/>
              </w:rPr>
              <w:t>UTB ve Zlíně</w:t>
            </w:r>
          </w:p>
        </w:tc>
        <w:tc>
          <w:tcPr>
            <w:tcW w:w="773" w:type="dxa"/>
            <w:tcBorders>
              <w:left w:val="single" w:sz="12" w:space="0" w:color="auto"/>
            </w:tcBorders>
            <w:shd w:val="clear" w:color="auto" w:fill="F7CAAC"/>
          </w:tcPr>
          <w:p w14:paraId="2FA72EE7" w14:textId="77777777" w:rsidR="004941F2" w:rsidRPr="004941F2" w:rsidRDefault="004941F2" w:rsidP="004941F2">
            <w:pPr>
              <w:jc w:val="both"/>
            </w:pPr>
            <w:r w:rsidRPr="004941F2">
              <w:rPr>
                <w:b/>
              </w:rPr>
              <w:t>WOS</w:t>
            </w:r>
          </w:p>
        </w:tc>
        <w:tc>
          <w:tcPr>
            <w:tcW w:w="552" w:type="dxa"/>
            <w:shd w:val="clear" w:color="auto" w:fill="F7CAAC"/>
          </w:tcPr>
          <w:p w14:paraId="3BBF19FA"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D545F4B" w14:textId="77777777" w:rsidR="004941F2" w:rsidRPr="004941F2" w:rsidRDefault="004941F2" w:rsidP="004941F2">
            <w:pPr>
              <w:jc w:val="both"/>
            </w:pPr>
            <w:r w:rsidRPr="004941F2">
              <w:rPr>
                <w:b/>
                <w:sz w:val="18"/>
              </w:rPr>
              <w:t>ostatní</w:t>
            </w:r>
          </w:p>
        </w:tc>
      </w:tr>
      <w:tr w:rsidR="004941F2" w:rsidRPr="004941F2" w14:paraId="5DCDFEE4" w14:textId="77777777" w:rsidTr="006116F3">
        <w:trPr>
          <w:cantSplit/>
          <w:trHeight w:val="70"/>
        </w:trPr>
        <w:tc>
          <w:tcPr>
            <w:tcW w:w="3347" w:type="dxa"/>
            <w:gridSpan w:val="2"/>
            <w:shd w:val="clear" w:color="auto" w:fill="F7CAAC"/>
          </w:tcPr>
          <w:p w14:paraId="44DBFADC"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46339EAA"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455ACA4E" w14:textId="77777777" w:rsidR="004941F2" w:rsidRPr="004941F2" w:rsidRDefault="004941F2" w:rsidP="004941F2">
            <w:pPr>
              <w:jc w:val="both"/>
            </w:pPr>
            <w:r w:rsidRPr="004941F2">
              <w:rPr>
                <w:b/>
              </w:rPr>
              <w:t>Řízení konáno na VŠ</w:t>
            </w:r>
          </w:p>
        </w:tc>
        <w:tc>
          <w:tcPr>
            <w:tcW w:w="773" w:type="dxa"/>
            <w:vMerge w:val="restart"/>
            <w:tcBorders>
              <w:left w:val="single" w:sz="12" w:space="0" w:color="auto"/>
            </w:tcBorders>
          </w:tcPr>
          <w:p w14:paraId="470FF76A" w14:textId="77777777" w:rsidR="004941F2" w:rsidRPr="004941F2" w:rsidRDefault="004941F2" w:rsidP="004941F2">
            <w:pPr>
              <w:jc w:val="center"/>
              <w:rPr>
                <w:b/>
              </w:rPr>
            </w:pPr>
            <w:r w:rsidRPr="004941F2">
              <w:rPr>
                <w:b/>
              </w:rPr>
              <w:t>10</w:t>
            </w:r>
          </w:p>
        </w:tc>
        <w:tc>
          <w:tcPr>
            <w:tcW w:w="552" w:type="dxa"/>
            <w:vMerge w:val="restart"/>
          </w:tcPr>
          <w:p w14:paraId="4A93789F" w14:textId="77777777" w:rsidR="004941F2" w:rsidRPr="004941F2" w:rsidRDefault="004941F2" w:rsidP="004941F2">
            <w:pPr>
              <w:jc w:val="center"/>
              <w:rPr>
                <w:b/>
              </w:rPr>
            </w:pPr>
            <w:r w:rsidRPr="004941F2">
              <w:rPr>
                <w:b/>
              </w:rPr>
              <w:t>10</w:t>
            </w:r>
          </w:p>
        </w:tc>
        <w:tc>
          <w:tcPr>
            <w:tcW w:w="694" w:type="dxa"/>
            <w:vMerge w:val="restart"/>
          </w:tcPr>
          <w:p w14:paraId="168740CF" w14:textId="77777777" w:rsidR="004941F2" w:rsidRPr="004941F2" w:rsidRDefault="004941F2" w:rsidP="004941F2">
            <w:pPr>
              <w:jc w:val="center"/>
              <w:rPr>
                <w:b/>
              </w:rPr>
            </w:pPr>
            <w:r w:rsidRPr="004941F2">
              <w:rPr>
                <w:b/>
              </w:rPr>
              <w:t>24</w:t>
            </w:r>
          </w:p>
        </w:tc>
      </w:tr>
      <w:tr w:rsidR="004941F2" w:rsidRPr="004941F2" w14:paraId="7D280736" w14:textId="77777777" w:rsidTr="006116F3">
        <w:trPr>
          <w:trHeight w:val="205"/>
        </w:trPr>
        <w:tc>
          <w:tcPr>
            <w:tcW w:w="3347" w:type="dxa"/>
            <w:gridSpan w:val="2"/>
          </w:tcPr>
          <w:p w14:paraId="42B86BC9" w14:textId="77777777" w:rsidR="004941F2" w:rsidRPr="004941F2" w:rsidRDefault="004941F2" w:rsidP="004941F2">
            <w:pPr>
              <w:jc w:val="both"/>
            </w:pPr>
          </w:p>
        </w:tc>
        <w:tc>
          <w:tcPr>
            <w:tcW w:w="2245" w:type="dxa"/>
            <w:gridSpan w:val="2"/>
          </w:tcPr>
          <w:p w14:paraId="380BDAA2" w14:textId="77777777" w:rsidR="004941F2" w:rsidRPr="004941F2" w:rsidRDefault="004941F2" w:rsidP="004941F2">
            <w:pPr>
              <w:jc w:val="both"/>
            </w:pPr>
          </w:p>
        </w:tc>
        <w:tc>
          <w:tcPr>
            <w:tcW w:w="2248" w:type="dxa"/>
            <w:gridSpan w:val="4"/>
            <w:tcBorders>
              <w:right w:val="single" w:sz="12" w:space="0" w:color="auto"/>
            </w:tcBorders>
          </w:tcPr>
          <w:p w14:paraId="39CF3FCF" w14:textId="77777777" w:rsidR="004941F2" w:rsidRPr="004941F2" w:rsidRDefault="004941F2" w:rsidP="004941F2">
            <w:pPr>
              <w:jc w:val="both"/>
            </w:pPr>
          </w:p>
        </w:tc>
        <w:tc>
          <w:tcPr>
            <w:tcW w:w="773" w:type="dxa"/>
            <w:vMerge/>
            <w:tcBorders>
              <w:left w:val="single" w:sz="12" w:space="0" w:color="auto"/>
            </w:tcBorders>
            <w:vAlign w:val="center"/>
          </w:tcPr>
          <w:p w14:paraId="5ECFC290" w14:textId="77777777" w:rsidR="004941F2" w:rsidRPr="004941F2" w:rsidRDefault="004941F2" w:rsidP="004941F2">
            <w:pPr>
              <w:rPr>
                <w:b/>
              </w:rPr>
            </w:pPr>
          </w:p>
        </w:tc>
        <w:tc>
          <w:tcPr>
            <w:tcW w:w="552" w:type="dxa"/>
            <w:vMerge/>
            <w:vAlign w:val="center"/>
          </w:tcPr>
          <w:p w14:paraId="6367EA66" w14:textId="77777777" w:rsidR="004941F2" w:rsidRPr="004941F2" w:rsidRDefault="004941F2" w:rsidP="004941F2">
            <w:pPr>
              <w:rPr>
                <w:b/>
              </w:rPr>
            </w:pPr>
          </w:p>
        </w:tc>
        <w:tc>
          <w:tcPr>
            <w:tcW w:w="694" w:type="dxa"/>
            <w:vMerge/>
            <w:vAlign w:val="center"/>
          </w:tcPr>
          <w:p w14:paraId="24982DF6" w14:textId="77777777" w:rsidR="004941F2" w:rsidRPr="004941F2" w:rsidRDefault="004941F2" w:rsidP="004941F2">
            <w:pPr>
              <w:rPr>
                <w:b/>
              </w:rPr>
            </w:pPr>
          </w:p>
        </w:tc>
      </w:tr>
      <w:tr w:rsidR="004941F2" w:rsidRPr="004941F2" w14:paraId="1DC9C4C3" w14:textId="77777777" w:rsidTr="006116F3">
        <w:tc>
          <w:tcPr>
            <w:tcW w:w="9859" w:type="dxa"/>
            <w:gridSpan w:val="11"/>
            <w:shd w:val="clear" w:color="auto" w:fill="F7CAAC"/>
          </w:tcPr>
          <w:p w14:paraId="03A9A273"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09F4767B" w14:textId="77777777" w:rsidTr="006116F3">
        <w:trPr>
          <w:trHeight w:val="283"/>
        </w:trPr>
        <w:tc>
          <w:tcPr>
            <w:tcW w:w="9859" w:type="dxa"/>
            <w:gridSpan w:val="11"/>
          </w:tcPr>
          <w:p w14:paraId="608E1C0B" w14:textId="77777777" w:rsidR="004941F2" w:rsidRPr="004941F2" w:rsidRDefault="004941F2" w:rsidP="004941F2">
            <w:pPr>
              <w:jc w:val="both"/>
            </w:pPr>
            <w:r w:rsidRPr="004941F2">
              <w:t>STAŇKOVÁ, P., PAPADAKI, S., DVORSKÝ, J. Comparative Analysis of the Perception of the Advantages and Disadvantages of Hospital Horizontal Integration. E &amp; M Ekonomie a Management. 2018, Volume 21, Issue 1, pp. 101-115. ISSN 1212-3609. DOI: 10.15240/tul/001/2018-1-007 (40%)</w:t>
            </w:r>
          </w:p>
          <w:p w14:paraId="46D6BC78" w14:textId="77777777" w:rsidR="004941F2" w:rsidRPr="004941F2" w:rsidRDefault="004941F2" w:rsidP="004941F2">
            <w:pPr>
              <w:jc w:val="both"/>
            </w:pPr>
            <w:r w:rsidRPr="004941F2">
              <w:t>KRAMOLIŠ, J., STAŇKOVÁ, P. Design and its impact on the financial results of enterprises (based on managers' opinions). Journal of Competitiveness. 2017, roč. 9, č. 2, s. 62-77. ISSN 1804-171X. (15%)</w:t>
            </w:r>
          </w:p>
          <w:p w14:paraId="370925B4" w14:textId="77777777" w:rsidR="004941F2" w:rsidRPr="004941F2" w:rsidRDefault="004941F2" w:rsidP="004941F2">
            <w:pPr>
              <w:jc w:val="both"/>
            </w:pPr>
            <w:r w:rsidRPr="004941F2">
              <w:t>KONČITÍKOVÁ, G., CULÍK, T., STAŇKOVÁ, P. Application Model of Bata Management System for the Current Business Environment. In Proceedings of the 5th International Conference on Development, Energy, Enviroment, Economics (DEEE´14). Florencie: WSEAS, 2014, pp. 99-104. ISBN 978-960-474-400-8 (33%).</w:t>
            </w:r>
          </w:p>
          <w:p w14:paraId="74F8499F" w14:textId="77777777" w:rsidR="004941F2" w:rsidRPr="004941F2" w:rsidRDefault="004941F2" w:rsidP="004941F2">
            <w:pPr>
              <w:jc w:val="both"/>
            </w:pPr>
            <w:r w:rsidRPr="004941F2">
              <w:t xml:space="preserve">KONČITÍKOVÁ, G., STAŇKOVÁ, P., SASÍNKOVÁ, M. Employees' Health Care in the Current Business Environment (Inspiration by Bata Company before 1945). International Journal of Economics and Statistics. 2014, Volume 2, pp. 249-256. ISSN 2309-0685 (40%) </w:t>
            </w:r>
          </w:p>
          <w:p w14:paraId="742D53CB" w14:textId="77777777" w:rsidR="004941F2" w:rsidRPr="004941F2" w:rsidRDefault="004941F2" w:rsidP="004941F2">
            <w:pPr>
              <w:jc w:val="both"/>
            </w:pPr>
            <w:r w:rsidRPr="004941F2">
              <w:t>CULÍK, T., KONČITÍKOVÁ, G., STAŇKOVÁ, P. The development of CSR in current business environment based on the philosophy of Tomas Bata the founder. International Journal of Economics and Statistics. 2014, Volume 2, pp. 230-239. ISSN 2309-0685 (33%).</w:t>
            </w:r>
          </w:p>
        </w:tc>
      </w:tr>
      <w:tr w:rsidR="004941F2" w:rsidRPr="004941F2" w14:paraId="69240615" w14:textId="77777777" w:rsidTr="006116F3">
        <w:trPr>
          <w:trHeight w:val="218"/>
        </w:trPr>
        <w:tc>
          <w:tcPr>
            <w:tcW w:w="9859" w:type="dxa"/>
            <w:gridSpan w:val="11"/>
            <w:shd w:val="clear" w:color="auto" w:fill="F7CAAC"/>
          </w:tcPr>
          <w:p w14:paraId="0271F72C" w14:textId="77777777" w:rsidR="004941F2" w:rsidRPr="004941F2" w:rsidRDefault="004941F2" w:rsidP="004941F2">
            <w:pPr>
              <w:rPr>
                <w:b/>
              </w:rPr>
            </w:pPr>
            <w:r w:rsidRPr="004941F2">
              <w:rPr>
                <w:b/>
              </w:rPr>
              <w:t>Působení v zahraničí</w:t>
            </w:r>
          </w:p>
        </w:tc>
      </w:tr>
      <w:tr w:rsidR="004941F2" w:rsidRPr="004941F2" w14:paraId="748CC312" w14:textId="77777777" w:rsidTr="006116F3">
        <w:trPr>
          <w:trHeight w:val="142"/>
        </w:trPr>
        <w:tc>
          <w:tcPr>
            <w:tcW w:w="9859" w:type="dxa"/>
            <w:gridSpan w:val="11"/>
          </w:tcPr>
          <w:p w14:paraId="260A4F31" w14:textId="77777777" w:rsidR="004941F2" w:rsidRPr="004941F2" w:rsidRDefault="004941F2" w:rsidP="004941F2">
            <w:pPr>
              <w:rPr>
                <w:b/>
              </w:rPr>
            </w:pPr>
          </w:p>
        </w:tc>
      </w:tr>
      <w:tr w:rsidR="004941F2" w:rsidRPr="004941F2" w14:paraId="1ACF9B28" w14:textId="77777777" w:rsidTr="006116F3">
        <w:trPr>
          <w:cantSplit/>
          <w:trHeight w:val="218"/>
        </w:trPr>
        <w:tc>
          <w:tcPr>
            <w:tcW w:w="2518" w:type="dxa"/>
            <w:shd w:val="clear" w:color="auto" w:fill="F7CAAC"/>
          </w:tcPr>
          <w:p w14:paraId="57247330" w14:textId="77777777" w:rsidR="004941F2" w:rsidRPr="004941F2" w:rsidRDefault="004941F2" w:rsidP="004941F2">
            <w:pPr>
              <w:jc w:val="both"/>
              <w:rPr>
                <w:b/>
              </w:rPr>
            </w:pPr>
            <w:r w:rsidRPr="004941F2">
              <w:rPr>
                <w:b/>
              </w:rPr>
              <w:t xml:space="preserve">Podpis </w:t>
            </w:r>
          </w:p>
        </w:tc>
        <w:tc>
          <w:tcPr>
            <w:tcW w:w="4536" w:type="dxa"/>
            <w:gridSpan w:val="5"/>
          </w:tcPr>
          <w:p w14:paraId="2C63D6C6" w14:textId="77777777" w:rsidR="004941F2" w:rsidRPr="004941F2" w:rsidRDefault="004941F2" w:rsidP="004941F2">
            <w:pPr>
              <w:jc w:val="both"/>
            </w:pPr>
          </w:p>
        </w:tc>
        <w:tc>
          <w:tcPr>
            <w:tcW w:w="786" w:type="dxa"/>
            <w:gridSpan w:val="2"/>
            <w:shd w:val="clear" w:color="auto" w:fill="F7CAAC"/>
          </w:tcPr>
          <w:p w14:paraId="0D3337B5" w14:textId="77777777" w:rsidR="004941F2" w:rsidRPr="004941F2" w:rsidRDefault="004941F2" w:rsidP="004941F2">
            <w:pPr>
              <w:jc w:val="both"/>
            </w:pPr>
            <w:r w:rsidRPr="004941F2">
              <w:rPr>
                <w:b/>
              </w:rPr>
              <w:t>datum</w:t>
            </w:r>
          </w:p>
        </w:tc>
        <w:tc>
          <w:tcPr>
            <w:tcW w:w="2019" w:type="dxa"/>
            <w:gridSpan w:val="3"/>
          </w:tcPr>
          <w:p w14:paraId="00ECE310" w14:textId="77777777" w:rsidR="004941F2" w:rsidRPr="004941F2" w:rsidRDefault="004941F2" w:rsidP="004941F2">
            <w:pPr>
              <w:jc w:val="both"/>
            </w:pPr>
          </w:p>
        </w:tc>
      </w:tr>
    </w:tbl>
    <w:p w14:paraId="298005CE" w14:textId="77777777" w:rsidR="00F86A33" w:rsidRDefault="00F86A3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rsidRPr="00310B96" w14:paraId="49E58698" w14:textId="77777777" w:rsidTr="00387122">
        <w:tc>
          <w:tcPr>
            <w:tcW w:w="9859" w:type="dxa"/>
            <w:gridSpan w:val="11"/>
            <w:tcBorders>
              <w:bottom w:val="double" w:sz="4" w:space="0" w:color="auto"/>
            </w:tcBorders>
            <w:shd w:val="clear" w:color="auto" w:fill="BDD6EE"/>
          </w:tcPr>
          <w:p w14:paraId="2F6B7EA0" w14:textId="77777777" w:rsidR="00E844AE" w:rsidRPr="00310B96" w:rsidRDefault="00E844AE" w:rsidP="00387122">
            <w:pPr>
              <w:jc w:val="both"/>
              <w:rPr>
                <w:b/>
                <w:sz w:val="28"/>
              </w:rPr>
            </w:pPr>
            <w:r w:rsidRPr="00310B96">
              <w:rPr>
                <w:b/>
                <w:sz w:val="28"/>
              </w:rPr>
              <w:lastRenderedPageBreak/>
              <w:t>C-I – Personální zabezpečení</w:t>
            </w:r>
          </w:p>
        </w:tc>
      </w:tr>
      <w:tr w:rsidR="00E844AE" w:rsidRPr="00310B96" w14:paraId="0DF6C914" w14:textId="77777777" w:rsidTr="00387122">
        <w:tc>
          <w:tcPr>
            <w:tcW w:w="2518" w:type="dxa"/>
            <w:tcBorders>
              <w:top w:val="double" w:sz="4" w:space="0" w:color="auto"/>
            </w:tcBorders>
            <w:shd w:val="clear" w:color="auto" w:fill="F7CAAC"/>
          </w:tcPr>
          <w:p w14:paraId="05695BD6" w14:textId="77777777" w:rsidR="00E844AE" w:rsidRPr="00310B96" w:rsidRDefault="00E844AE" w:rsidP="00387122">
            <w:pPr>
              <w:jc w:val="both"/>
              <w:rPr>
                <w:b/>
              </w:rPr>
            </w:pPr>
            <w:r w:rsidRPr="00310B96">
              <w:rPr>
                <w:b/>
              </w:rPr>
              <w:t>Vysoká škola</w:t>
            </w:r>
          </w:p>
        </w:tc>
        <w:tc>
          <w:tcPr>
            <w:tcW w:w="7341" w:type="dxa"/>
            <w:gridSpan w:val="10"/>
          </w:tcPr>
          <w:p w14:paraId="35F4DE09" w14:textId="77777777" w:rsidR="00E844AE" w:rsidRPr="00310B96" w:rsidRDefault="00E844AE" w:rsidP="00387122">
            <w:pPr>
              <w:jc w:val="both"/>
            </w:pPr>
            <w:r w:rsidRPr="00310B96">
              <w:t>Univerzita Tomáše Bati ve Zlíně</w:t>
            </w:r>
          </w:p>
        </w:tc>
      </w:tr>
      <w:tr w:rsidR="00E844AE" w:rsidRPr="00310B96" w14:paraId="75E64DC1" w14:textId="77777777" w:rsidTr="00387122">
        <w:tc>
          <w:tcPr>
            <w:tcW w:w="2518" w:type="dxa"/>
            <w:shd w:val="clear" w:color="auto" w:fill="F7CAAC"/>
          </w:tcPr>
          <w:p w14:paraId="4F8CB485" w14:textId="77777777" w:rsidR="00E844AE" w:rsidRPr="00310B96" w:rsidRDefault="00E844AE" w:rsidP="00387122">
            <w:pPr>
              <w:jc w:val="both"/>
              <w:rPr>
                <w:b/>
              </w:rPr>
            </w:pPr>
            <w:r w:rsidRPr="00310B96">
              <w:rPr>
                <w:b/>
              </w:rPr>
              <w:t>Součást vysoké školy</w:t>
            </w:r>
          </w:p>
        </w:tc>
        <w:tc>
          <w:tcPr>
            <w:tcW w:w="7341" w:type="dxa"/>
            <w:gridSpan w:val="10"/>
          </w:tcPr>
          <w:p w14:paraId="63F62B41" w14:textId="77777777" w:rsidR="00E844AE" w:rsidRPr="00310B96" w:rsidRDefault="00E844AE" w:rsidP="00387122">
            <w:pPr>
              <w:jc w:val="both"/>
            </w:pPr>
            <w:r w:rsidRPr="00310B96">
              <w:t>Fakulta managementu a ekonomiky</w:t>
            </w:r>
          </w:p>
        </w:tc>
      </w:tr>
      <w:tr w:rsidR="00E844AE" w:rsidRPr="00310B96" w14:paraId="518B3ACC" w14:textId="77777777" w:rsidTr="00387122">
        <w:tc>
          <w:tcPr>
            <w:tcW w:w="2518" w:type="dxa"/>
            <w:shd w:val="clear" w:color="auto" w:fill="F7CAAC"/>
          </w:tcPr>
          <w:p w14:paraId="1F41C998" w14:textId="77777777" w:rsidR="00E844AE" w:rsidRPr="00310B96" w:rsidRDefault="00E844AE" w:rsidP="00387122">
            <w:pPr>
              <w:jc w:val="both"/>
              <w:rPr>
                <w:b/>
              </w:rPr>
            </w:pPr>
            <w:r w:rsidRPr="00310B96">
              <w:rPr>
                <w:b/>
              </w:rPr>
              <w:t>Název studijního programu</w:t>
            </w:r>
          </w:p>
        </w:tc>
        <w:tc>
          <w:tcPr>
            <w:tcW w:w="7341" w:type="dxa"/>
            <w:gridSpan w:val="10"/>
          </w:tcPr>
          <w:p w14:paraId="39DF9606" w14:textId="77777777" w:rsidR="00E844AE" w:rsidRPr="00310B96" w:rsidRDefault="005B2B09" w:rsidP="00387122">
            <w:pPr>
              <w:jc w:val="both"/>
            </w:pPr>
            <w:r w:rsidRPr="005B2B09">
              <w:t>Economics and Management</w:t>
            </w:r>
          </w:p>
        </w:tc>
      </w:tr>
      <w:tr w:rsidR="00E844AE" w:rsidRPr="00310B96" w14:paraId="6008E5A7" w14:textId="77777777" w:rsidTr="00387122">
        <w:tc>
          <w:tcPr>
            <w:tcW w:w="2518" w:type="dxa"/>
            <w:shd w:val="clear" w:color="auto" w:fill="F7CAAC"/>
          </w:tcPr>
          <w:p w14:paraId="655B7D0C" w14:textId="77777777" w:rsidR="00E844AE" w:rsidRPr="00310B96" w:rsidRDefault="00E844AE" w:rsidP="00387122">
            <w:pPr>
              <w:jc w:val="both"/>
              <w:rPr>
                <w:b/>
              </w:rPr>
            </w:pPr>
            <w:r w:rsidRPr="00310B96">
              <w:rPr>
                <w:b/>
              </w:rPr>
              <w:t>Jméno a příjmení</w:t>
            </w:r>
          </w:p>
        </w:tc>
        <w:tc>
          <w:tcPr>
            <w:tcW w:w="4536" w:type="dxa"/>
            <w:gridSpan w:val="5"/>
          </w:tcPr>
          <w:p w14:paraId="01D92681" w14:textId="77777777" w:rsidR="00E844AE" w:rsidRPr="00310B96" w:rsidRDefault="00E844AE" w:rsidP="00387122">
            <w:pPr>
              <w:jc w:val="both"/>
            </w:pPr>
            <w:r w:rsidRPr="00310B96">
              <w:t>Dagmar SVOBODOVÁ</w:t>
            </w:r>
          </w:p>
        </w:tc>
        <w:tc>
          <w:tcPr>
            <w:tcW w:w="709" w:type="dxa"/>
            <w:shd w:val="clear" w:color="auto" w:fill="F7CAAC"/>
          </w:tcPr>
          <w:p w14:paraId="02A6E0FC" w14:textId="77777777" w:rsidR="00E844AE" w:rsidRPr="00310B96" w:rsidRDefault="00E844AE" w:rsidP="00387122">
            <w:pPr>
              <w:jc w:val="both"/>
              <w:rPr>
                <w:b/>
              </w:rPr>
            </w:pPr>
            <w:r w:rsidRPr="00310B96">
              <w:rPr>
                <w:b/>
              </w:rPr>
              <w:t>Tituly</w:t>
            </w:r>
          </w:p>
        </w:tc>
        <w:tc>
          <w:tcPr>
            <w:tcW w:w="2096" w:type="dxa"/>
            <w:gridSpan w:val="4"/>
          </w:tcPr>
          <w:p w14:paraId="5711C6EA" w14:textId="77777777" w:rsidR="00E844AE" w:rsidRPr="00310B96" w:rsidRDefault="00E844AE" w:rsidP="00387122">
            <w:pPr>
              <w:jc w:val="both"/>
            </w:pPr>
            <w:r w:rsidRPr="00310B96">
              <w:t>Ing. MSc.</w:t>
            </w:r>
          </w:p>
        </w:tc>
      </w:tr>
      <w:tr w:rsidR="00E844AE" w:rsidRPr="00310B96" w14:paraId="65ACBEF7" w14:textId="77777777" w:rsidTr="00387122">
        <w:tc>
          <w:tcPr>
            <w:tcW w:w="2518" w:type="dxa"/>
            <w:shd w:val="clear" w:color="auto" w:fill="F7CAAC"/>
          </w:tcPr>
          <w:p w14:paraId="505F2A62" w14:textId="77777777" w:rsidR="00E844AE" w:rsidRPr="00310B96" w:rsidRDefault="00E844AE" w:rsidP="00387122">
            <w:pPr>
              <w:jc w:val="both"/>
              <w:rPr>
                <w:b/>
              </w:rPr>
            </w:pPr>
            <w:r w:rsidRPr="00310B96">
              <w:rPr>
                <w:b/>
              </w:rPr>
              <w:t>Rok narození</w:t>
            </w:r>
          </w:p>
        </w:tc>
        <w:tc>
          <w:tcPr>
            <w:tcW w:w="829" w:type="dxa"/>
          </w:tcPr>
          <w:p w14:paraId="6DE9CEF6" w14:textId="77777777" w:rsidR="00E844AE" w:rsidRPr="00310B96" w:rsidRDefault="00E844AE" w:rsidP="00387122">
            <w:pPr>
              <w:jc w:val="both"/>
            </w:pPr>
            <w:r w:rsidRPr="00310B96">
              <w:t>1967</w:t>
            </w:r>
          </w:p>
        </w:tc>
        <w:tc>
          <w:tcPr>
            <w:tcW w:w="1721" w:type="dxa"/>
            <w:shd w:val="clear" w:color="auto" w:fill="F7CAAC"/>
          </w:tcPr>
          <w:p w14:paraId="3DB599A5" w14:textId="77777777" w:rsidR="00E844AE" w:rsidRPr="00310B96" w:rsidRDefault="00E844AE" w:rsidP="00387122">
            <w:pPr>
              <w:jc w:val="both"/>
              <w:rPr>
                <w:b/>
              </w:rPr>
            </w:pPr>
            <w:r w:rsidRPr="00310B96">
              <w:rPr>
                <w:b/>
              </w:rPr>
              <w:t>typ vztahu k VŠ</w:t>
            </w:r>
          </w:p>
        </w:tc>
        <w:tc>
          <w:tcPr>
            <w:tcW w:w="992" w:type="dxa"/>
            <w:gridSpan w:val="2"/>
          </w:tcPr>
          <w:p w14:paraId="7AD42688" w14:textId="77777777" w:rsidR="00E844AE" w:rsidRPr="00310B96" w:rsidRDefault="00E844AE" w:rsidP="00387122">
            <w:pPr>
              <w:jc w:val="both"/>
            </w:pPr>
            <w:r>
              <w:t>pp</w:t>
            </w:r>
          </w:p>
        </w:tc>
        <w:tc>
          <w:tcPr>
            <w:tcW w:w="994" w:type="dxa"/>
            <w:shd w:val="clear" w:color="auto" w:fill="F7CAAC"/>
          </w:tcPr>
          <w:p w14:paraId="37D71635" w14:textId="77777777" w:rsidR="00E844AE" w:rsidRPr="00310B96" w:rsidRDefault="00E844AE" w:rsidP="00387122">
            <w:pPr>
              <w:jc w:val="both"/>
              <w:rPr>
                <w:b/>
              </w:rPr>
            </w:pPr>
            <w:r w:rsidRPr="00310B96">
              <w:rPr>
                <w:b/>
              </w:rPr>
              <w:t>rozsah</w:t>
            </w:r>
          </w:p>
        </w:tc>
        <w:tc>
          <w:tcPr>
            <w:tcW w:w="709" w:type="dxa"/>
          </w:tcPr>
          <w:p w14:paraId="517BD12F" w14:textId="77777777" w:rsidR="00E844AE" w:rsidRPr="00310B96" w:rsidRDefault="00E844AE" w:rsidP="00387122">
            <w:pPr>
              <w:jc w:val="both"/>
            </w:pPr>
            <w:r>
              <w:t>40</w:t>
            </w:r>
          </w:p>
        </w:tc>
        <w:tc>
          <w:tcPr>
            <w:tcW w:w="709" w:type="dxa"/>
            <w:gridSpan w:val="2"/>
            <w:shd w:val="clear" w:color="auto" w:fill="F7CAAC"/>
          </w:tcPr>
          <w:p w14:paraId="1614E16D" w14:textId="77777777" w:rsidR="00E844AE" w:rsidRPr="000C6467" w:rsidRDefault="00E844AE" w:rsidP="00387122">
            <w:pPr>
              <w:jc w:val="both"/>
              <w:rPr>
                <w:b/>
                <w:sz w:val="18"/>
              </w:rPr>
            </w:pPr>
            <w:r w:rsidRPr="000C6467">
              <w:rPr>
                <w:b/>
                <w:sz w:val="18"/>
              </w:rPr>
              <w:t>do kdy</w:t>
            </w:r>
          </w:p>
        </w:tc>
        <w:tc>
          <w:tcPr>
            <w:tcW w:w="1387" w:type="dxa"/>
            <w:gridSpan w:val="2"/>
          </w:tcPr>
          <w:p w14:paraId="3A18D4E9" w14:textId="77777777" w:rsidR="00E844AE" w:rsidRPr="00310B96" w:rsidRDefault="00E844AE" w:rsidP="00387122">
            <w:pPr>
              <w:jc w:val="both"/>
            </w:pPr>
            <w:r w:rsidRPr="00310B96">
              <w:t>31.1.2023</w:t>
            </w:r>
          </w:p>
        </w:tc>
      </w:tr>
      <w:tr w:rsidR="00E844AE" w:rsidRPr="00310B96" w14:paraId="60341A58" w14:textId="77777777" w:rsidTr="00387122">
        <w:tc>
          <w:tcPr>
            <w:tcW w:w="5068" w:type="dxa"/>
            <w:gridSpan w:val="3"/>
            <w:shd w:val="clear" w:color="auto" w:fill="F7CAAC"/>
          </w:tcPr>
          <w:p w14:paraId="2F26FF25" w14:textId="77777777" w:rsidR="00E844AE" w:rsidRPr="00310B96" w:rsidRDefault="00E844AE" w:rsidP="00387122">
            <w:pPr>
              <w:jc w:val="both"/>
              <w:rPr>
                <w:b/>
              </w:rPr>
            </w:pPr>
            <w:r w:rsidRPr="00310B96">
              <w:rPr>
                <w:b/>
              </w:rPr>
              <w:t>Typ vztahu na součásti VŠ, která uskutečňuje st. program</w:t>
            </w:r>
          </w:p>
        </w:tc>
        <w:tc>
          <w:tcPr>
            <w:tcW w:w="992" w:type="dxa"/>
            <w:gridSpan w:val="2"/>
          </w:tcPr>
          <w:p w14:paraId="0616FA1F" w14:textId="77777777" w:rsidR="00E844AE" w:rsidRPr="00310B96" w:rsidRDefault="00E844AE" w:rsidP="00387122">
            <w:pPr>
              <w:jc w:val="both"/>
            </w:pPr>
          </w:p>
        </w:tc>
        <w:tc>
          <w:tcPr>
            <w:tcW w:w="994" w:type="dxa"/>
            <w:shd w:val="clear" w:color="auto" w:fill="F7CAAC"/>
          </w:tcPr>
          <w:p w14:paraId="3A863C45" w14:textId="77777777" w:rsidR="00E844AE" w:rsidRPr="00310B96" w:rsidRDefault="00E844AE" w:rsidP="00387122">
            <w:pPr>
              <w:jc w:val="both"/>
              <w:rPr>
                <w:b/>
              </w:rPr>
            </w:pPr>
            <w:r w:rsidRPr="00310B96">
              <w:rPr>
                <w:b/>
              </w:rPr>
              <w:t>rozsah</w:t>
            </w:r>
          </w:p>
        </w:tc>
        <w:tc>
          <w:tcPr>
            <w:tcW w:w="709" w:type="dxa"/>
          </w:tcPr>
          <w:p w14:paraId="4AC30812" w14:textId="77777777" w:rsidR="00E844AE" w:rsidRPr="00310B96" w:rsidRDefault="00E844AE" w:rsidP="00387122">
            <w:pPr>
              <w:jc w:val="both"/>
            </w:pPr>
          </w:p>
        </w:tc>
        <w:tc>
          <w:tcPr>
            <w:tcW w:w="709" w:type="dxa"/>
            <w:gridSpan w:val="2"/>
            <w:shd w:val="clear" w:color="auto" w:fill="F7CAAC"/>
          </w:tcPr>
          <w:p w14:paraId="37196EAF" w14:textId="77777777" w:rsidR="00E844AE" w:rsidRPr="000C6467" w:rsidRDefault="00E844AE" w:rsidP="00387122">
            <w:pPr>
              <w:jc w:val="both"/>
              <w:rPr>
                <w:b/>
                <w:sz w:val="18"/>
              </w:rPr>
            </w:pPr>
            <w:r w:rsidRPr="000C6467">
              <w:rPr>
                <w:b/>
                <w:sz w:val="18"/>
              </w:rPr>
              <w:t>do kdy</w:t>
            </w:r>
          </w:p>
        </w:tc>
        <w:tc>
          <w:tcPr>
            <w:tcW w:w="1387" w:type="dxa"/>
            <w:gridSpan w:val="2"/>
          </w:tcPr>
          <w:p w14:paraId="65B808BD" w14:textId="77777777" w:rsidR="00E844AE" w:rsidRPr="00310B96" w:rsidRDefault="00E844AE" w:rsidP="00387122">
            <w:pPr>
              <w:jc w:val="both"/>
            </w:pPr>
          </w:p>
        </w:tc>
      </w:tr>
      <w:tr w:rsidR="00E844AE" w:rsidRPr="00310B96" w14:paraId="741A29FA" w14:textId="77777777" w:rsidTr="00387122">
        <w:tc>
          <w:tcPr>
            <w:tcW w:w="6060" w:type="dxa"/>
            <w:gridSpan w:val="5"/>
            <w:shd w:val="clear" w:color="auto" w:fill="F7CAAC"/>
          </w:tcPr>
          <w:p w14:paraId="49E37A16" w14:textId="77777777" w:rsidR="00E844AE" w:rsidRPr="00310B96" w:rsidRDefault="00E844AE" w:rsidP="00387122">
            <w:pPr>
              <w:jc w:val="both"/>
            </w:pPr>
            <w:r w:rsidRPr="00310B96">
              <w:rPr>
                <w:b/>
              </w:rPr>
              <w:t>Další současná působení jako akademický pracovník na jiných VŠ</w:t>
            </w:r>
          </w:p>
        </w:tc>
        <w:tc>
          <w:tcPr>
            <w:tcW w:w="1703" w:type="dxa"/>
            <w:gridSpan w:val="2"/>
            <w:shd w:val="clear" w:color="auto" w:fill="F7CAAC"/>
          </w:tcPr>
          <w:p w14:paraId="36CF68D9" w14:textId="77777777" w:rsidR="00E844AE" w:rsidRPr="00310B96" w:rsidRDefault="00E844AE" w:rsidP="00387122">
            <w:pPr>
              <w:jc w:val="both"/>
              <w:rPr>
                <w:b/>
              </w:rPr>
            </w:pPr>
            <w:r w:rsidRPr="00310B96">
              <w:rPr>
                <w:b/>
              </w:rPr>
              <w:t>typ prac. vztahu</w:t>
            </w:r>
          </w:p>
        </w:tc>
        <w:tc>
          <w:tcPr>
            <w:tcW w:w="2096" w:type="dxa"/>
            <w:gridSpan w:val="4"/>
            <w:shd w:val="clear" w:color="auto" w:fill="F7CAAC"/>
          </w:tcPr>
          <w:p w14:paraId="4DF611EA" w14:textId="77777777" w:rsidR="00E844AE" w:rsidRPr="00310B96" w:rsidRDefault="00E844AE" w:rsidP="00387122">
            <w:pPr>
              <w:jc w:val="both"/>
              <w:rPr>
                <w:b/>
              </w:rPr>
            </w:pPr>
            <w:r w:rsidRPr="00310B96">
              <w:rPr>
                <w:b/>
              </w:rPr>
              <w:t>rozsah</w:t>
            </w:r>
          </w:p>
        </w:tc>
      </w:tr>
      <w:tr w:rsidR="00E844AE" w:rsidRPr="00310B96" w14:paraId="6CE5AD27" w14:textId="77777777" w:rsidTr="00387122">
        <w:tc>
          <w:tcPr>
            <w:tcW w:w="6060" w:type="dxa"/>
            <w:gridSpan w:val="5"/>
          </w:tcPr>
          <w:p w14:paraId="2AC95235" w14:textId="77777777" w:rsidR="00E844AE" w:rsidRPr="00310B96" w:rsidRDefault="00E844AE" w:rsidP="00387122">
            <w:pPr>
              <w:jc w:val="both"/>
            </w:pPr>
          </w:p>
        </w:tc>
        <w:tc>
          <w:tcPr>
            <w:tcW w:w="1703" w:type="dxa"/>
            <w:gridSpan w:val="2"/>
          </w:tcPr>
          <w:p w14:paraId="086394CC" w14:textId="77777777" w:rsidR="00E844AE" w:rsidRPr="00310B96" w:rsidRDefault="00E844AE" w:rsidP="00387122">
            <w:pPr>
              <w:jc w:val="both"/>
            </w:pPr>
          </w:p>
        </w:tc>
        <w:tc>
          <w:tcPr>
            <w:tcW w:w="2096" w:type="dxa"/>
            <w:gridSpan w:val="4"/>
          </w:tcPr>
          <w:p w14:paraId="6F500BE8" w14:textId="77777777" w:rsidR="00E844AE" w:rsidRPr="00310B96" w:rsidRDefault="00E844AE" w:rsidP="00387122">
            <w:pPr>
              <w:jc w:val="both"/>
            </w:pPr>
          </w:p>
        </w:tc>
      </w:tr>
      <w:tr w:rsidR="00E844AE" w:rsidRPr="00310B96" w14:paraId="0167D112" w14:textId="77777777" w:rsidTr="00387122">
        <w:tc>
          <w:tcPr>
            <w:tcW w:w="6060" w:type="dxa"/>
            <w:gridSpan w:val="5"/>
          </w:tcPr>
          <w:p w14:paraId="4230A455" w14:textId="77777777" w:rsidR="00E844AE" w:rsidRPr="00310B96" w:rsidRDefault="00E844AE" w:rsidP="00387122">
            <w:pPr>
              <w:jc w:val="both"/>
            </w:pPr>
          </w:p>
        </w:tc>
        <w:tc>
          <w:tcPr>
            <w:tcW w:w="1703" w:type="dxa"/>
            <w:gridSpan w:val="2"/>
          </w:tcPr>
          <w:p w14:paraId="5F1D31C2" w14:textId="77777777" w:rsidR="00E844AE" w:rsidRPr="00310B96" w:rsidRDefault="00E844AE" w:rsidP="00387122">
            <w:pPr>
              <w:jc w:val="both"/>
            </w:pPr>
          </w:p>
        </w:tc>
        <w:tc>
          <w:tcPr>
            <w:tcW w:w="2096" w:type="dxa"/>
            <w:gridSpan w:val="4"/>
          </w:tcPr>
          <w:p w14:paraId="7E0ADA5B" w14:textId="77777777" w:rsidR="00E844AE" w:rsidRPr="00310B96" w:rsidRDefault="00E844AE" w:rsidP="00387122">
            <w:pPr>
              <w:jc w:val="both"/>
            </w:pPr>
          </w:p>
        </w:tc>
      </w:tr>
      <w:tr w:rsidR="00E844AE" w:rsidRPr="00310B96" w14:paraId="65662B79" w14:textId="77777777" w:rsidTr="00387122">
        <w:tc>
          <w:tcPr>
            <w:tcW w:w="9859" w:type="dxa"/>
            <w:gridSpan w:val="11"/>
            <w:shd w:val="clear" w:color="auto" w:fill="F7CAAC"/>
          </w:tcPr>
          <w:p w14:paraId="06CC4455" w14:textId="77777777" w:rsidR="00E844AE" w:rsidRPr="00310B96" w:rsidRDefault="00E844AE" w:rsidP="00387122">
            <w:pPr>
              <w:jc w:val="both"/>
            </w:pPr>
            <w:r w:rsidRPr="00310B96">
              <w:rPr>
                <w:b/>
              </w:rPr>
              <w:t>Předměty příslušného studijního programu a způsob zapojení do jejich výuky, příp. další zapojení do uskutečňování studijního programu</w:t>
            </w:r>
          </w:p>
        </w:tc>
      </w:tr>
      <w:tr w:rsidR="00E844AE" w:rsidRPr="00310B96" w14:paraId="311FBACB" w14:textId="77777777" w:rsidTr="00387122">
        <w:trPr>
          <w:trHeight w:val="433"/>
        </w:trPr>
        <w:tc>
          <w:tcPr>
            <w:tcW w:w="9859" w:type="dxa"/>
            <w:gridSpan w:val="11"/>
            <w:tcBorders>
              <w:top w:val="nil"/>
            </w:tcBorders>
          </w:tcPr>
          <w:p w14:paraId="1B9EA7F3" w14:textId="77777777" w:rsidR="00E844AE" w:rsidRDefault="000B222A" w:rsidP="00387122">
            <w:pPr>
              <w:jc w:val="both"/>
              <w:rPr>
                <w:rStyle w:val="Hypertextovodkaz"/>
                <w:color w:val="auto"/>
                <w:u w:val="none"/>
              </w:rPr>
            </w:pPr>
            <w:r w:rsidRPr="00277224">
              <w:t>Expert Communication in English</w:t>
            </w:r>
            <w:r w:rsidR="00E844AE">
              <w:t xml:space="preserve"> (</w:t>
            </w:r>
            <w:r w:rsidR="00E844AE" w:rsidRPr="00F86A33">
              <w:t>Business Correspondence in English</w:t>
            </w:r>
            <w:r w:rsidR="00E844AE">
              <w:t xml:space="preserve">) - </w:t>
            </w:r>
            <w:r w:rsidR="00E844AE" w:rsidRPr="00893B79">
              <w:rPr>
                <w:rStyle w:val="Hypertextovodkaz"/>
                <w:color w:val="auto"/>
                <w:u w:val="none"/>
              </w:rPr>
              <w:t>vedení seminářů (100%)</w:t>
            </w:r>
          </w:p>
          <w:p w14:paraId="309DCF20" w14:textId="77777777" w:rsidR="00E844AE" w:rsidRPr="004D3398" w:rsidRDefault="00E844AE" w:rsidP="00E844AE">
            <w:pPr>
              <w:jc w:val="both"/>
              <w:rPr>
                <w:b/>
              </w:rPr>
            </w:pPr>
          </w:p>
        </w:tc>
      </w:tr>
      <w:tr w:rsidR="00E844AE" w:rsidRPr="00310B96" w14:paraId="2982909B" w14:textId="77777777" w:rsidTr="00387122">
        <w:tc>
          <w:tcPr>
            <w:tcW w:w="9859" w:type="dxa"/>
            <w:gridSpan w:val="11"/>
            <w:shd w:val="clear" w:color="auto" w:fill="F7CAAC"/>
          </w:tcPr>
          <w:p w14:paraId="294DD21E" w14:textId="77777777" w:rsidR="00E844AE" w:rsidRPr="00310B96" w:rsidRDefault="00E844AE" w:rsidP="00387122">
            <w:pPr>
              <w:jc w:val="both"/>
            </w:pPr>
            <w:r w:rsidRPr="00310B96">
              <w:rPr>
                <w:b/>
              </w:rPr>
              <w:t xml:space="preserve">Údaje o vzdělání na VŠ </w:t>
            </w:r>
          </w:p>
        </w:tc>
      </w:tr>
      <w:tr w:rsidR="00E844AE" w:rsidRPr="00310B96" w14:paraId="3CFEC2BA" w14:textId="77777777" w:rsidTr="00387122">
        <w:trPr>
          <w:trHeight w:val="655"/>
        </w:trPr>
        <w:tc>
          <w:tcPr>
            <w:tcW w:w="9859" w:type="dxa"/>
            <w:gridSpan w:val="11"/>
          </w:tcPr>
          <w:p w14:paraId="10F25DA2" w14:textId="77777777" w:rsidR="00E844AE" w:rsidRPr="00310B96" w:rsidRDefault="00E844AE" w:rsidP="00387122">
            <w:r w:rsidRPr="00310B96">
              <w:t xml:space="preserve">1985 - 1989: VUT, Fakulta technologická ve Zlíně, </w:t>
            </w:r>
            <w:r>
              <w:t xml:space="preserve">obor: </w:t>
            </w:r>
            <w:r w:rsidRPr="00310B96">
              <w:t>gumárenská a plastikářská technologie</w:t>
            </w:r>
            <w:r>
              <w:t xml:space="preserve"> (</w:t>
            </w:r>
            <w:r w:rsidRPr="005A0078">
              <w:rPr>
                <w:b/>
              </w:rPr>
              <w:t>Ing.</w:t>
            </w:r>
            <w:r>
              <w:t>)</w:t>
            </w:r>
            <w:r w:rsidRPr="00310B96">
              <w:br/>
              <w:t>2003 - 2004: University of Connecticut, USA</w:t>
            </w:r>
            <w:r>
              <w:t>, o</w:t>
            </w:r>
            <w:r w:rsidRPr="00310B96">
              <w:t>bor: Věda o polymerech (Polymer Science)</w:t>
            </w:r>
            <w:r>
              <w:t xml:space="preserve"> (</w:t>
            </w:r>
            <w:r w:rsidRPr="005A0078">
              <w:rPr>
                <w:b/>
              </w:rPr>
              <w:t>Master of Science M.S.</w:t>
            </w:r>
            <w:r w:rsidRPr="005A0078">
              <w:t>)</w:t>
            </w:r>
          </w:p>
        </w:tc>
      </w:tr>
      <w:tr w:rsidR="00E844AE" w:rsidRPr="00310B96" w14:paraId="3D899EB4" w14:textId="77777777" w:rsidTr="00387122">
        <w:tc>
          <w:tcPr>
            <w:tcW w:w="9859" w:type="dxa"/>
            <w:gridSpan w:val="11"/>
            <w:shd w:val="clear" w:color="auto" w:fill="F7CAAC"/>
          </w:tcPr>
          <w:p w14:paraId="1481403A" w14:textId="77777777" w:rsidR="00E844AE" w:rsidRPr="00310B96" w:rsidRDefault="00E844AE" w:rsidP="00387122">
            <w:pPr>
              <w:jc w:val="both"/>
              <w:rPr>
                <w:b/>
              </w:rPr>
            </w:pPr>
            <w:r w:rsidRPr="00310B96">
              <w:rPr>
                <w:b/>
              </w:rPr>
              <w:t>Údaje o odborném působení od absolvování VŠ</w:t>
            </w:r>
          </w:p>
        </w:tc>
      </w:tr>
      <w:tr w:rsidR="00E844AE" w:rsidRPr="00310B96" w14:paraId="2C61D753" w14:textId="77777777" w:rsidTr="00387122">
        <w:trPr>
          <w:trHeight w:val="385"/>
        </w:trPr>
        <w:tc>
          <w:tcPr>
            <w:tcW w:w="9859" w:type="dxa"/>
            <w:gridSpan w:val="11"/>
          </w:tcPr>
          <w:p w14:paraId="639A2A9E" w14:textId="77777777" w:rsidR="00E844AE" w:rsidRPr="00310B96" w:rsidRDefault="00E844AE" w:rsidP="00387122">
            <w:pPr>
              <w:jc w:val="both"/>
            </w:pPr>
            <w:r w:rsidRPr="00310B96">
              <w:t>2006 – současnost: akademický pracovník FHS UTB, výuka odborné a akademické angličtiny na fakultách FT, FAI a FAME</w:t>
            </w:r>
          </w:p>
        </w:tc>
      </w:tr>
      <w:tr w:rsidR="00E844AE" w:rsidRPr="00310B96" w14:paraId="31665A37" w14:textId="77777777" w:rsidTr="00387122">
        <w:trPr>
          <w:trHeight w:val="250"/>
        </w:trPr>
        <w:tc>
          <w:tcPr>
            <w:tcW w:w="9859" w:type="dxa"/>
            <w:gridSpan w:val="11"/>
            <w:shd w:val="clear" w:color="auto" w:fill="F7CAAC"/>
          </w:tcPr>
          <w:p w14:paraId="408E6285" w14:textId="77777777" w:rsidR="00E844AE" w:rsidRPr="00310B96" w:rsidRDefault="00E844AE" w:rsidP="00387122">
            <w:pPr>
              <w:jc w:val="both"/>
            </w:pPr>
            <w:r w:rsidRPr="00310B96">
              <w:rPr>
                <w:b/>
              </w:rPr>
              <w:t>Zkušenosti s vedením kvalifikačních a rigorózních prací</w:t>
            </w:r>
          </w:p>
        </w:tc>
      </w:tr>
      <w:tr w:rsidR="00E844AE" w:rsidRPr="00310B96" w14:paraId="333B30E4" w14:textId="77777777" w:rsidTr="00387122">
        <w:trPr>
          <w:trHeight w:val="286"/>
        </w:trPr>
        <w:tc>
          <w:tcPr>
            <w:tcW w:w="9859" w:type="dxa"/>
            <w:gridSpan w:val="11"/>
          </w:tcPr>
          <w:p w14:paraId="3E9FB7E9" w14:textId="77777777" w:rsidR="00E844AE" w:rsidRDefault="00E844AE" w:rsidP="00387122">
            <w:pPr>
              <w:jc w:val="both"/>
            </w:pPr>
            <w:r>
              <w:t xml:space="preserve">Počet vedených bakalářských prací – 13 </w:t>
            </w:r>
          </w:p>
          <w:p w14:paraId="105F4DDF" w14:textId="77777777" w:rsidR="00E844AE" w:rsidRPr="00310B96" w:rsidRDefault="00E844AE" w:rsidP="00387122">
            <w:pPr>
              <w:jc w:val="both"/>
            </w:pPr>
            <w:r>
              <w:t>Počet vedených diplomových prací – 0</w:t>
            </w:r>
          </w:p>
        </w:tc>
      </w:tr>
      <w:tr w:rsidR="00E844AE" w:rsidRPr="00310B96" w14:paraId="456A5529" w14:textId="77777777" w:rsidTr="00387122">
        <w:trPr>
          <w:cantSplit/>
        </w:trPr>
        <w:tc>
          <w:tcPr>
            <w:tcW w:w="3347" w:type="dxa"/>
            <w:gridSpan w:val="2"/>
            <w:tcBorders>
              <w:top w:val="single" w:sz="12" w:space="0" w:color="auto"/>
            </w:tcBorders>
            <w:shd w:val="clear" w:color="auto" w:fill="F7CAAC"/>
          </w:tcPr>
          <w:p w14:paraId="00CF5C3F" w14:textId="77777777" w:rsidR="00E844AE" w:rsidRPr="00310B96" w:rsidRDefault="00E844AE" w:rsidP="00387122">
            <w:pPr>
              <w:jc w:val="both"/>
            </w:pPr>
            <w:r w:rsidRPr="00310B96">
              <w:rPr>
                <w:b/>
              </w:rPr>
              <w:t xml:space="preserve">Obor habilitačního řízení </w:t>
            </w:r>
          </w:p>
        </w:tc>
        <w:tc>
          <w:tcPr>
            <w:tcW w:w="2245" w:type="dxa"/>
            <w:gridSpan w:val="2"/>
            <w:tcBorders>
              <w:top w:val="single" w:sz="12" w:space="0" w:color="auto"/>
            </w:tcBorders>
            <w:shd w:val="clear" w:color="auto" w:fill="F7CAAC"/>
          </w:tcPr>
          <w:p w14:paraId="2E127FF4" w14:textId="77777777" w:rsidR="00E844AE" w:rsidRPr="00310B96" w:rsidRDefault="00E844AE" w:rsidP="00387122">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14:paraId="16C38DC9" w14:textId="77777777" w:rsidR="00E844AE" w:rsidRPr="00310B96" w:rsidRDefault="00E844AE" w:rsidP="00387122">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14:paraId="67230456" w14:textId="77777777" w:rsidR="00E844AE" w:rsidRPr="00310B96" w:rsidRDefault="00E844AE" w:rsidP="00387122">
            <w:pPr>
              <w:jc w:val="both"/>
              <w:rPr>
                <w:b/>
              </w:rPr>
            </w:pPr>
            <w:r w:rsidRPr="00310B96">
              <w:rPr>
                <w:b/>
              </w:rPr>
              <w:t>Ohlasy publikací</w:t>
            </w:r>
          </w:p>
        </w:tc>
      </w:tr>
      <w:tr w:rsidR="00E844AE" w:rsidRPr="00310B96" w14:paraId="63D1CDC1" w14:textId="77777777" w:rsidTr="00387122">
        <w:trPr>
          <w:cantSplit/>
        </w:trPr>
        <w:tc>
          <w:tcPr>
            <w:tcW w:w="3347" w:type="dxa"/>
            <w:gridSpan w:val="2"/>
          </w:tcPr>
          <w:p w14:paraId="1B51D612" w14:textId="77777777" w:rsidR="00E844AE" w:rsidRPr="00310B96" w:rsidRDefault="00E844AE" w:rsidP="00387122">
            <w:pPr>
              <w:jc w:val="both"/>
            </w:pPr>
          </w:p>
        </w:tc>
        <w:tc>
          <w:tcPr>
            <w:tcW w:w="2245" w:type="dxa"/>
            <w:gridSpan w:val="2"/>
          </w:tcPr>
          <w:p w14:paraId="2D8E31A7" w14:textId="77777777" w:rsidR="00E844AE" w:rsidRPr="00310B96" w:rsidRDefault="00E844AE" w:rsidP="00387122">
            <w:pPr>
              <w:jc w:val="both"/>
            </w:pPr>
          </w:p>
        </w:tc>
        <w:tc>
          <w:tcPr>
            <w:tcW w:w="2248" w:type="dxa"/>
            <w:gridSpan w:val="4"/>
            <w:tcBorders>
              <w:right w:val="single" w:sz="12" w:space="0" w:color="auto"/>
            </w:tcBorders>
          </w:tcPr>
          <w:p w14:paraId="4313A796" w14:textId="77777777" w:rsidR="00E844AE" w:rsidRPr="00310B96" w:rsidRDefault="00E844AE" w:rsidP="00387122">
            <w:pPr>
              <w:jc w:val="both"/>
            </w:pPr>
          </w:p>
        </w:tc>
        <w:tc>
          <w:tcPr>
            <w:tcW w:w="632" w:type="dxa"/>
            <w:tcBorders>
              <w:left w:val="single" w:sz="12" w:space="0" w:color="auto"/>
            </w:tcBorders>
            <w:shd w:val="clear" w:color="auto" w:fill="F7CAAC"/>
          </w:tcPr>
          <w:p w14:paraId="6411101D" w14:textId="77777777" w:rsidR="00E844AE" w:rsidRPr="00310B96" w:rsidRDefault="00E844AE" w:rsidP="00387122">
            <w:pPr>
              <w:jc w:val="both"/>
            </w:pPr>
            <w:r w:rsidRPr="00310B96">
              <w:rPr>
                <w:b/>
              </w:rPr>
              <w:t>WOS</w:t>
            </w:r>
          </w:p>
        </w:tc>
        <w:tc>
          <w:tcPr>
            <w:tcW w:w="693" w:type="dxa"/>
            <w:shd w:val="clear" w:color="auto" w:fill="F7CAAC"/>
          </w:tcPr>
          <w:p w14:paraId="7DA41494" w14:textId="77777777" w:rsidR="00E844AE" w:rsidRPr="00310B96" w:rsidRDefault="00E844AE" w:rsidP="00387122">
            <w:pPr>
              <w:jc w:val="both"/>
              <w:rPr>
                <w:sz w:val="18"/>
              </w:rPr>
            </w:pPr>
            <w:r w:rsidRPr="00310B96">
              <w:rPr>
                <w:b/>
                <w:sz w:val="18"/>
              </w:rPr>
              <w:t>Scopus</w:t>
            </w:r>
          </w:p>
        </w:tc>
        <w:tc>
          <w:tcPr>
            <w:tcW w:w="694" w:type="dxa"/>
            <w:shd w:val="clear" w:color="auto" w:fill="F7CAAC"/>
          </w:tcPr>
          <w:p w14:paraId="1AB66F20" w14:textId="77777777" w:rsidR="00E844AE" w:rsidRPr="00310B96" w:rsidRDefault="00E844AE" w:rsidP="00387122">
            <w:pPr>
              <w:jc w:val="both"/>
            </w:pPr>
            <w:r w:rsidRPr="00310B96">
              <w:rPr>
                <w:b/>
                <w:sz w:val="18"/>
              </w:rPr>
              <w:t>ostatní</w:t>
            </w:r>
          </w:p>
        </w:tc>
      </w:tr>
      <w:tr w:rsidR="00E844AE" w:rsidRPr="00310B96" w14:paraId="73F3703F" w14:textId="77777777" w:rsidTr="00387122">
        <w:trPr>
          <w:cantSplit/>
          <w:trHeight w:val="70"/>
        </w:trPr>
        <w:tc>
          <w:tcPr>
            <w:tcW w:w="3347" w:type="dxa"/>
            <w:gridSpan w:val="2"/>
            <w:shd w:val="clear" w:color="auto" w:fill="F7CAAC"/>
          </w:tcPr>
          <w:p w14:paraId="02CF489F" w14:textId="77777777" w:rsidR="00E844AE" w:rsidRPr="00310B96" w:rsidRDefault="00E844AE" w:rsidP="00387122">
            <w:pPr>
              <w:jc w:val="both"/>
            </w:pPr>
            <w:r w:rsidRPr="00310B96">
              <w:rPr>
                <w:b/>
              </w:rPr>
              <w:t>Obor jmenovacího řízení</w:t>
            </w:r>
          </w:p>
        </w:tc>
        <w:tc>
          <w:tcPr>
            <w:tcW w:w="2245" w:type="dxa"/>
            <w:gridSpan w:val="2"/>
            <w:shd w:val="clear" w:color="auto" w:fill="F7CAAC"/>
          </w:tcPr>
          <w:p w14:paraId="6521B7A1" w14:textId="77777777" w:rsidR="00E844AE" w:rsidRPr="00310B96" w:rsidRDefault="00E844AE" w:rsidP="00387122">
            <w:pPr>
              <w:jc w:val="both"/>
            </w:pPr>
            <w:r w:rsidRPr="00310B96">
              <w:rPr>
                <w:b/>
              </w:rPr>
              <w:t>Rok udělení hodnosti</w:t>
            </w:r>
          </w:p>
        </w:tc>
        <w:tc>
          <w:tcPr>
            <w:tcW w:w="2248" w:type="dxa"/>
            <w:gridSpan w:val="4"/>
            <w:tcBorders>
              <w:right w:val="single" w:sz="12" w:space="0" w:color="auto"/>
            </w:tcBorders>
            <w:shd w:val="clear" w:color="auto" w:fill="F7CAAC"/>
          </w:tcPr>
          <w:p w14:paraId="598E7A59" w14:textId="77777777" w:rsidR="00E844AE" w:rsidRPr="00310B96" w:rsidRDefault="00E844AE" w:rsidP="00387122">
            <w:pPr>
              <w:jc w:val="both"/>
            </w:pPr>
            <w:r w:rsidRPr="00310B96">
              <w:rPr>
                <w:b/>
              </w:rPr>
              <w:t>Řízení konáno na VŠ</w:t>
            </w:r>
          </w:p>
        </w:tc>
        <w:tc>
          <w:tcPr>
            <w:tcW w:w="632" w:type="dxa"/>
            <w:vMerge w:val="restart"/>
            <w:tcBorders>
              <w:left w:val="single" w:sz="12" w:space="0" w:color="auto"/>
            </w:tcBorders>
          </w:tcPr>
          <w:p w14:paraId="49F89786" w14:textId="77777777" w:rsidR="00E844AE" w:rsidRPr="00310B96" w:rsidRDefault="00E844AE" w:rsidP="00387122">
            <w:pPr>
              <w:jc w:val="both"/>
              <w:rPr>
                <w:b/>
              </w:rPr>
            </w:pPr>
            <w:r>
              <w:rPr>
                <w:b/>
                <w:sz w:val="18"/>
              </w:rPr>
              <w:t>170</w:t>
            </w:r>
            <w:r>
              <w:rPr>
                <w:b/>
              </w:rPr>
              <w:t xml:space="preserve"> </w:t>
            </w:r>
          </w:p>
        </w:tc>
        <w:tc>
          <w:tcPr>
            <w:tcW w:w="693" w:type="dxa"/>
            <w:vMerge w:val="restart"/>
          </w:tcPr>
          <w:p w14:paraId="60D9DECC" w14:textId="77777777" w:rsidR="00E844AE" w:rsidRPr="00310B96" w:rsidRDefault="00E844AE" w:rsidP="00387122">
            <w:pPr>
              <w:jc w:val="both"/>
              <w:rPr>
                <w:b/>
              </w:rPr>
            </w:pPr>
            <w:r>
              <w:rPr>
                <w:b/>
                <w:sz w:val="18"/>
              </w:rPr>
              <w:t>193</w:t>
            </w:r>
          </w:p>
        </w:tc>
        <w:tc>
          <w:tcPr>
            <w:tcW w:w="694" w:type="dxa"/>
            <w:vMerge w:val="restart"/>
          </w:tcPr>
          <w:p w14:paraId="21452043" w14:textId="77777777" w:rsidR="00E844AE" w:rsidRPr="00310B96" w:rsidRDefault="00E844AE" w:rsidP="00387122">
            <w:pPr>
              <w:jc w:val="both"/>
              <w:rPr>
                <w:b/>
              </w:rPr>
            </w:pPr>
            <w:r>
              <w:rPr>
                <w:b/>
              </w:rPr>
              <w:t>0</w:t>
            </w:r>
          </w:p>
        </w:tc>
      </w:tr>
      <w:tr w:rsidR="00E844AE" w:rsidRPr="00310B96" w14:paraId="796A89A1" w14:textId="77777777" w:rsidTr="00387122">
        <w:trPr>
          <w:trHeight w:val="205"/>
        </w:trPr>
        <w:tc>
          <w:tcPr>
            <w:tcW w:w="3347" w:type="dxa"/>
            <w:gridSpan w:val="2"/>
          </w:tcPr>
          <w:p w14:paraId="5D260CC8" w14:textId="77777777" w:rsidR="00E844AE" w:rsidRPr="00310B96" w:rsidRDefault="00E844AE" w:rsidP="00387122">
            <w:pPr>
              <w:jc w:val="both"/>
            </w:pPr>
          </w:p>
        </w:tc>
        <w:tc>
          <w:tcPr>
            <w:tcW w:w="2245" w:type="dxa"/>
            <w:gridSpan w:val="2"/>
          </w:tcPr>
          <w:p w14:paraId="17C54414" w14:textId="77777777" w:rsidR="00E844AE" w:rsidRPr="00310B96" w:rsidRDefault="00E844AE" w:rsidP="00387122">
            <w:pPr>
              <w:jc w:val="both"/>
            </w:pPr>
          </w:p>
        </w:tc>
        <w:tc>
          <w:tcPr>
            <w:tcW w:w="2248" w:type="dxa"/>
            <w:gridSpan w:val="4"/>
            <w:tcBorders>
              <w:right w:val="single" w:sz="12" w:space="0" w:color="auto"/>
            </w:tcBorders>
          </w:tcPr>
          <w:p w14:paraId="05D16A91" w14:textId="77777777" w:rsidR="00E844AE" w:rsidRPr="00310B96" w:rsidRDefault="00E844AE" w:rsidP="00387122">
            <w:pPr>
              <w:jc w:val="both"/>
            </w:pPr>
          </w:p>
        </w:tc>
        <w:tc>
          <w:tcPr>
            <w:tcW w:w="632" w:type="dxa"/>
            <w:vMerge/>
            <w:tcBorders>
              <w:left w:val="single" w:sz="12" w:space="0" w:color="auto"/>
            </w:tcBorders>
            <w:vAlign w:val="center"/>
          </w:tcPr>
          <w:p w14:paraId="4DF1F219" w14:textId="77777777" w:rsidR="00E844AE" w:rsidRPr="00310B96" w:rsidRDefault="00E844AE" w:rsidP="00387122">
            <w:pPr>
              <w:rPr>
                <w:b/>
              </w:rPr>
            </w:pPr>
          </w:p>
        </w:tc>
        <w:tc>
          <w:tcPr>
            <w:tcW w:w="693" w:type="dxa"/>
            <w:vMerge/>
            <w:vAlign w:val="center"/>
          </w:tcPr>
          <w:p w14:paraId="55E1967A" w14:textId="77777777" w:rsidR="00E844AE" w:rsidRPr="00310B96" w:rsidRDefault="00E844AE" w:rsidP="00387122">
            <w:pPr>
              <w:rPr>
                <w:b/>
              </w:rPr>
            </w:pPr>
          </w:p>
        </w:tc>
        <w:tc>
          <w:tcPr>
            <w:tcW w:w="694" w:type="dxa"/>
            <w:vMerge/>
            <w:vAlign w:val="center"/>
          </w:tcPr>
          <w:p w14:paraId="4A56A7A7" w14:textId="77777777" w:rsidR="00E844AE" w:rsidRPr="00310B96" w:rsidRDefault="00E844AE" w:rsidP="00387122">
            <w:pPr>
              <w:rPr>
                <w:b/>
              </w:rPr>
            </w:pPr>
          </w:p>
        </w:tc>
      </w:tr>
      <w:tr w:rsidR="00E844AE" w:rsidRPr="00310B96" w14:paraId="2E98B8C1" w14:textId="77777777" w:rsidTr="00387122">
        <w:tc>
          <w:tcPr>
            <w:tcW w:w="9859" w:type="dxa"/>
            <w:gridSpan w:val="11"/>
            <w:shd w:val="clear" w:color="auto" w:fill="F7CAAC"/>
          </w:tcPr>
          <w:p w14:paraId="072EEF23" w14:textId="77777777" w:rsidR="00E844AE" w:rsidRPr="00310B96" w:rsidRDefault="00E844AE" w:rsidP="00387122">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E844AE" w:rsidRPr="00310B96" w14:paraId="07F68065" w14:textId="77777777" w:rsidTr="00E844AE">
        <w:trPr>
          <w:trHeight w:val="1924"/>
        </w:trPr>
        <w:tc>
          <w:tcPr>
            <w:tcW w:w="9859" w:type="dxa"/>
            <w:gridSpan w:val="11"/>
          </w:tcPr>
          <w:p w14:paraId="33F48FF1" w14:textId="77777777" w:rsidR="004941F2" w:rsidRDefault="004941F2" w:rsidP="004941F2">
            <w:pPr>
              <w:jc w:val="both"/>
              <w:rPr>
                <w:lang w:val="en-US"/>
              </w:rPr>
            </w:pPr>
            <w:r w:rsidRPr="004D3398">
              <w:rPr>
                <w:lang w:val="en-US"/>
              </w:rPr>
              <w:t xml:space="preserve">SVOBODA, P., </w:t>
            </w:r>
            <w:r>
              <w:rPr>
                <w:lang w:val="en-US"/>
              </w:rPr>
              <w:t xml:space="preserve">DVOŘÁČKOV, M., </w:t>
            </w:r>
            <w:r w:rsidRPr="004D3398">
              <w:rPr>
                <w:lang w:val="en-US"/>
              </w:rPr>
              <w:t>SVOBOD</w:t>
            </w:r>
            <w:r>
              <w:rPr>
                <w:lang w:val="en-US"/>
              </w:rPr>
              <w:t xml:space="preserve">OVA, D. </w:t>
            </w:r>
            <w:r w:rsidRPr="00392827">
              <w:rPr>
                <w:lang w:val="en-US"/>
              </w:rPr>
              <w:t>Influence of biodegradation on crystallization of poly (butylene adipate-co-terephthalate)</w:t>
            </w:r>
            <w:r>
              <w:rPr>
                <w:lang w:val="en-US"/>
              </w:rPr>
              <w:t xml:space="preserve">. </w:t>
            </w:r>
            <w:r w:rsidRPr="00392827">
              <w:rPr>
                <w:i/>
                <w:lang w:val="en-US"/>
              </w:rPr>
              <w:t>Polymers for Advanced Technologies</w:t>
            </w:r>
            <w:r>
              <w:rPr>
                <w:lang w:val="en-US"/>
              </w:rPr>
              <w:t xml:space="preserve">. 2019, </w:t>
            </w:r>
            <w:r w:rsidRPr="00392827">
              <w:rPr>
                <w:lang w:val="en-US"/>
              </w:rPr>
              <w:t xml:space="preserve">Volume 30, Issue 3, </w:t>
            </w:r>
            <w:r>
              <w:rPr>
                <w:lang w:val="en-US"/>
              </w:rPr>
              <w:t>pp.</w:t>
            </w:r>
            <w:r w:rsidRPr="00392827">
              <w:rPr>
                <w:lang w:val="en-US"/>
              </w:rPr>
              <w:t xml:space="preserve"> 552-562</w:t>
            </w:r>
            <w:r>
              <w:rPr>
                <w:lang w:val="en-US"/>
              </w:rPr>
              <w:t>.</w:t>
            </w:r>
            <w:r>
              <w:t xml:space="preserve"> </w:t>
            </w:r>
            <w:r w:rsidRPr="00392827">
              <w:rPr>
                <w:lang w:val="en-US"/>
              </w:rPr>
              <w:t>ISSN: 10427147</w:t>
            </w:r>
            <w:r>
              <w:rPr>
                <w:lang w:val="en-US"/>
              </w:rPr>
              <w:t xml:space="preserve">. </w:t>
            </w:r>
          </w:p>
          <w:p w14:paraId="4842E37F" w14:textId="77777777" w:rsidR="004941F2" w:rsidRDefault="004941F2" w:rsidP="004941F2">
            <w:pPr>
              <w:jc w:val="both"/>
              <w:rPr>
                <w:lang w:val="en-US"/>
              </w:rPr>
            </w:pPr>
            <w:r w:rsidRPr="00392827">
              <w:rPr>
                <w:lang w:val="en-US"/>
              </w:rPr>
              <w:t>DOI: 10.1002/pat.4491</w:t>
            </w:r>
            <w:r>
              <w:rPr>
                <w:lang w:val="en-US"/>
              </w:rPr>
              <w:t xml:space="preserve"> (10%)</w:t>
            </w:r>
          </w:p>
          <w:p w14:paraId="491E5BE6" w14:textId="77777777" w:rsidR="004941F2" w:rsidRPr="004D3398" w:rsidRDefault="004941F2" w:rsidP="004941F2">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6" w:history="1">
              <w:r w:rsidRPr="004D3398">
                <w:rPr>
                  <w:rStyle w:val="Hypertextovodkaz"/>
                  <w:color w:val="auto"/>
                  <w:u w:val="none"/>
                </w:rPr>
                <w:t>https://doi.org/10.1016/j.polymer.2015.10.057</w:t>
              </w:r>
            </w:hyperlink>
            <w:r w:rsidRPr="004D3398">
              <w:rPr>
                <w:lang w:val="en-US"/>
              </w:rPr>
              <w:t>. (10%)</w:t>
            </w:r>
          </w:p>
          <w:p w14:paraId="2CB85B73" w14:textId="77777777" w:rsidR="004941F2" w:rsidRPr="004D3398" w:rsidRDefault="004941F2" w:rsidP="004941F2">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7" w:history="1">
              <w:r w:rsidRPr="004D3398">
                <w:rPr>
                  <w:rStyle w:val="Hypertextovodkaz"/>
                  <w:color w:val="auto"/>
                  <w:u w:val="none"/>
                </w:rPr>
                <w:t>https://doi.org/10.1016/j.matdes.2014.04.029</w:t>
              </w:r>
            </w:hyperlink>
            <w:r w:rsidRPr="004D3398">
              <w:rPr>
                <w:lang w:val="en-US"/>
              </w:rPr>
              <w:t xml:space="preserve"> (10%)</w:t>
            </w:r>
            <w:r w:rsidRPr="004D3398">
              <w:t xml:space="preserve"> </w:t>
            </w:r>
          </w:p>
          <w:p w14:paraId="37991CE6" w14:textId="77777777" w:rsidR="00E844AE" w:rsidRPr="004D3398" w:rsidRDefault="00E844AE" w:rsidP="00387122">
            <w:pPr>
              <w:jc w:val="both"/>
              <w:rPr>
                <w:highlight w:val="yellow"/>
                <w:lang w:val="en-US"/>
              </w:rPr>
            </w:pPr>
          </w:p>
        </w:tc>
      </w:tr>
      <w:tr w:rsidR="00E844AE" w:rsidRPr="00310B96" w14:paraId="534C1DCD" w14:textId="77777777" w:rsidTr="00387122">
        <w:trPr>
          <w:trHeight w:val="218"/>
        </w:trPr>
        <w:tc>
          <w:tcPr>
            <w:tcW w:w="9859" w:type="dxa"/>
            <w:gridSpan w:val="11"/>
            <w:shd w:val="clear" w:color="auto" w:fill="F7CAAC"/>
          </w:tcPr>
          <w:p w14:paraId="16A85831" w14:textId="77777777" w:rsidR="00E844AE" w:rsidRPr="00310B96" w:rsidRDefault="00E844AE" w:rsidP="00387122">
            <w:pPr>
              <w:rPr>
                <w:b/>
              </w:rPr>
            </w:pPr>
            <w:r w:rsidRPr="00310B96">
              <w:rPr>
                <w:b/>
              </w:rPr>
              <w:t>Působení v zahraničí</w:t>
            </w:r>
          </w:p>
        </w:tc>
      </w:tr>
      <w:tr w:rsidR="00E844AE" w:rsidRPr="00310B96" w14:paraId="2BCDA6B1" w14:textId="77777777" w:rsidTr="00387122">
        <w:trPr>
          <w:trHeight w:val="328"/>
        </w:trPr>
        <w:tc>
          <w:tcPr>
            <w:tcW w:w="9859" w:type="dxa"/>
            <w:gridSpan w:val="11"/>
          </w:tcPr>
          <w:p w14:paraId="2A201EAF" w14:textId="77777777" w:rsidR="00E844AE" w:rsidRPr="00310B96" w:rsidRDefault="00E844AE" w:rsidP="00387122">
            <w:pPr>
              <w:jc w:val="both"/>
            </w:pPr>
            <w:r w:rsidRPr="00310B96">
              <w:t>Studijní a poznávací pobyty v zahraničí</w:t>
            </w:r>
          </w:p>
          <w:p w14:paraId="2D45F7EB" w14:textId="77777777" w:rsidR="00E844AE" w:rsidRPr="00310B96" w:rsidRDefault="00E844AE" w:rsidP="00387122">
            <w:pPr>
              <w:contextualSpacing/>
              <w:jc w:val="both"/>
            </w:pPr>
            <w:r>
              <w:t>1992</w:t>
            </w:r>
            <w:r w:rsidRPr="00310B96">
              <w:t xml:space="preserve">–1996, 1999-2000 – studijně-poznávací pobyty v Japonsku ve městech Tokio, Kawasaki </w:t>
            </w:r>
          </w:p>
          <w:p w14:paraId="7044ABC3" w14:textId="77777777" w:rsidR="00E844AE" w:rsidRPr="00310B96" w:rsidRDefault="00E844AE" w:rsidP="00387122">
            <w:pPr>
              <w:jc w:val="both"/>
            </w:pPr>
            <w:r>
              <w:t>2000-</w:t>
            </w:r>
            <w:r w:rsidRPr="00310B96">
              <w:t>2005 – studijně-poznávací pobyt v USA, státy Ohio a Connecticut</w:t>
            </w:r>
          </w:p>
          <w:p w14:paraId="157E5D4A" w14:textId="77777777" w:rsidR="00E844AE" w:rsidRPr="00310B96" w:rsidRDefault="00E844AE" w:rsidP="00387122">
            <w:pPr>
              <w:jc w:val="both"/>
              <w:rPr>
                <w:b/>
              </w:rPr>
            </w:pPr>
            <w:r w:rsidRPr="00310B96">
              <w:t>2002-2004 – studium na University of Connecticut, CT, USA </w:t>
            </w:r>
          </w:p>
        </w:tc>
      </w:tr>
      <w:tr w:rsidR="00E844AE" w:rsidRPr="00310B96" w14:paraId="5E7C5F09" w14:textId="77777777" w:rsidTr="00387122">
        <w:trPr>
          <w:cantSplit/>
          <w:trHeight w:val="92"/>
        </w:trPr>
        <w:tc>
          <w:tcPr>
            <w:tcW w:w="2518" w:type="dxa"/>
            <w:shd w:val="clear" w:color="auto" w:fill="F7CAAC"/>
          </w:tcPr>
          <w:p w14:paraId="0B80A0BB" w14:textId="77777777" w:rsidR="00E844AE" w:rsidRPr="00310B96" w:rsidRDefault="00E844AE" w:rsidP="00387122">
            <w:pPr>
              <w:jc w:val="both"/>
              <w:rPr>
                <w:b/>
              </w:rPr>
            </w:pPr>
            <w:r w:rsidRPr="00310B96">
              <w:rPr>
                <w:b/>
              </w:rPr>
              <w:t xml:space="preserve">Podpis </w:t>
            </w:r>
          </w:p>
        </w:tc>
        <w:tc>
          <w:tcPr>
            <w:tcW w:w="4536" w:type="dxa"/>
            <w:gridSpan w:val="5"/>
          </w:tcPr>
          <w:p w14:paraId="60A2E3E6" w14:textId="77777777" w:rsidR="00E844AE" w:rsidRPr="00310B96" w:rsidRDefault="00E844AE" w:rsidP="00387122">
            <w:pPr>
              <w:jc w:val="both"/>
            </w:pPr>
          </w:p>
        </w:tc>
        <w:tc>
          <w:tcPr>
            <w:tcW w:w="786" w:type="dxa"/>
            <w:gridSpan w:val="2"/>
            <w:shd w:val="clear" w:color="auto" w:fill="F7CAAC"/>
          </w:tcPr>
          <w:p w14:paraId="640DD0B5" w14:textId="77777777" w:rsidR="00E844AE" w:rsidRPr="00310B96" w:rsidRDefault="00E844AE" w:rsidP="00387122">
            <w:pPr>
              <w:jc w:val="both"/>
            </w:pPr>
            <w:r w:rsidRPr="00310B96">
              <w:rPr>
                <w:b/>
              </w:rPr>
              <w:t>datum</w:t>
            </w:r>
          </w:p>
        </w:tc>
        <w:tc>
          <w:tcPr>
            <w:tcW w:w="2019" w:type="dxa"/>
            <w:gridSpan w:val="3"/>
          </w:tcPr>
          <w:p w14:paraId="010CAE03" w14:textId="77777777" w:rsidR="00E844AE" w:rsidRPr="00310B96" w:rsidRDefault="00E844AE" w:rsidP="00387122">
            <w:pPr>
              <w:jc w:val="both"/>
            </w:pPr>
          </w:p>
        </w:tc>
      </w:tr>
    </w:tbl>
    <w:p w14:paraId="6456D414" w14:textId="77777777" w:rsidR="00E844AE" w:rsidRDefault="00E844AE" w:rsidP="00043938"/>
    <w:p w14:paraId="7212F99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844AE" w14:paraId="028B44AE" w14:textId="77777777" w:rsidTr="00387122">
        <w:tc>
          <w:tcPr>
            <w:tcW w:w="9859" w:type="dxa"/>
            <w:gridSpan w:val="11"/>
            <w:tcBorders>
              <w:bottom w:val="double" w:sz="4" w:space="0" w:color="auto"/>
            </w:tcBorders>
            <w:shd w:val="clear" w:color="auto" w:fill="BDD6EE"/>
          </w:tcPr>
          <w:p w14:paraId="5CFD7556" w14:textId="77777777" w:rsidR="00E844AE" w:rsidRDefault="00E844AE" w:rsidP="00387122">
            <w:pPr>
              <w:jc w:val="both"/>
              <w:rPr>
                <w:b/>
                <w:sz w:val="28"/>
              </w:rPr>
            </w:pPr>
            <w:r>
              <w:rPr>
                <w:b/>
                <w:sz w:val="28"/>
              </w:rPr>
              <w:lastRenderedPageBreak/>
              <w:t>C-I – Personální zabezpečení</w:t>
            </w:r>
          </w:p>
        </w:tc>
      </w:tr>
      <w:tr w:rsidR="00E844AE" w14:paraId="74F082DB" w14:textId="77777777" w:rsidTr="00387122">
        <w:tc>
          <w:tcPr>
            <w:tcW w:w="2518" w:type="dxa"/>
            <w:tcBorders>
              <w:top w:val="double" w:sz="4" w:space="0" w:color="auto"/>
            </w:tcBorders>
            <w:shd w:val="clear" w:color="auto" w:fill="F7CAAC"/>
          </w:tcPr>
          <w:p w14:paraId="33D671EC" w14:textId="77777777" w:rsidR="00E844AE" w:rsidRDefault="00E844AE" w:rsidP="00387122">
            <w:pPr>
              <w:jc w:val="both"/>
              <w:rPr>
                <w:b/>
              </w:rPr>
            </w:pPr>
            <w:r>
              <w:rPr>
                <w:b/>
              </w:rPr>
              <w:t>Vysoká škola</w:t>
            </w:r>
          </w:p>
        </w:tc>
        <w:tc>
          <w:tcPr>
            <w:tcW w:w="7341" w:type="dxa"/>
            <w:gridSpan w:val="10"/>
          </w:tcPr>
          <w:p w14:paraId="44DD32BE" w14:textId="77777777" w:rsidR="00E844AE" w:rsidRDefault="00E844AE" w:rsidP="00387122">
            <w:pPr>
              <w:jc w:val="both"/>
            </w:pPr>
            <w:r>
              <w:t>Univerzita Tomáše Bati ve Zlíně</w:t>
            </w:r>
          </w:p>
        </w:tc>
      </w:tr>
      <w:tr w:rsidR="00E844AE" w14:paraId="4E7223E1" w14:textId="77777777" w:rsidTr="00387122">
        <w:tc>
          <w:tcPr>
            <w:tcW w:w="2518" w:type="dxa"/>
            <w:shd w:val="clear" w:color="auto" w:fill="F7CAAC"/>
          </w:tcPr>
          <w:p w14:paraId="49D8F19C" w14:textId="77777777" w:rsidR="00E844AE" w:rsidRDefault="00E844AE" w:rsidP="00387122">
            <w:pPr>
              <w:jc w:val="both"/>
              <w:rPr>
                <w:b/>
              </w:rPr>
            </w:pPr>
            <w:r>
              <w:rPr>
                <w:b/>
              </w:rPr>
              <w:t>Součást vysoké školy</w:t>
            </w:r>
          </w:p>
        </w:tc>
        <w:tc>
          <w:tcPr>
            <w:tcW w:w="7341" w:type="dxa"/>
            <w:gridSpan w:val="10"/>
          </w:tcPr>
          <w:p w14:paraId="22B9D6CC" w14:textId="77777777" w:rsidR="00E844AE" w:rsidRDefault="00E844AE" w:rsidP="00387122">
            <w:pPr>
              <w:jc w:val="both"/>
            </w:pPr>
            <w:r>
              <w:t>Fakulta managementu a ekonomiky</w:t>
            </w:r>
          </w:p>
        </w:tc>
      </w:tr>
      <w:tr w:rsidR="00E844AE" w14:paraId="7B5184EB" w14:textId="77777777" w:rsidTr="00387122">
        <w:tc>
          <w:tcPr>
            <w:tcW w:w="2518" w:type="dxa"/>
            <w:shd w:val="clear" w:color="auto" w:fill="F7CAAC"/>
          </w:tcPr>
          <w:p w14:paraId="0BD74B6E" w14:textId="77777777" w:rsidR="00E844AE" w:rsidRDefault="00E844AE" w:rsidP="00387122">
            <w:pPr>
              <w:jc w:val="both"/>
              <w:rPr>
                <w:b/>
              </w:rPr>
            </w:pPr>
            <w:r>
              <w:rPr>
                <w:b/>
              </w:rPr>
              <w:t>Název studijního programu</w:t>
            </w:r>
          </w:p>
        </w:tc>
        <w:tc>
          <w:tcPr>
            <w:tcW w:w="7341" w:type="dxa"/>
            <w:gridSpan w:val="10"/>
          </w:tcPr>
          <w:p w14:paraId="5D756286" w14:textId="77777777" w:rsidR="00E844AE" w:rsidRDefault="005B2B09" w:rsidP="00387122">
            <w:pPr>
              <w:jc w:val="both"/>
            </w:pPr>
            <w:r w:rsidRPr="005B2B09">
              <w:t>Economics and Management</w:t>
            </w:r>
          </w:p>
        </w:tc>
      </w:tr>
      <w:tr w:rsidR="00E844AE" w14:paraId="6CA4552D" w14:textId="77777777" w:rsidTr="00387122">
        <w:tc>
          <w:tcPr>
            <w:tcW w:w="2518" w:type="dxa"/>
            <w:shd w:val="clear" w:color="auto" w:fill="F7CAAC"/>
          </w:tcPr>
          <w:p w14:paraId="01652E33" w14:textId="77777777" w:rsidR="00E844AE" w:rsidRDefault="00E844AE" w:rsidP="00387122">
            <w:pPr>
              <w:jc w:val="both"/>
              <w:rPr>
                <w:b/>
              </w:rPr>
            </w:pPr>
            <w:r>
              <w:rPr>
                <w:b/>
              </w:rPr>
              <w:t>Jméno a příjmení</w:t>
            </w:r>
          </w:p>
        </w:tc>
        <w:tc>
          <w:tcPr>
            <w:tcW w:w="4536" w:type="dxa"/>
            <w:gridSpan w:val="5"/>
          </w:tcPr>
          <w:p w14:paraId="21AA13B3" w14:textId="77777777" w:rsidR="00E844AE" w:rsidRDefault="00E844AE" w:rsidP="00387122">
            <w:pPr>
              <w:jc w:val="both"/>
            </w:pPr>
            <w:r>
              <w:t>Jena ŠVARCOVÁ</w:t>
            </w:r>
          </w:p>
        </w:tc>
        <w:tc>
          <w:tcPr>
            <w:tcW w:w="709" w:type="dxa"/>
            <w:shd w:val="clear" w:color="auto" w:fill="F7CAAC"/>
          </w:tcPr>
          <w:p w14:paraId="14C28436" w14:textId="77777777" w:rsidR="00E844AE" w:rsidRDefault="00E844AE" w:rsidP="00387122">
            <w:pPr>
              <w:jc w:val="both"/>
              <w:rPr>
                <w:b/>
              </w:rPr>
            </w:pPr>
            <w:r>
              <w:rPr>
                <w:b/>
              </w:rPr>
              <w:t>Tituly</w:t>
            </w:r>
          </w:p>
        </w:tc>
        <w:tc>
          <w:tcPr>
            <w:tcW w:w="2096" w:type="dxa"/>
            <w:gridSpan w:val="4"/>
          </w:tcPr>
          <w:p w14:paraId="0556C3DB" w14:textId="77777777" w:rsidR="00E844AE" w:rsidRDefault="00E844AE" w:rsidP="00387122">
            <w:pPr>
              <w:jc w:val="both"/>
            </w:pPr>
            <w:r>
              <w:t>doc. Ing., Ph.D.</w:t>
            </w:r>
          </w:p>
        </w:tc>
      </w:tr>
      <w:tr w:rsidR="00E844AE" w14:paraId="67C44B1B" w14:textId="77777777" w:rsidTr="00387122">
        <w:tc>
          <w:tcPr>
            <w:tcW w:w="2518" w:type="dxa"/>
            <w:shd w:val="clear" w:color="auto" w:fill="F7CAAC"/>
          </w:tcPr>
          <w:p w14:paraId="776492C6" w14:textId="77777777" w:rsidR="00E844AE" w:rsidRDefault="00E844AE" w:rsidP="00387122">
            <w:pPr>
              <w:jc w:val="both"/>
              <w:rPr>
                <w:b/>
              </w:rPr>
            </w:pPr>
            <w:r>
              <w:rPr>
                <w:b/>
              </w:rPr>
              <w:t>Rok narození</w:t>
            </w:r>
          </w:p>
        </w:tc>
        <w:tc>
          <w:tcPr>
            <w:tcW w:w="829" w:type="dxa"/>
          </w:tcPr>
          <w:p w14:paraId="685F9C0E" w14:textId="77777777" w:rsidR="00E844AE" w:rsidRDefault="00E844AE" w:rsidP="00387122">
            <w:pPr>
              <w:jc w:val="both"/>
            </w:pPr>
            <w:r>
              <w:t>1963</w:t>
            </w:r>
          </w:p>
        </w:tc>
        <w:tc>
          <w:tcPr>
            <w:tcW w:w="1721" w:type="dxa"/>
            <w:shd w:val="clear" w:color="auto" w:fill="F7CAAC"/>
          </w:tcPr>
          <w:p w14:paraId="36F2B51B" w14:textId="77777777" w:rsidR="00E844AE" w:rsidRDefault="00E844AE" w:rsidP="00387122">
            <w:pPr>
              <w:jc w:val="both"/>
              <w:rPr>
                <w:b/>
              </w:rPr>
            </w:pPr>
            <w:r>
              <w:rPr>
                <w:b/>
              </w:rPr>
              <w:t>typ vztahu k VŠ</w:t>
            </w:r>
          </w:p>
        </w:tc>
        <w:tc>
          <w:tcPr>
            <w:tcW w:w="992" w:type="dxa"/>
            <w:gridSpan w:val="2"/>
          </w:tcPr>
          <w:p w14:paraId="181A957E" w14:textId="77777777" w:rsidR="00E844AE" w:rsidRDefault="00E844AE" w:rsidP="00387122">
            <w:pPr>
              <w:jc w:val="both"/>
            </w:pPr>
            <w:r>
              <w:t>pp</w:t>
            </w:r>
          </w:p>
        </w:tc>
        <w:tc>
          <w:tcPr>
            <w:tcW w:w="994" w:type="dxa"/>
            <w:shd w:val="clear" w:color="auto" w:fill="F7CAAC"/>
          </w:tcPr>
          <w:p w14:paraId="4EE5BD97" w14:textId="77777777" w:rsidR="00E844AE" w:rsidRDefault="00E844AE" w:rsidP="00387122">
            <w:pPr>
              <w:jc w:val="both"/>
              <w:rPr>
                <w:b/>
              </w:rPr>
            </w:pPr>
            <w:r>
              <w:rPr>
                <w:b/>
              </w:rPr>
              <w:t>rozsah</w:t>
            </w:r>
          </w:p>
        </w:tc>
        <w:tc>
          <w:tcPr>
            <w:tcW w:w="709" w:type="dxa"/>
          </w:tcPr>
          <w:p w14:paraId="5EA73A3F" w14:textId="77777777" w:rsidR="00E844AE" w:rsidRDefault="00E844AE" w:rsidP="00387122">
            <w:pPr>
              <w:jc w:val="both"/>
            </w:pPr>
            <w:r>
              <w:t>40</w:t>
            </w:r>
          </w:p>
        </w:tc>
        <w:tc>
          <w:tcPr>
            <w:tcW w:w="709" w:type="dxa"/>
            <w:gridSpan w:val="2"/>
            <w:shd w:val="clear" w:color="auto" w:fill="F7CAAC"/>
          </w:tcPr>
          <w:p w14:paraId="50726E68" w14:textId="77777777" w:rsidR="00E844AE" w:rsidRPr="000C6467" w:rsidRDefault="00E844AE" w:rsidP="00387122">
            <w:pPr>
              <w:jc w:val="both"/>
              <w:rPr>
                <w:b/>
                <w:sz w:val="18"/>
              </w:rPr>
            </w:pPr>
            <w:r w:rsidRPr="000C6467">
              <w:rPr>
                <w:b/>
                <w:sz w:val="18"/>
              </w:rPr>
              <w:t>do kdy</w:t>
            </w:r>
          </w:p>
        </w:tc>
        <w:tc>
          <w:tcPr>
            <w:tcW w:w="1387" w:type="dxa"/>
            <w:gridSpan w:val="2"/>
          </w:tcPr>
          <w:p w14:paraId="51027EB8" w14:textId="77777777" w:rsidR="00E844AE" w:rsidRDefault="00E844AE" w:rsidP="00387122">
            <w:pPr>
              <w:jc w:val="both"/>
            </w:pPr>
            <w:r>
              <w:t>N</w:t>
            </w:r>
          </w:p>
        </w:tc>
      </w:tr>
      <w:tr w:rsidR="00E844AE" w14:paraId="63C3630F" w14:textId="77777777" w:rsidTr="00387122">
        <w:tc>
          <w:tcPr>
            <w:tcW w:w="5068" w:type="dxa"/>
            <w:gridSpan w:val="3"/>
            <w:shd w:val="clear" w:color="auto" w:fill="F7CAAC"/>
          </w:tcPr>
          <w:p w14:paraId="70824B15" w14:textId="77777777" w:rsidR="00E844AE" w:rsidRDefault="00E844AE" w:rsidP="00387122">
            <w:pPr>
              <w:jc w:val="both"/>
              <w:rPr>
                <w:b/>
              </w:rPr>
            </w:pPr>
            <w:r>
              <w:rPr>
                <w:b/>
              </w:rPr>
              <w:t>Typ vztahu na součásti VŠ, která uskutečňuje st. program</w:t>
            </w:r>
          </w:p>
        </w:tc>
        <w:tc>
          <w:tcPr>
            <w:tcW w:w="992" w:type="dxa"/>
            <w:gridSpan w:val="2"/>
          </w:tcPr>
          <w:p w14:paraId="518763A2" w14:textId="77777777" w:rsidR="00E844AE" w:rsidRDefault="00E844AE" w:rsidP="00387122">
            <w:pPr>
              <w:jc w:val="both"/>
            </w:pPr>
            <w:r>
              <w:t>pp</w:t>
            </w:r>
          </w:p>
        </w:tc>
        <w:tc>
          <w:tcPr>
            <w:tcW w:w="994" w:type="dxa"/>
            <w:shd w:val="clear" w:color="auto" w:fill="F7CAAC"/>
          </w:tcPr>
          <w:p w14:paraId="52061332" w14:textId="77777777" w:rsidR="00E844AE" w:rsidRDefault="00E844AE" w:rsidP="00387122">
            <w:pPr>
              <w:jc w:val="both"/>
              <w:rPr>
                <w:b/>
              </w:rPr>
            </w:pPr>
            <w:r>
              <w:rPr>
                <w:b/>
              </w:rPr>
              <w:t>rozsah</w:t>
            </w:r>
          </w:p>
        </w:tc>
        <w:tc>
          <w:tcPr>
            <w:tcW w:w="709" w:type="dxa"/>
          </w:tcPr>
          <w:p w14:paraId="4E1B3ABB" w14:textId="77777777" w:rsidR="00E844AE" w:rsidRDefault="00E844AE" w:rsidP="00387122">
            <w:pPr>
              <w:jc w:val="both"/>
            </w:pPr>
            <w:r>
              <w:t>40</w:t>
            </w:r>
          </w:p>
        </w:tc>
        <w:tc>
          <w:tcPr>
            <w:tcW w:w="709" w:type="dxa"/>
            <w:gridSpan w:val="2"/>
            <w:shd w:val="clear" w:color="auto" w:fill="F7CAAC"/>
          </w:tcPr>
          <w:p w14:paraId="05A90269" w14:textId="77777777" w:rsidR="00E844AE" w:rsidRPr="000C6467" w:rsidRDefault="00E844AE" w:rsidP="00387122">
            <w:pPr>
              <w:jc w:val="both"/>
              <w:rPr>
                <w:b/>
                <w:sz w:val="18"/>
              </w:rPr>
            </w:pPr>
            <w:r w:rsidRPr="000C6467">
              <w:rPr>
                <w:b/>
                <w:sz w:val="18"/>
              </w:rPr>
              <w:t>do kdy</w:t>
            </w:r>
          </w:p>
        </w:tc>
        <w:tc>
          <w:tcPr>
            <w:tcW w:w="1387" w:type="dxa"/>
            <w:gridSpan w:val="2"/>
          </w:tcPr>
          <w:p w14:paraId="3FCE2DE4" w14:textId="77777777" w:rsidR="00E844AE" w:rsidRDefault="00E844AE" w:rsidP="00387122">
            <w:pPr>
              <w:jc w:val="both"/>
            </w:pPr>
            <w:r>
              <w:t>N</w:t>
            </w:r>
          </w:p>
        </w:tc>
      </w:tr>
      <w:tr w:rsidR="00E844AE" w14:paraId="1DA026E0" w14:textId="77777777" w:rsidTr="00387122">
        <w:tc>
          <w:tcPr>
            <w:tcW w:w="6060" w:type="dxa"/>
            <w:gridSpan w:val="5"/>
            <w:shd w:val="clear" w:color="auto" w:fill="F7CAAC"/>
          </w:tcPr>
          <w:p w14:paraId="59BC317B" w14:textId="77777777" w:rsidR="00E844AE" w:rsidRDefault="00E844AE" w:rsidP="00387122">
            <w:pPr>
              <w:jc w:val="both"/>
            </w:pPr>
            <w:r>
              <w:rPr>
                <w:b/>
              </w:rPr>
              <w:t>Další současná působení jako akademický pracovník na jiných VŠ</w:t>
            </w:r>
          </w:p>
        </w:tc>
        <w:tc>
          <w:tcPr>
            <w:tcW w:w="1703" w:type="dxa"/>
            <w:gridSpan w:val="2"/>
            <w:shd w:val="clear" w:color="auto" w:fill="F7CAAC"/>
          </w:tcPr>
          <w:p w14:paraId="23C31F44" w14:textId="77777777" w:rsidR="00E844AE" w:rsidRDefault="00E844AE" w:rsidP="00387122">
            <w:pPr>
              <w:jc w:val="both"/>
              <w:rPr>
                <w:b/>
              </w:rPr>
            </w:pPr>
            <w:r>
              <w:rPr>
                <w:b/>
              </w:rPr>
              <w:t>typ prac. vztahu</w:t>
            </w:r>
          </w:p>
        </w:tc>
        <w:tc>
          <w:tcPr>
            <w:tcW w:w="2096" w:type="dxa"/>
            <w:gridSpan w:val="4"/>
            <w:shd w:val="clear" w:color="auto" w:fill="F7CAAC"/>
          </w:tcPr>
          <w:p w14:paraId="0F93368B" w14:textId="77777777" w:rsidR="00E844AE" w:rsidRDefault="00E844AE" w:rsidP="00387122">
            <w:pPr>
              <w:jc w:val="both"/>
              <w:rPr>
                <w:b/>
              </w:rPr>
            </w:pPr>
            <w:r>
              <w:rPr>
                <w:b/>
              </w:rPr>
              <w:t>rozsah</w:t>
            </w:r>
          </w:p>
        </w:tc>
      </w:tr>
      <w:tr w:rsidR="00E844AE" w14:paraId="2284966A" w14:textId="77777777" w:rsidTr="00387122">
        <w:tc>
          <w:tcPr>
            <w:tcW w:w="6060" w:type="dxa"/>
            <w:gridSpan w:val="5"/>
          </w:tcPr>
          <w:p w14:paraId="24001194" w14:textId="77777777" w:rsidR="00E844AE" w:rsidRDefault="00E844AE" w:rsidP="00387122">
            <w:pPr>
              <w:jc w:val="both"/>
            </w:pPr>
          </w:p>
        </w:tc>
        <w:tc>
          <w:tcPr>
            <w:tcW w:w="1703" w:type="dxa"/>
            <w:gridSpan w:val="2"/>
          </w:tcPr>
          <w:p w14:paraId="31AF2911" w14:textId="77777777" w:rsidR="00E844AE" w:rsidRDefault="00E844AE" w:rsidP="00387122">
            <w:pPr>
              <w:jc w:val="both"/>
            </w:pPr>
          </w:p>
        </w:tc>
        <w:tc>
          <w:tcPr>
            <w:tcW w:w="2096" w:type="dxa"/>
            <w:gridSpan w:val="4"/>
          </w:tcPr>
          <w:p w14:paraId="27C743E6" w14:textId="77777777" w:rsidR="00E844AE" w:rsidRDefault="00E844AE" w:rsidP="00387122">
            <w:pPr>
              <w:jc w:val="both"/>
            </w:pPr>
          </w:p>
        </w:tc>
      </w:tr>
      <w:tr w:rsidR="00E844AE" w14:paraId="1AA70F6B" w14:textId="77777777" w:rsidTr="00387122">
        <w:tc>
          <w:tcPr>
            <w:tcW w:w="9859" w:type="dxa"/>
            <w:gridSpan w:val="11"/>
            <w:shd w:val="clear" w:color="auto" w:fill="F7CAAC"/>
          </w:tcPr>
          <w:p w14:paraId="538B1B67" w14:textId="77777777" w:rsidR="00E844AE" w:rsidRDefault="00E844AE" w:rsidP="00387122">
            <w:pPr>
              <w:jc w:val="both"/>
            </w:pPr>
            <w:r>
              <w:rPr>
                <w:b/>
              </w:rPr>
              <w:t>Předměty příslušného studijního programu a způsob zapojení do jejich výuky, příp. další zapojení do uskutečňování studijního programu</w:t>
            </w:r>
          </w:p>
        </w:tc>
      </w:tr>
      <w:tr w:rsidR="00E844AE" w14:paraId="2EB88399" w14:textId="77777777" w:rsidTr="00387122">
        <w:trPr>
          <w:trHeight w:val="232"/>
        </w:trPr>
        <w:tc>
          <w:tcPr>
            <w:tcW w:w="9859" w:type="dxa"/>
            <w:gridSpan w:val="11"/>
            <w:tcBorders>
              <w:top w:val="nil"/>
            </w:tcBorders>
          </w:tcPr>
          <w:p w14:paraId="16073CE9" w14:textId="77777777" w:rsidR="00E844AE" w:rsidRDefault="00626543" w:rsidP="00626543">
            <w:pPr>
              <w:jc w:val="both"/>
            </w:pPr>
            <w:r>
              <w:t>Mac</w:t>
            </w:r>
            <w:r w:rsidR="00E844AE">
              <w:t>roe</w:t>
            </w:r>
            <w:r>
              <w:t>c</w:t>
            </w:r>
            <w:r w:rsidR="00E844AE">
              <w:t>onomi</w:t>
            </w:r>
            <w:r>
              <w:t>cs</w:t>
            </w:r>
            <w:r w:rsidR="00E844AE">
              <w:t xml:space="preserve"> III  - garant, přednášející (100%)</w:t>
            </w:r>
          </w:p>
        </w:tc>
      </w:tr>
      <w:tr w:rsidR="00E844AE" w14:paraId="689E6509" w14:textId="77777777" w:rsidTr="00387122">
        <w:tc>
          <w:tcPr>
            <w:tcW w:w="9859" w:type="dxa"/>
            <w:gridSpan w:val="11"/>
            <w:shd w:val="clear" w:color="auto" w:fill="F7CAAC"/>
          </w:tcPr>
          <w:p w14:paraId="779D4CF6" w14:textId="77777777" w:rsidR="00E844AE" w:rsidRDefault="00E844AE" w:rsidP="00387122">
            <w:pPr>
              <w:jc w:val="both"/>
            </w:pPr>
            <w:r>
              <w:rPr>
                <w:b/>
              </w:rPr>
              <w:t xml:space="preserve">Údaje o vzdělání na VŠ </w:t>
            </w:r>
          </w:p>
        </w:tc>
      </w:tr>
      <w:tr w:rsidR="00E844AE" w14:paraId="222E3DC9" w14:textId="77777777" w:rsidTr="00387122">
        <w:trPr>
          <w:trHeight w:val="594"/>
        </w:trPr>
        <w:tc>
          <w:tcPr>
            <w:tcW w:w="9859" w:type="dxa"/>
            <w:gridSpan w:val="11"/>
          </w:tcPr>
          <w:p w14:paraId="1F970B39" w14:textId="77777777" w:rsidR="00E844AE" w:rsidRDefault="00E844AE" w:rsidP="00387122">
            <w:pPr>
              <w:jc w:val="both"/>
            </w:pPr>
            <w:r w:rsidRPr="00D52BAB">
              <w:rPr>
                <w:b/>
              </w:rPr>
              <w:t>1981-1985:</w:t>
            </w:r>
            <w:r>
              <w:tab/>
            </w:r>
            <w:r w:rsidRPr="00F111F6">
              <w:t xml:space="preserve">VŠB Ostrava, ekonomická fakulta obor systémové inženýrství </w:t>
            </w:r>
            <w:r>
              <w:t>(</w:t>
            </w:r>
            <w:r w:rsidRPr="00D52BAB">
              <w:rPr>
                <w:b/>
              </w:rPr>
              <w:t>Ing.</w:t>
            </w:r>
            <w:r>
              <w:t>)</w:t>
            </w:r>
          </w:p>
          <w:p w14:paraId="00965457" w14:textId="77777777" w:rsidR="00E844AE" w:rsidRPr="008F369F" w:rsidRDefault="00E844AE" w:rsidP="00387122">
            <w:pPr>
              <w:jc w:val="both"/>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tc>
      </w:tr>
      <w:tr w:rsidR="00E844AE" w14:paraId="55C2FFAC" w14:textId="77777777" w:rsidTr="00387122">
        <w:tc>
          <w:tcPr>
            <w:tcW w:w="9859" w:type="dxa"/>
            <w:gridSpan w:val="11"/>
            <w:shd w:val="clear" w:color="auto" w:fill="F7CAAC"/>
          </w:tcPr>
          <w:p w14:paraId="630519FE" w14:textId="77777777" w:rsidR="00E844AE" w:rsidRDefault="00E844AE" w:rsidP="00387122">
            <w:pPr>
              <w:jc w:val="both"/>
              <w:rPr>
                <w:b/>
              </w:rPr>
            </w:pPr>
            <w:r>
              <w:rPr>
                <w:b/>
              </w:rPr>
              <w:t>Údaje o odborném působení od absolvování VŠ</w:t>
            </w:r>
          </w:p>
        </w:tc>
      </w:tr>
      <w:tr w:rsidR="00E844AE" w14:paraId="36A7B7BE" w14:textId="77777777" w:rsidTr="00387122">
        <w:trPr>
          <w:trHeight w:val="461"/>
        </w:trPr>
        <w:tc>
          <w:tcPr>
            <w:tcW w:w="9859" w:type="dxa"/>
            <w:gridSpan w:val="11"/>
          </w:tcPr>
          <w:p w14:paraId="34D75C47" w14:textId="77777777" w:rsidR="00E844AE" w:rsidRDefault="00E844AE" w:rsidP="00387122">
            <w:pPr>
              <w:jc w:val="both"/>
            </w:pPr>
            <w:r w:rsidRPr="00D52BAB">
              <w:rPr>
                <w:b/>
              </w:rPr>
              <w:t>1985 - 1994</w:t>
            </w:r>
            <w:r>
              <w:tab/>
              <w:t>Z</w:t>
            </w:r>
            <w:r w:rsidRPr="00F111F6">
              <w:t>PS a.s. Zlín</w:t>
            </w:r>
            <w:r>
              <w:t xml:space="preserve">, </w:t>
            </w:r>
            <w:r w:rsidRPr="00994CB1">
              <w:t>odborný referent</w:t>
            </w:r>
          </w:p>
          <w:p w14:paraId="44FBCDC2" w14:textId="77777777" w:rsidR="00E844AE" w:rsidRDefault="00E844AE" w:rsidP="00387122">
            <w:pPr>
              <w:jc w:val="both"/>
            </w:pPr>
            <w:r w:rsidRPr="00D52BAB">
              <w:rPr>
                <w:b/>
              </w:rPr>
              <w:t>1992 - dosud</w:t>
            </w:r>
            <w:r>
              <w:tab/>
              <w:t>m</w:t>
            </w:r>
            <w:r w:rsidRPr="00F111F6">
              <w:t xml:space="preserve">ajitelka nakladatelství odborné literatury </w:t>
            </w:r>
          </w:p>
          <w:p w14:paraId="0B116DA3" w14:textId="77777777" w:rsidR="00E844AE" w:rsidRDefault="00E844AE" w:rsidP="00387122">
            <w:pPr>
              <w:jc w:val="both"/>
            </w:pPr>
            <w:r w:rsidRPr="00D52BAB">
              <w:rPr>
                <w:b/>
              </w:rPr>
              <w:t>1999 - dosud</w:t>
            </w:r>
            <w:r>
              <w:tab/>
            </w:r>
            <w:r w:rsidRPr="00F111F6">
              <w:t>UTB ve Zlíně</w:t>
            </w:r>
            <w:r>
              <w:t>, Fakulta managementu a ekonomiky, odborná asistentka, od r. 2010 docentka</w:t>
            </w:r>
          </w:p>
        </w:tc>
      </w:tr>
      <w:tr w:rsidR="00E844AE" w14:paraId="608544B0" w14:textId="77777777" w:rsidTr="00387122">
        <w:trPr>
          <w:trHeight w:val="250"/>
        </w:trPr>
        <w:tc>
          <w:tcPr>
            <w:tcW w:w="9859" w:type="dxa"/>
            <w:gridSpan w:val="11"/>
            <w:shd w:val="clear" w:color="auto" w:fill="F7CAAC"/>
          </w:tcPr>
          <w:p w14:paraId="5B40D055" w14:textId="77777777" w:rsidR="00E844AE" w:rsidRDefault="00E844AE" w:rsidP="00387122">
            <w:pPr>
              <w:jc w:val="both"/>
            </w:pPr>
            <w:r>
              <w:rPr>
                <w:b/>
              </w:rPr>
              <w:t>Zkušenosti s vedením kvalifikačních a rigorózních prací</w:t>
            </w:r>
          </w:p>
        </w:tc>
      </w:tr>
      <w:tr w:rsidR="00E844AE" w14:paraId="4DF05663" w14:textId="77777777" w:rsidTr="00387122">
        <w:trPr>
          <w:trHeight w:val="65"/>
        </w:trPr>
        <w:tc>
          <w:tcPr>
            <w:tcW w:w="9859" w:type="dxa"/>
            <w:gridSpan w:val="11"/>
          </w:tcPr>
          <w:p w14:paraId="73A8FEC8" w14:textId="77777777" w:rsidR="00E844AE" w:rsidRDefault="00E844AE" w:rsidP="00387122">
            <w:pPr>
              <w:jc w:val="both"/>
            </w:pPr>
            <w:r>
              <w:t>Počet vedených bakalářských prací – 30</w:t>
            </w:r>
          </w:p>
          <w:p w14:paraId="35433F9C" w14:textId="77777777" w:rsidR="00E844AE" w:rsidRDefault="00E844AE" w:rsidP="00387122">
            <w:pPr>
              <w:jc w:val="both"/>
            </w:pPr>
            <w:r>
              <w:t>Počet vedených diplomových prací – 5</w:t>
            </w:r>
          </w:p>
          <w:p w14:paraId="6FEC0E5F" w14:textId="77777777" w:rsidR="00E844AE" w:rsidRDefault="00E844AE" w:rsidP="00387122">
            <w:pPr>
              <w:jc w:val="both"/>
            </w:pPr>
            <w:r>
              <w:t xml:space="preserve">Počet vedených disertačních prací – 1 </w:t>
            </w:r>
          </w:p>
        </w:tc>
      </w:tr>
      <w:tr w:rsidR="00E844AE" w14:paraId="0C8BBAD7" w14:textId="77777777" w:rsidTr="00387122">
        <w:trPr>
          <w:cantSplit/>
        </w:trPr>
        <w:tc>
          <w:tcPr>
            <w:tcW w:w="3347" w:type="dxa"/>
            <w:gridSpan w:val="2"/>
            <w:tcBorders>
              <w:top w:val="single" w:sz="12" w:space="0" w:color="auto"/>
            </w:tcBorders>
            <w:shd w:val="clear" w:color="auto" w:fill="F7CAAC"/>
          </w:tcPr>
          <w:p w14:paraId="182EE1D1" w14:textId="77777777" w:rsidR="00E844AE" w:rsidRDefault="00E844AE"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5999DE33" w14:textId="77777777" w:rsidR="00E844AE" w:rsidRDefault="00E844AE"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EEE2B1B" w14:textId="77777777" w:rsidR="00E844AE" w:rsidRDefault="00E844AE"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F8B02F" w14:textId="77777777" w:rsidR="00E844AE" w:rsidRDefault="00E844AE" w:rsidP="00387122">
            <w:pPr>
              <w:jc w:val="both"/>
              <w:rPr>
                <w:b/>
              </w:rPr>
            </w:pPr>
            <w:r>
              <w:rPr>
                <w:b/>
              </w:rPr>
              <w:t>Ohlasy publikací</w:t>
            </w:r>
          </w:p>
        </w:tc>
      </w:tr>
      <w:tr w:rsidR="00E844AE" w14:paraId="6DCDC95C" w14:textId="77777777" w:rsidTr="00387122">
        <w:trPr>
          <w:cantSplit/>
        </w:trPr>
        <w:tc>
          <w:tcPr>
            <w:tcW w:w="3347" w:type="dxa"/>
            <w:gridSpan w:val="2"/>
          </w:tcPr>
          <w:p w14:paraId="678B93AF" w14:textId="77777777" w:rsidR="00E844AE" w:rsidRDefault="00E844AE" w:rsidP="00387122">
            <w:pPr>
              <w:jc w:val="both"/>
            </w:pPr>
            <w:r>
              <w:t>Management a ekonomika podniku</w:t>
            </w:r>
          </w:p>
        </w:tc>
        <w:tc>
          <w:tcPr>
            <w:tcW w:w="2245" w:type="dxa"/>
            <w:gridSpan w:val="2"/>
          </w:tcPr>
          <w:p w14:paraId="70AD88A6" w14:textId="77777777" w:rsidR="00E844AE" w:rsidRDefault="00E844AE" w:rsidP="00387122">
            <w:pPr>
              <w:jc w:val="both"/>
            </w:pPr>
            <w:r>
              <w:t>2010</w:t>
            </w:r>
          </w:p>
        </w:tc>
        <w:tc>
          <w:tcPr>
            <w:tcW w:w="2248" w:type="dxa"/>
            <w:gridSpan w:val="4"/>
            <w:tcBorders>
              <w:right w:val="single" w:sz="12" w:space="0" w:color="auto"/>
            </w:tcBorders>
          </w:tcPr>
          <w:p w14:paraId="4C602D9B" w14:textId="77777777" w:rsidR="00E844AE" w:rsidRDefault="00E844AE" w:rsidP="00387122">
            <w:pPr>
              <w:jc w:val="both"/>
            </w:pPr>
            <w:r>
              <w:t>UTB ve Zlíně</w:t>
            </w:r>
          </w:p>
        </w:tc>
        <w:tc>
          <w:tcPr>
            <w:tcW w:w="632" w:type="dxa"/>
            <w:tcBorders>
              <w:left w:val="single" w:sz="12" w:space="0" w:color="auto"/>
            </w:tcBorders>
            <w:shd w:val="clear" w:color="auto" w:fill="F7CAAC"/>
          </w:tcPr>
          <w:p w14:paraId="20C28354" w14:textId="77777777" w:rsidR="00E844AE" w:rsidRDefault="00E844AE" w:rsidP="00387122">
            <w:pPr>
              <w:jc w:val="both"/>
            </w:pPr>
            <w:r>
              <w:rPr>
                <w:b/>
              </w:rPr>
              <w:t>WOS</w:t>
            </w:r>
          </w:p>
        </w:tc>
        <w:tc>
          <w:tcPr>
            <w:tcW w:w="693" w:type="dxa"/>
            <w:shd w:val="clear" w:color="auto" w:fill="F7CAAC"/>
          </w:tcPr>
          <w:p w14:paraId="6134F632" w14:textId="77777777" w:rsidR="00E844AE" w:rsidRDefault="00E844AE" w:rsidP="00387122">
            <w:pPr>
              <w:jc w:val="both"/>
              <w:rPr>
                <w:sz w:val="18"/>
              </w:rPr>
            </w:pPr>
            <w:r>
              <w:rPr>
                <w:b/>
                <w:sz w:val="18"/>
              </w:rPr>
              <w:t>Scopus</w:t>
            </w:r>
          </w:p>
        </w:tc>
        <w:tc>
          <w:tcPr>
            <w:tcW w:w="694" w:type="dxa"/>
            <w:shd w:val="clear" w:color="auto" w:fill="F7CAAC"/>
          </w:tcPr>
          <w:p w14:paraId="47D5BD59" w14:textId="77777777" w:rsidR="00E844AE" w:rsidRDefault="00E844AE" w:rsidP="00387122">
            <w:pPr>
              <w:jc w:val="both"/>
            </w:pPr>
            <w:r>
              <w:rPr>
                <w:b/>
                <w:sz w:val="18"/>
              </w:rPr>
              <w:t>ostatní</w:t>
            </w:r>
          </w:p>
        </w:tc>
      </w:tr>
      <w:tr w:rsidR="00E844AE" w14:paraId="6E524E25" w14:textId="77777777" w:rsidTr="00387122">
        <w:trPr>
          <w:cantSplit/>
          <w:trHeight w:val="70"/>
        </w:trPr>
        <w:tc>
          <w:tcPr>
            <w:tcW w:w="3347" w:type="dxa"/>
            <w:gridSpan w:val="2"/>
            <w:shd w:val="clear" w:color="auto" w:fill="F7CAAC"/>
          </w:tcPr>
          <w:p w14:paraId="0AB2B9F3" w14:textId="77777777" w:rsidR="00E844AE" w:rsidRDefault="00E844AE" w:rsidP="00387122">
            <w:pPr>
              <w:jc w:val="both"/>
            </w:pPr>
            <w:r>
              <w:rPr>
                <w:b/>
              </w:rPr>
              <w:t>Obor jmenovacího řízení</w:t>
            </w:r>
          </w:p>
        </w:tc>
        <w:tc>
          <w:tcPr>
            <w:tcW w:w="2245" w:type="dxa"/>
            <w:gridSpan w:val="2"/>
            <w:shd w:val="clear" w:color="auto" w:fill="F7CAAC"/>
          </w:tcPr>
          <w:p w14:paraId="05944592" w14:textId="77777777" w:rsidR="00E844AE" w:rsidRDefault="00E844AE" w:rsidP="00387122">
            <w:pPr>
              <w:jc w:val="both"/>
            </w:pPr>
            <w:r>
              <w:rPr>
                <w:b/>
              </w:rPr>
              <w:t>Rok udělení hodnosti</w:t>
            </w:r>
          </w:p>
        </w:tc>
        <w:tc>
          <w:tcPr>
            <w:tcW w:w="2248" w:type="dxa"/>
            <w:gridSpan w:val="4"/>
            <w:tcBorders>
              <w:right w:val="single" w:sz="12" w:space="0" w:color="auto"/>
            </w:tcBorders>
            <w:shd w:val="clear" w:color="auto" w:fill="F7CAAC"/>
          </w:tcPr>
          <w:p w14:paraId="243D9E8C" w14:textId="77777777" w:rsidR="00E844AE" w:rsidRDefault="00E844AE" w:rsidP="00387122">
            <w:pPr>
              <w:jc w:val="both"/>
            </w:pPr>
            <w:r>
              <w:rPr>
                <w:b/>
              </w:rPr>
              <w:t>Řízení konáno na VŠ</w:t>
            </w:r>
          </w:p>
        </w:tc>
        <w:tc>
          <w:tcPr>
            <w:tcW w:w="632" w:type="dxa"/>
            <w:vMerge w:val="restart"/>
            <w:tcBorders>
              <w:left w:val="single" w:sz="12" w:space="0" w:color="auto"/>
            </w:tcBorders>
          </w:tcPr>
          <w:p w14:paraId="6AF836A6" w14:textId="77777777" w:rsidR="00E844AE" w:rsidRDefault="004941F2" w:rsidP="00387122">
            <w:pPr>
              <w:jc w:val="both"/>
              <w:rPr>
                <w:b/>
              </w:rPr>
            </w:pPr>
            <w:r>
              <w:rPr>
                <w:b/>
              </w:rPr>
              <w:t>2</w:t>
            </w:r>
          </w:p>
        </w:tc>
        <w:tc>
          <w:tcPr>
            <w:tcW w:w="693" w:type="dxa"/>
            <w:vMerge w:val="restart"/>
          </w:tcPr>
          <w:p w14:paraId="4F557DAF" w14:textId="77777777" w:rsidR="00E844AE" w:rsidRDefault="004941F2" w:rsidP="00387122">
            <w:pPr>
              <w:jc w:val="both"/>
              <w:rPr>
                <w:b/>
              </w:rPr>
            </w:pPr>
            <w:r>
              <w:rPr>
                <w:b/>
              </w:rPr>
              <w:t>7</w:t>
            </w:r>
          </w:p>
        </w:tc>
        <w:tc>
          <w:tcPr>
            <w:tcW w:w="694" w:type="dxa"/>
            <w:vMerge w:val="restart"/>
          </w:tcPr>
          <w:p w14:paraId="1DC37453" w14:textId="77777777" w:rsidR="00E844AE" w:rsidRDefault="00E844AE" w:rsidP="00387122">
            <w:pPr>
              <w:jc w:val="both"/>
              <w:rPr>
                <w:b/>
              </w:rPr>
            </w:pPr>
            <w:r>
              <w:rPr>
                <w:b/>
              </w:rPr>
              <w:t>98</w:t>
            </w:r>
          </w:p>
        </w:tc>
      </w:tr>
      <w:tr w:rsidR="00E844AE" w14:paraId="1D4B2DB9" w14:textId="77777777" w:rsidTr="00387122">
        <w:trPr>
          <w:trHeight w:val="205"/>
        </w:trPr>
        <w:tc>
          <w:tcPr>
            <w:tcW w:w="3347" w:type="dxa"/>
            <w:gridSpan w:val="2"/>
          </w:tcPr>
          <w:p w14:paraId="668CD1E8" w14:textId="77777777" w:rsidR="00E844AE" w:rsidRDefault="00E844AE" w:rsidP="00387122">
            <w:pPr>
              <w:jc w:val="both"/>
            </w:pPr>
          </w:p>
        </w:tc>
        <w:tc>
          <w:tcPr>
            <w:tcW w:w="2245" w:type="dxa"/>
            <w:gridSpan w:val="2"/>
          </w:tcPr>
          <w:p w14:paraId="435DA3D9" w14:textId="77777777" w:rsidR="00E844AE" w:rsidRDefault="00E844AE" w:rsidP="00387122">
            <w:pPr>
              <w:jc w:val="both"/>
            </w:pPr>
          </w:p>
        </w:tc>
        <w:tc>
          <w:tcPr>
            <w:tcW w:w="2248" w:type="dxa"/>
            <w:gridSpan w:val="4"/>
            <w:tcBorders>
              <w:right w:val="single" w:sz="12" w:space="0" w:color="auto"/>
            </w:tcBorders>
          </w:tcPr>
          <w:p w14:paraId="7A638B41" w14:textId="77777777" w:rsidR="00E844AE" w:rsidRDefault="00E844AE" w:rsidP="00387122">
            <w:pPr>
              <w:jc w:val="both"/>
            </w:pPr>
          </w:p>
        </w:tc>
        <w:tc>
          <w:tcPr>
            <w:tcW w:w="632" w:type="dxa"/>
            <w:vMerge/>
            <w:tcBorders>
              <w:left w:val="single" w:sz="12" w:space="0" w:color="auto"/>
            </w:tcBorders>
            <w:vAlign w:val="center"/>
          </w:tcPr>
          <w:p w14:paraId="57E22B22" w14:textId="77777777" w:rsidR="00E844AE" w:rsidRDefault="00E844AE" w:rsidP="00387122">
            <w:pPr>
              <w:rPr>
                <w:b/>
              </w:rPr>
            </w:pPr>
          </w:p>
        </w:tc>
        <w:tc>
          <w:tcPr>
            <w:tcW w:w="693" w:type="dxa"/>
            <w:vMerge/>
            <w:vAlign w:val="center"/>
          </w:tcPr>
          <w:p w14:paraId="1A9D8E32" w14:textId="77777777" w:rsidR="00E844AE" w:rsidRDefault="00E844AE" w:rsidP="00387122">
            <w:pPr>
              <w:rPr>
                <w:b/>
              </w:rPr>
            </w:pPr>
          </w:p>
        </w:tc>
        <w:tc>
          <w:tcPr>
            <w:tcW w:w="694" w:type="dxa"/>
            <w:vMerge/>
            <w:vAlign w:val="center"/>
          </w:tcPr>
          <w:p w14:paraId="2964DBA6" w14:textId="77777777" w:rsidR="00E844AE" w:rsidRDefault="00E844AE" w:rsidP="00387122">
            <w:pPr>
              <w:rPr>
                <w:b/>
              </w:rPr>
            </w:pPr>
          </w:p>
        </w:tc>
      </w:tr>
      <w:tr w:rsidR="00E844AE" w14:paraId="0DE0E7F2" w14:textId="77777777" w:rsidTr="00387122">
        <w:tc>
          <w:tcPr>
            <w:tcW w:w="9859" w:type="dxa"/>
            <w:gridSpan w:val="11"/>
            <w:shd w:val="clear" w:color="auto" w:fill="F7CAAC"/>
          </w:tcPr>
          <w:p w14:paraId="6825D172" w14:textId="77777777" w:rsidR="00E844AE" w:rsidRDefault="00E844AE"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E844AE" w14:paraId="45C5F950" w14:textId="77777777" w:rsidTr="00387122">
        <w:trPr>
          <w:trHeight w:val="566"/>
        </w:trPr>
        <w:tc>
          <w:tcPr>
            <w:tcW w:w="9859" w:type="dxa"/>
            <w:gridSpan w:val="11"/>
          </w:tcPr>
          <w:p w14:paraId="082EE71D"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eastAsia="Times New Roman" w:hAnsi="Times New Roman" w:cs="Times New Roman"/>
                <w:color w:val="000000"/>
                <w:sz w:val="20"/>
                <w:szCs w:val="20"/>
              </w:rPr>
              <w:t xml:space="preserve">ŠVARCOVÁ, J., POVOLNÁ, L. Research and Development Contribution to the Czech Industry Branch Growth. In </w:t>
            </w:r>
            <w:r w:rsidRPr="007975A6">
              <w:rPr>
                <w:rFonts w:ascii="Times New Roman" w:hAnsi="Times New Roman" w:cs="Times New Roman"/>
                <w:i/>
                <w:sz w:val="20"/>
                <w:szCs w:val="20"/>
              </w:rPr>
              <w:t>Proceedings of the 43rd International Academic Conference.</w:t>
            </w:r>
            <w:r w:rsidRPr="007975A6">
              <w:rPr>
                <w:rFonts w:ascii="Times New Roman" w:hAnsi="Times New Roman" w:cs="Times New Roman"/>
                <w:sz w:val="20"/>
                <w:szCs w:val="20"/>
              </w:rPr>
              <w:t xml:space="preserve"> Lisabon: International Institute of Social and Economic Sciences, 2018, pp. 250-261. ISBN 978-80-87927-79-3 (80%).</w:t>
            </w:r>
          </w:p>
          <w:p w14:paraId="0A64FFDB"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POVOLNÁ, L., ŠVARCOVÁ, J.. The macroeconomic context of investments in the field of machine tools in the Czech Republic</w:t>
            </w:r>
            <w:r w:rsidRPr="007975A6">
              <w:rPr>
                <w:rFonts w:ascii="Times New Roman" w:hAnsi="Times New Roman" w:cs="Times New Roman"/>
                <w:i/>
                <w:sz w:val="20"/>
                <w:szCs w:val="20"/>
              </w:rPr>
              <w:t>. Journal of Competitiveness</w:t>
            </w:r>
            <w:r w:rsidRPr="007975A6">
              <w:rPr>
                <w:rFonts w:ascii="Times New Roman" w:hAnsi="Times New Roman" w:cs="Times New Roman"/>
                <w:sz w:val="20"/>
                <w:szCs w:val="20"/>
              </w:rPr>
              <w:t xml:space="preserve">. 2017, vol. 9, iss. 2, s. 110-122. ISSN 1804-171X. Dostupné z: </w:t>
            </w:r>
          </w:p>
          <w:p w14:paraId="5FB83080" w14:textId="77777777" w:rsidR="004941F2" w:rsidRPr="007975A6" w:rsidRDefault="003C0F8B" w:rsidP="004941F2">
            <w:pPr>
              <w:pStyle w:val="Prosttext"/>
              <w:jc w:val="both"/>
              <w:rPr>
                <w:rFonts w:ascii="Times New Roman" w:hAnsi="Times New Roman" w:cs="Times New Roman"/>
                <w:sz w:val="20"/>
                <w:szCs w:val="20"/>
              </w:rPr>
            </w:pPr>
            <w:hyperlink r:id="rId48" w:history="1">
              <w:r w:rsidR="004941F2" w:rsidRPr="007975A6">
                <w:rPr>
                  <w:rStyle w:val="Hypertextovodkaz"/>
                  <w:rFonts w:ascii="Times New Roman" w:hAnsi="Times New Roman" w:cs="Times New Roman"/>
                  <w:sz w:val="20"/>
                  <w:szCs w:val="20"/>
                </w:rPr>
                <w:t>https://search.proquest.com/docview/1916720788?pq-origsite=gscholar</w:t>
              </w:r>
            </w:hyperlink>
            <w:r w:rsidR="004941F2" w:rsidRPr="007975A6">
              <w:rPr>
                <w:rFonts w:ascii="Times New Roman" w:hAnsi="Times New Roman" w:cs="Times New Roman"/>
                <w:sz w:val="20"/>
                <w:szCs w:val="20"/>
              </w:rPr>
              <w:t xml:space="preserve"> (20%).</w:t>
            </w:r>
          </w:p>
          <w:p w14:paraId="38298454"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Macroeconomic consequences of contemporary career planning of university students in the Czech Republic. </w:t>
            </w:r>
            <w:r w:rsidRPr="007975A6">
              <w:rPr>
                <w:rFonts w:ascii="Times New Roman" w:hAnsi="Times New Roman" w:cs="Times New Roman"/>
                <w:i/>
                <w:sz w:val="20"/>
                <w:szCs w:val="20"/>
              </w:rPr>
              <w:t>International Journal of Interdisciplinary Social and Community Studies</w:t>
            </w:r>
            <w:r w:rsidRPr="007975A6">
              <w:rPr>
                <w:rFonts w:ascii="Times New Roman" w:hAnsi="Times New Roman" w:cs="Times New Roman"/>
                <w:sz w:val="20"/>
                <w:szCs w:val="20"/>
              </w:rPr>
              <w:t xml:space="preserve">. 2016, vol. 11, iss. 1, s. 31-42. ISSN 2324-7576. Dostupné z: </w:t>
            </w:r>
            <w:hyperlink r:id="rId49" w:history="1">
              <w:r w:rsidRPr="007975A6">
                <w:rPr>
                  <w:rStyle w:val="Hypertextovodkaz"/>
                  <w:rFonts w:ascii="Times New Roman" w:hAnsi="Times New Roman" w:cs="Times New Roman"/>
                  <w:sz w:val="20"/>
                  <w:szCs w:val="20"/>
                </w:rPr>
                <w:t>https://cgscholar.com/bookstore/works/macroeconomic-consequences-of-contemporary-career-planning-of-university-students-in-the-czech-republic-vol-11-issue-1-2016-b3d9534a-18d1-427c-9716-920dc58ecfba</w:t>
              </w:r>
            </w:hyperlink>
            <w:r w:rsidRPr="007975A6">
              <w:rPr>
                <w:rFonts w:ascii="Times New Roman" w:hAnsi="Times New Roman" w:cs="Times New Roman"/>
                <w:sz w:val="20"/>
                <w:szCs w:val="20"/>
              </w:rPr>
              <w:t>.</w:t>
            </w:r>
          </w:p>
          <w:p w14:paraId="2BC65E96"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ŠVARCOVÁ, J., HORÁKOVÁ, M. The Macroeconomic View of the Unemployment of University Graduates in the Czech Republic</w:t>
            </w:r>
            <w:r w:rsidRPr="007975A6">
              <w:rPr>
                <w:rFonts w:ascii="Times New Roman" w:hAnsi="Times New Roman" w:cs="Times New Roman"/>
                <w:i/>
                <w:sz w:val="20"/>
                <w:szCs w:val="20"/>
              </w:rPr>
              <w:t>. International Journal of Business and Management</w:t>
            </w:r>
            <w:r w:rsidRPr="007975A6">
              <w:rPr>
                <w:rFonts w:ascii="Times New Roman" w:hAnsi="Times New Roman" w:cs="Times New Roman"/>
                <w:sz w:val="20"/>
                <w:szCs w:val="20"/>
              </w:rPr>
              <w:t>, 2015, roč. III., č. 1, s. 106-118. ISSN 2336-2197 (50%).</w:t>
            </w:r>
          </w:p>
          <w:p w14:paraId="742772B0" w14:textId="77777777" w:rsidR="004941F2" w:rsidRPr="007975A6" w:rsidRDefault="004941F2" w:rsidP="004941F2">
            <w:pPr>
              <w:pStyle w:val="Prosttext"/>
              <w:jc w:val="both"/>
              <w:rPr>
                <w:rFonts w:ascii="Times New Roman" w:hAnsi="Times New Roman" w:cs="Times New Roman"/>
                <w:sz w:val="20"/>
                <w:szCs w:val="20"/>
              </w:rPr>
            </w:pPr>
            <w:r w:rsidRPr="007975A6">
              <w:rPr>
                <w:rFonts w:ascii="Times New Roman" w:hAnsi="Times New Roman" w:cs="Times New Roman"/>
                <w:sz w:val="20"/>
                <w:szCs w:val="20"/>
              </w:rPr>
              <w:t xml:space="preserve">ŠVARCOVÁ, J., GABRHEL, V. Educational Mobility and Educational Aspirations of High School Students in the Czech Republic. </w:t>
            </w:r>
            <w:r w:rsidRPr="007975A6">
              <w:rPr>
                <w:rFonts w:ascii="Times New Roman" w:hAnsi="Times New Roman" w:cs="Times New Roman"/>
                <w:i/>
                <w:sz w:val="20"/>
                <w:szCs w:val="20"/>
              </w:rPr>
              <w:t>The International Journal of Interdisciplinary Educational Studies</w:t>
            </w:r>
            <w:r w:rsidRPr="007975A6">
              <w:rPr>
                <w:rFonts w:ascii="Times New Roman" w:hAnsi="Times New Roman" w:cs="Times New Roman"/>
                <w:sz w:val="20"/>
                <w:szCs w:val="20"/>
              </w:rPr>
              <w:t>. 2014, vol. 8, iss.2, s. 1-12. doi:10.18848/2327-011X/CGP/v08i02/59376 (50%).</w:t>
            </w:r>
          </w:p>
          <w:p w14:paraId="2867ADBE" w14:textId="77777777" w:rsidR="00E844AE" w:rsidRPr="00E66B0B" w:rsidRDefault="00E844AE" w:rsidP="00387122">
            <w:pPr>
              <w:jc w:val="both"/>
            </w:pPr>
            <w:r w:rsidRPr="00E66B0B">
              <w:rPr>
                <w:i/>
              </w:rPr>
              <w:t>Přehled projektové činnosti:</w:t>
            </w:r>
            <w:r w:rsidRPr="00E66B0B">
              <w:rPr>
                <w:i/>
                <w:color w:val="FF0000"/>
              </w:rPr>
              <w:t xml:space="preserve"> </w:t>
            </w:r>
          </w:p>
          <w:p w14:paraId="2C8129C4" w14:textId="77777777" w:rsidR="00E844AE" w:rsidRDefault="00E844AE" w:rsidP="00387122">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22C1293" w14:textId="77777777" w:rsidR="00E844AE" w:rsidRPr="002D3B7D" w:rsidRDefault="00E844AE" w:rsidP="00387122">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1FD19175" w14:textId="77777777" w:rsidR="00E844AE" w:rsidRDefault="00E844AE" w:rsidP="00387122">
            <w:pPr>
              <w:jc w:val="both"/>
              <w:rPr>
                <w:b/>
              </w:rPr>
            </w:pPr>
            <w:r w:rsidRPr="002D3B7D">
              <w:rPr>
                <w:szCs w:val="22"/>
              </w:rPr>
              <w:t xml:space="preserve">GA ČR 406/08/0459 </w:t>
            </w:r>
            <w:r w:rsidRPr="002D3B7D">
              <w:t>Rozvoj tacitních znalostí manažerů 2008-2010 (člen řešitelského týmu).</w:t>
            </w:r>
          </w:p>
        </w:tc>
      </w:tr>
      <w:tr w:rsidR="00E844AE" w14:paraId="5D74F51C" w14:textId="77777777" w:rsidTr="00387122">
        <w:trPr>
          <w:trHeight w:val="218"/>
        </w:trPr>
        <w:tc>
          <w:tcPr>
            <w:tcW w:w="9859" w:type="dxa"/>
            <w:gridSpan w:val="11"/>
            <w:shd w:val="clear" w:color="auto" w:fill="F7CAAC"/>
          </w:tcPr>
          <w:p w14:paraId="56FA5AA9" w14:textId="77777777" w:rsidR="00E844AE" w:rsidRDefault="00E844AE" w:rsidP="00387122">
            <w:pPr>
              <w:rPr>
                <w:b/>
              </w:rPr>
            </w:pPr>
            <w:r>
              <w:rPr>
                <w:b/>
              </w:rPr>
              <w:t>Působení v zahraničí</w:t>
            </w:r>
          </w:p>
        </w:tc>
      </w:tr>
      <w:tr w:rsidR="00E844AE" w14:paraId="017BE710" w14:textId="77777777" w:rsidTr="00387122">
        <w:trPr>
          <w:trHeight w:val="174"/>
        </w:trPr>
        <w:tc>
          <w:tcPr>
            <w:tcW w:w="9859" w:type="dxa"/>
            <w:gridSpan w:val="11"/>
          </w:tcPr>
          <w:p w14:paraId="6AEC2CB4" w14:textId="77777777" w:rsidR="00E844AE" w:rsidRDefault="00E844AE" w:rsidP="00387122">
            <w:pPr>
              <w:rPr>
                <w:b/>
              </w:rPr>
            </w:pPr>
          </w:p>
        </w:tc>
      </w:tr>
      <w:tr w:rsidR="00E844AE" w14:paraId="13249476" w14:textId="77777777" w:rsidTr="00387122">
        <w:trPr>
          <w:cantSplit/>
          <w:trHeight w:val="56"/>
        </w:trPr>
        <w:tc>
          <w:tcPr>
            <w:tcW w:w="2518" w:type="dxa"/>
            <w:shd w:val="clear" w:color="auto" w:fill="F7CAAC"/>
          </w:tcPr>
          <w:p w14:paraId="095BF30F" w14:textId="77777777" w:rsidR="00E844AE" w:rsidRDefault="00E844AE" w:rsidP="00387122">
            <w:pPr>
              <w:jc w:val="both"/>
              <w:rPr>
                <w:b/>
              </w:rPr>
            </w:pPr>
            <w:r>
              <w:rPr>
                <w:b/>
              </w:rPr>
              <w:t xml:space="preserve">Podpis </w:t>
            </w:r>
          </w:p>
        </w:tc>
        <w:tc>
          <w:tcPr>
            <w:tcW w:w="4536" w:type="dxa"/>
            <w:gridSpan w:val="5"/>
          </w:tcPr>
          <w:p w14:paraId="27883A4D" w14:textId="77777777" w:rsidR="00E844AE" w:rsidRDefault="00E844AE" w:rsidP="00387122">
            <w:pPr>
              <w:jc w:val="both"/>
            </w:pPr>
          </w:p>
        </w:tc>
        <w:tc>
          <w:tcPr>
            <w:tcW w:w="786" w:type="dxa"/>
            <w:gridSpan w:val="2"/>
            <w:shd w:val="clear" w:color="auto" w:fill="F7CAAC"/>
          </w:tcPr>
          <w:p w14:paraId="303175A0" w14:textId="77777777" w:rsidR="00E844AE" w:rsidRDefault="00E844AE" w:rsidP="00387122">
            <w:pPr>
              <w:jc w:val="both"/>
            </w:pPr>
            <w:r>
              <w:rPr>
                <w:b/>
              </w:rPr>
              <w:t>datum</w:t>
            </w:r>
          </w:p>
        </w:tc>
        <w:tc>
          <w:tcPr>
            <w:tcW w:w="2019" w:type="dxa"/>
            <w:gridSpan w:val="3"/>
          </w:tcPr>
          <w:p w14:paraId="747A4E8E" w14:textId="77777777" w:rsidR="00E844AE" w:rsidRDefault="00E844AE" w:rsidP="00387122">
            <w:pPr>
              <w:jc w:val="both"/>
            </w:pPr>
          </w:p>
        </w:tc>
      </w:tr>
    </w:tbl>
    <w:p w14:paraId="7D604044" w14:textId="77777777" w:rsidR="004941F2" w:rsidRDefault="004941F2"/>
    <w:p w14:paraId="708E62E4" w14:textId="77777777" w:rsidR="004941F2" w:rsidRDefault="004941F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111"/>
        <w:gridCol w:w="993"/>
        <w:gridCol w:w="992"/>
        <w:gridCol w:w="152"/>
        <w:gridCol w:w="632"/>
        <w:gridCol w:w="693"/>
        <w:gridCol w:w="694"/>
      </w:tblGrid>
      <w:tr w:rsidR="004941F2" w:rsidRPr="004941F2" w14:paraId="16AF218E" w14:textId="77777777" w:rsidTr="006116F3">
        <w:tc>
          <w:tcPr>
            <w:tcW w:w="9859" w:type="dxa"/>
            <w:gridSpan w:val="11"/>
            <w:tcBorders>
              <w:bottom w:val="double" w:sz="4" w:space="0" w:color="auto"/>
            </w:tcBorders>
            <w:shd w:val="clear" w:color="auto" w:fill="BDD6EE"/>
          </w:tcPr>
          <w:p w14:paraId="2174BE24" w14:textId="77777777" w:rsidR="004941F2" w:rsidRPr="004941F2" w:rsidRDefault="004941F2" w:rsidP="004941F2">
            <w:pPr>
              <w:jc w:val="both"/>
              <w:rPr>
                <w:b/>
                <w:sz w:val="28"/>
              </w:rPr>
            </w:pPr>
            <w:r w:rsidRPr="004941F2">
              <w:rPr>
                <w:b/>
                <w:sz w:val="28"/>
              </w:rPr>
              <w:lastRenderedPageBreak/>
              <w:t>C-I – Personální zabezpečení</w:t>
            </w:r>
          </w:p>
        </w:tc>
      </w:tr>
      <w:tr w:rsidR="004941F2" w:rsidRPr="004941F2" w14:paraId="726E4C7B" w14:textId="77777777" w:rsidTr="006116F3">
        <w:tc>
          <w:tcPr>
            <w:tcW w:w="2518" w:type="dxa"/>
            <w:tcBorders>
              <w:top w:val="double" w:sz="4" w:space="0" w:color="auto"/>
            </w:tcBorders>
            <w:shd w:val="clear" w:color="auto" w:fill="F7CAAC"/>
          </w:tcPr>
          <w:p w14:paraId="57A6FA15" w14:textId="77777777" w:rsidR="004941F2" w:rsidRPr="004941F2" w:rsidRDefault="004941F2" w:rsidP="004941F2">
            <w:pPr>
              <w:jc w:val="both"/>
              <w:rPr>
                <w:b/>
              </w:rPr>
            </w:pPr>
            <w:r w:rsidRPr="004941F2">
              <w:rPr>
                <w:b/>
              </w:rPr>
              <w:t>Vysoká škola</w:t>
            </w:r>
          </w:p>
        </w:tc>
        <w:tc>
          <w:tcPr>
            <w:tcW w:w="7341" w:type="dxa"/>
            <w:gridSpan w:val="10"/>
          </w:tcPr>
          <w:p w14:paraId="3BD4EBFE" w14:textId="77777777" w:rsidR="004941F2" w:rsidRPr="004941F2" w:rsidRDefault="004941F2" w:rsidP="004941F2">
            <w:pPr>
              <w:jc w:val="both"/>
            </w:pPr>
            <w:r w:rsidRPr="004941F2">
              <w:t>Univerzita Tomáše Bati ve Zlíně</w:t>
            </w:r>
          </w:p>
        </w:tc>
      </w:tr>
      <w:tr w:rsidR="004941F2" w:rsidRPr="004941F2" w14:paraId="6EC74A29" w14:textId="77777777" w:rsidTr="006116F3">
        <w:tc>
          <w:tcPr>
            <w:tcW w:w="2518" w:type="dxa"/>
            <w:shd w:val="clear" w:color="auto" w:fill="F7CAAC"/>
          </w:tcPr>
          <w:p w14:paraId="0C790964" w14:textId="77777777" w:rsidR="004941F2" w:rsidRPr="004941F2" w:rsidRDefault="004941F2" w:rsidP="004941F2">
            <w:pPr>
              <w:jc w:val="both"/>
              <w:rPr>
                <w:b/>
              </w:rPr>
            </w:pPr>
            <w:r w:rsidRPr="004941F2">
              <w:rPr>
                <w:b/>
              </w:rPr>
              <w:t>Součást vysoké školy</w:t>
            </w:r>
          </w:p>
        </w:tc>
        <w:tc>
          <w:tcPr>
            <w:tcW w:w="7341" w:type="dxa"/>
            <w:gridSpan w:val="10"/>
          </w:tcPr>
          <w:p w14:paraId="1A69FACD" w14:textId="77777777" w:rsidR="004941F2" w:rsidRPr="004941F2" w:rsidRDefault="004941F2" w:rsidP="004941F2">
            <w:pPr>
              <w:jc w:val="both"/>
            </w:pPr>
            <w:r w:rsidRPr="004941F2">
              <w:t>Fakulta managementu a ekonomiky</w:t>
            </w:r>
          </w:p>
        </w:tc>
      </w:tr>
      <w:tr w:rsidR="004941F2" w:rsidRPr="004941F2" w14:paraId="355A3A58" w14:textId="77777777" w:rsidTr="006116F3">
        <w:tc>
          <w:tcPr>
            <w:tcW w:w="2518" w:type="dxa"/>
            <w:shd w:val="clear" w:color="auto" w:fill="F7CAAC"/>
          </w:tcPr>
          <w:p w14:paraId="6E74EFDE" w14:textId="77777777" w:rsidR="004941F2" w:rsidRPr="004941F2" w:rsidRDefault="004941F2" w:rsidP="004941F2">
            <w:pPr>
              <w:jc w:val="both"/>
              <w:rPr>
                <w:b/>
              </w:rPr>
            </w:pPr>
            <w:r w:rsidRPr="004941F2">
              <w:rPr>
                <w:b/>
              </w:rPr>
              <w:t>Název studijního programu</w:t>
            </w:r>
          </w:p>
        </w:tc>
        <w:tc>
          <w:tcPr>
            <w:tcW w:w="7341" w:type="dxa"/>
            <w:gridSpan w:val="10"/>
          </w:tcPr>
          <w:p w14:paraId="172303EC" w14:textId="77777777" w:rsidR="004941F2" w:rsidRPr="004941F2" w:rsidRDefault="004941F2" w:rsidP="004941F2">
            <w:pPr>
              <w:jc w:val="both"/>
            </w:pPr>
            <w:r w:rsidRPr="005B2B09">
              <w:t>Economics and Management</w:t>
            </w:r>
          </w:p>
        </w:tc>
      </w:tr>
      <w:tr w:rsidR="004941F2" w:rsidRPr="004941F2" w14:paraId="72BA165A" w14:textId="77777777" w:rsidTr="006116F3">
        <w:tc>
          <w:tcPr>
            <w:tcW w:w="2518" w:type="dxa"/>
            <w:shd w:val="clear" w:color="auto" w:fill="F7CAAC"/>
          </w:tcPr>
          <w:p w14:paraId="617D11FE" w14:textId="77777777" w:rsidR="004941F2" w:rsidRPr="004941F2" w:rsidRDefault="004941F2" w:rsidP="004941F2">
            <w:pPr>
              <w:jc w:val="both"/>
              <w:rPr>
                <w:b/>
              </w:rPr>
            </w:pPr>
            <w:r w:rsidRPr="004941F2">
              <w:rPr>
                <w:b/>
              </w:rPr>
              <w:t>Jméno a příjmení</w:t>
            </w:r>
          </w:p>
        </w:tc>
        <w:tc>
          <w:tcPr>
            <w:tcW w:w="4178" w:type="dxa"/>
            <w:gridSpan w:val="5"/>
          </w:tcPr>
          <w:p w14:paraId="162816D1" w14:textId="77777777" w:rsidR="004941F2" w:rsidRPr="004941F2" w:rsidRDefault="004941F2" w:rsidP="004941F2">
            <w:pPr>
              <w:jc w:val="both"/>
            </w:pPr>
            <w:r w:rsidRPr="004941F2">
              <w:t>Michal TVRDOŇ</w:t>
            </w:r>
          </w:p>
        </w:tc>
        <w:tc>
          <w:tcPr>
            <w:tcW w:w="992" w:type="dxa"/>
            <w:shd w:val="clear" w:color="auto" w:fill="F7CAAC"/>
          </w:tcPr>
          <w:p w14:paraId="1B0005BA" w14:textId="77777777" w:rsidR="004941F2" w:rsidRPr="004941F2" w:rsidRDefault="004941F2" w:rsidP="004941F2">
            <w:pPr>
              <w:jc w:val="both"/>
              <w:rPr>
                <w:b/>
              </w:rPr>
            </w:pPr>
            <w:r w:rsidRPr="004941F2">
              <w:rPr>
                <w:b/>
              </w:rPr>
              <w:t>Tituly</w:t>
            </w:r>
          </w:p>
        </w:tc>
        <w:tc>
          <w:tcPr>
            <w:tcW w:w="2171" w:type="dxa"/>
            <w:gridSpan w:val="4"/>
            <w:shd w:val="clear" w:color="auto" w:fill="auto"/>
          </w:tcPr>
          <w:p w14:paraId="6AE87414" w14:textId="77777777" w:rsidR="004941F2" w:rsidRPr="004941F2" w:rsidRDefault="004941F2" w:rsidP="004941F2">
            <w:pPr>
              <w:jc w:val="both"/>
            </w:pPr>
            <w:r w:rsidRPr="004941F2">
              <w:t>doc. Mgr. Ing., Ph.D.</w:t>
            </w:r>
          </w:p>
        </w:tc>
      </w:tr>
      <w:tr w:rsidR="004941F2" w:rsidRPr="004941F2" w14:paraId="5807CBFF" w14:textId="77777777" w:rsidTr="006116F3">
        <w:tc>
          <w:tcPr>
            <w:tcW w:w="2518" w:type="dxa"/>
            <w:shd w:val="clear" w:color="auto" w:fill="F7CAAC"/>
          </w:tcPr>
          <w:p w14:paraId="67F87AE5" w14:textId="77777777" w:rsidR="004941F2" w:rsidRPr="004941F2" w:rsidRDefault="004941F2" w:rsidP="004941F2">
            <w:pPr>
              <w:jc w:val="both"/>
              <w:rPr>
                <w:b/>
              </w:rPr>
            </w:pPr>
            <w:r w:rsidRPr="004941F2">
              <w:rPr>
                <w:b/>
              </w:rPr>
              <w:t>Rok narození</w:t>
            </w:r>
          </w:p>
        </w:tc>
        <w:tc>
          <w:tcPr>
            <w:tcW w:w="829" w:type="dxa"/>
          </w:tcPr>
          <w:p w14:paraId="428F9B4D" w14:textId="77777777" w:rsidR="004941F2" w:rsidRPr="004941F2" w:rsidRDefault="004941F2" w:rsidP="004941F2">
            <w:pPr>
              <w:jc w:val="both"/>
            </w:pPr>
            <w:r w:rsidRPr="004941F2">
              <w:t>1978</w:t>
            </w:r>
          </w:p>
        </w:tc>
        <w:tc>
          <w:tcPr>
            <w:tcW w:w="1721" w:type="dxa"/>
            <w:shd w:val="clear" w:color="auto" w:fill="F7CAAC"/>
          </w:tcPr>
          <w:p w14:paraId="1A45B955" w14:textId="77777777" w:rsidR="004941F2" w:rsidRPr="004941F2" w:rsidRDefault="004941F2" w:rsidP="004941F2">
            <w:pPr>
              <w:jc w:val="both"/>
              <w:rPr>
                <w:b/>
              </w:rPr>
            </w:pPr>
            <w:r w:rsidRPr="004941F2">
              <w:rPr>
                <w:b/>
              </w:rPr>
              <w:t>typ vztahu k VŠ</w:t>
            </w:r>
          </w:p>
        </w:tc>
        <w:tc>
          <w:tcPr>
            <w:tcW w:w="635" w:type="dxa"/>
            <w:gridSpan w:val="2"/>
          </w:tcPr>
          <w:p w14:paraId="7FE3BBFB" w14:textId="77777777" w:rsidR="004941F2" w:rsidRPr="004941F2" w:rsidRDefault="004941F2" w:rsidP="004941F2">
            <w:pPr>
              <w:jc w:val="both"/>
            </w:pPr>
          </w:p>
        </w:tc>
        <w:tc>
          <w:tcPr>
            <w:tcW w:w="993" w:type="dxa"/>
            <w:shd w:val="clear" w:color="auto" w:fill="F7CAAC"/>
          </w:tcPr>
          <w:p w14:paraId="5EAF7EAC" w14:textId="77777777" w:rsidR="004941F2" w:rsidRPr="004941F2" w:rsidRDefault="004941F2" w:rsidP="004941F2">
            <w:pPr>
              <w:jc w:val="both"/>
              <w:rPr>
                <w:b/>
              </w:rPr>
            </w:pPr>
            <w:r w:rsidRPr="004941F2">
              <w:rPr>
                <w:b/>
              </w:rPr>
              <w:t>rozsah</w:t>
            </w:r>
          </w:p>
        </w:tc>
        <w:tc>
          <w:tcPr>
            <w:tcW w:w="992" w:type="dxa"/>
          </w:tcPr>
          <w:p w14:paraId="0D9B7B4F" w14:textId="77777777" w:rsidR="004941F2" w:rsidRPr="004941F2" w:rsidRDefault="004941F2" w:rsidP="004941F2">
            <w:pPr>
              <w:jc w:val="both"/>
            </w:pPr>
          </w:p>
        </w:tc>
        <w:tc>
          <w:tcPr>
            <w:tcW w:w="784" w:type="dxa"/>
            <w:gridSpan w:val="2"/>
            <w:shd w:val="clear" w:color="auto" w:fill="F7CAAC"/>
          </w:tcPr>
          <w:p w14:paraId="20D62B9D" w14:textId="77777777" w:rsidR="004941F2" w:rsidRPr="004941F2" w:rsidRDefault="004941F2" w:rsidP="004941F2">
            <w:pPr>
              <w:jc w:val="both"/>
              <w:rPr>
                <w:b/>
              </w:rPr>
            </w:pPr>
            <w:r w:rsidRPr="004941F2">
              <w:rPr>
                <w:b/>
              </w:rPr>
              <w:t>do kdy</w:t>
            </w:r>
          </w:p>
        </w:tc>
        <w:tc>
          <w:tcPr>
            <w:tcW w:w="1387" w:type="dxa"/>
            <w:gridSpan w:val="2"/>
          </w:tcPr>
          <w:p w14:paraId="5353FC6D" w14:textId="77777777" w:rsidR="004941F2" w:rsidRPr="004941F2" w:rsidRDefault="004941F2" w:rsidP="004941F2">
            <w:pPr>
              <w:jc w:val="both"/>
            </w:pPr>
          </w:p>
        </w:tc>
      </w:tr>
      <w:tr w:rsidR="004941F2" w:rsidRPr="004941F2" w14:paraId="69F54578" w14:textId="77777777" w:rsidTr="006116F3">
        <w:tc>
          <w:tcPr>
            <w:tcW w:w="5068" w:type="dxa"/>
            <w:gridSpan w:val="3"/>
            <w:shd w:val="clear" w:color="auto" w:fill="F7CAAC"/>
          </w:tcPr>
          <w:p w14:paraId="3E29CCC7" w14:textId="77777777" w:rsidR="004941F2" w:rsidRPr="004941F2" w:rsidRDefault="004941F2" w:rsidP="004941F2">
            <w:pPr>
              <w:jc w:val="both"/>
              <w:rPr>
                <w:b/>
              </w:rPr>
            </w:pPr>
            <w:r w:rsidRPr="004941F2">
              <w:rPr>
                <w:b/>
              </w:rPr>
              <w:t>Typ vztahu na součásti VŠ, která uskutečňuje st. program</w:t>
            </w:r>
          </w:p>
        </w:tc>
        <w:tc>
          <w:tcPr>
            <w:tcW w:w="635" w:type="dxa"/>
            <w:gridSpan w:val="2"/>
          </w:tcPr>
          <w:p w14:paraId="64A1D1A5" w14:textId="77777777" w:rsidR="004941F2" w:rsidRPr="004941F2" w:rsidRDefault="004941F2" w:rsidP="004941F2">
            <w:pPr>
              <w:jc w:val="both"/>
            </w:pPr>
          </w:p>
        </w:tc>
        <w:tc>
          <w:tcPr>
            <w:tcW w:w="993" w:type="dxa"/>
            <w:shd w:val="clear" w:color="auto" w:fill="F7CAAC"/>
          </w:tcPr>
          <w:p w14:paraId="2EF4A19A" w14:textId="77777777" w:rsidR="004941F2" w:rsidRPr="004941F2" w:rsidRDefault="004941F2" w:rsidP="004941F2">
            <w:pPr>
              <w:jc w:val="both"/>
              <w:rPr>
                <w:b/>
              </w:rPr>
            </w:pPr>
            <w:r w:rsidRPr="004941F2">
              <w:rPr>
                <w:b/>
              </w:rPr>
              <w:t>rozsah</w:t>
            </w:r>
          </w:p>
        </w:tc>
        <w:tc>
          <w:tcPr>
            <w:tcW w:w="992" w:type="dxa"/>
          </w:tcPr>
          <w:p w14:paraId="79E851AE" w14:textId="77777777" w:rsidR="004941F2" w:rsidRPr="004941F2" w:rsidRDefault="004941F2" w:rsidP="004941F2">
            <w:pPr>
              <w:jc w:val="both"/>
            </w:pPr>
          </w:p>
        </w:tc>
        <w:tc>
          <w:tcPr>
            <w:tcW w:w="784" w:type="dxa"/>
            <w:gridSpan w:val="2"/>
            <w:shd w:val="clear" w:color="auto" w:fill="F7CAAC"/>
          </w:tcPr>
          <w:p w14:paraId="60927E04" w14:textId="77777777" w:rsidR="004941F2" w:rsidRPr="004941F2" w:rsidRDefault="004941F2" w:rsidP="004941F2">
            <w:pPr>
              <w:jc w:val="both"/>
              <w:rPr>
                <w:b/>
              </w:rPr>
            </w:pPr>
            <w:r w:rsidRPr="004941F2">
              <w:rPr>
                <w:b/>
              </w:rPr>
              <w:t>do kdy</w:t>
            </w:r>
          </w:p>
        </w:tc>
        <w:tc>
          <w:tcPr>
            <w:tcW w:w="1387" w:type="dxa"/>
            <w:gridSpan w:val="2"/>
          </w:tcPr>
          <w:p w14:paraId="6EF93864" w14:textId="77777777" w:rsidR="004941F2" w:rsidRPr="004941F2" w:rsidRDefault="004941F2" w:rsidP="004941F2">
            <w:pPr>
              <w:jc w:val="both"/>
            </w:pPr>
          </w:p>
        </w:tc>
      </w:tr>
      <w:tr w:rsidR="004941F2" w:rsidRPr="004941F2" w14:paraId="3DF09C6E" w14:textId="77777777" w:rsidTr="006116F3">
        <w:tc>
          <w:tcPr>
            <w:tcW w:w="5703" w:type="dxa"/>
            <w:gridSpan w:val="5"/>
            <w:shd w:val="clear" w:color="auto" w:fill="F7CAAC"/>
          </w:tcPr>
          <w:p w14:paraId="0176F13A" w14:textId="77777777" w:rsidR="004941F2" w:rsidRPr="004941F2" w:rsidRDefault="004941F2" w:rsidP="004941F2">
            <w:pPr>
              <w:jc w:val="both"/>
            </w:pPr>
            <w:r w:rsidRPr="004941F2">
              <w:rPr>
                <w:b/>
              </w:rPr>
              <w:t>Další současná působení jako akademický pracovník na jiných VŠ</w:t>
            </w:r>
          </w:p>
        </w:tc>
        <w:tc>
          <w:tcPr>
            <w:tcW w:w="1985" w:type="dxa"/>
            <w:gridSpan w:val="2"/>
            <w:shd w:val="clear" w:color="auto" w:fill="F7CAAC"/>
          </w:tcPr>
          <w:p w14:paraId="4B10EF5F" w14:textId="77777777" w:rsidR="004941F2" w:rsidRPr="004941F2" w:rsidRDefault="004941F2" w:rsidP="004941F2">
            <w:pPr>
              <w:jc w:val="both"/>
              <w:rPr>
                <w:b/>
              </w:rPr>
            </w:pPr>
            <w:r w:rsidRPr="004941F2">
              <w:rPr>
                <w:b/>
              </w:rPr>
              <w:t>typ prac. vztahu</w:t>
            </w:r>
          </w:p>
        </w:tc>
        <w:tc>
          <w:tcPr>
            <w:tcW w:w="2171" w:type="dxa"/>
            <w:gridSpan w:val="4"/>
            <w:shd w:val="clear" w:color="auto" w:fill="F7CAAC"/>
          </w:tcPr>
          <w:p w14:paraId="63BBFD48" w14:textId="77777777" w:rsidR="004941F2" w:rsidRPr="004941F2" w:rsidRDefault="004941F2" w:rsidP="004941F2">
            <w:pPr>
              <w:jc w:val="both"/>
              <w:rPr>
                <w:b/>
              </w:rPr>
            </w:pPr>
            <w:r w:rsidRPr="004941F2">
              <w:rPr>
                <w:b/>
              </w:rPr>
              <w:t>rozsah</w:t>
            </w:r>
          </w:p>
        </w:tc>
      </w:tr>
      <w:tr w:rsidR="004941F2" w:rsidRPr="004941F2" w14:paraId="573F520B" w14:textId="77777777" w:rsidTr="006116F3">
        <w:tc>
          <w:tcPr>
            <w:tcW w:w="5703" w:type="dxa"/>
            <w:gridSpan w:val="5"/>
          </w:tcPr>
          <w:p w14:paraId="52AE09AB" w14:textId="77777777" w:rsidR="004941F2" w:rsidRPr="004941F2" w:rsidRDefault="004941F2" w:rsidP="004941F2">
            <w:pPr>
              <w:jc w:val="both"/>
            </w:pPr>
          </w:p>
        </w:tc>
        <w:tc>
          <w:tcPr>
            <w:tcW w:w="1985" w:type="dxa"/>
            <w:gridSpan w:val="2"/>
          </w:tcPr>
          <w:p w14:paraId="79B5B990" w14:textId="77777777" w:rsidR="004941F2" w:rsidRPr="004941F2" w:rsidRDefault="004941F2" w:rsidP="004941F2">
            <w:pPr>
              <w:jc w:val="both"/>
            </w:pPr>
          </w:p>
        </w:tc>
        <w:tc>
          <w:tcPr>
            <w:tcW w:w="2171" w:type="dxa"/>
            <w:gridSpan w:val="4"/>
          </w:tcPr>
          <w:p w14:paraId="4B9CBE5A" w14:textId="77777777" w:rsidR="004941F2" w:rsidRPr="004941F2" w:rsidRDefault="004941F2" w:rsidP="004941F2">
            <w:pPr>
              <w:jc w:val="both"/>
            </w:pPr>
          </w:p>
        </w:tc>
      </w:tr>
      <w:tr w:rsidR="004941F2" w:rsidRPr="004941F2" w14:paraId="069A70C0" w14:textId="77777777" w:rsidTr="006116F3">
        <w:tc>
          <w:tcPr>
            <w:tcW w:w="9859" w:type="dxa"/>
            <w:gridSpan w:val="11"/>
            <w:shd w:val="clear" w:color="auto" w:fill="F7CAAC"/>
          </w:tcPr>
          <w:p w14:paraId="333B578C" w14:textId="77777777" w:rsidR="004941F2" w:rsidRPr="004941F2" w:rsidRDefault="004941F2" w:rsidP="004941F2">
            <w:pPr>
              <w:jc w:val="both"/>
            </w:pPr>
            <w:r w:rsidRPr="004941F2">
              <w:rPr>
                <w:b/>
              </w:rPr>
              <w:t>Předměty příslušného studijního programu a způsob zapojení do jejich výuky, příp. další zapojení do uskutečňování studijního programu</w:t>
            </w:r>
          </w:p>
        </w:tc>
      </w:tr>
      <w:tr w:rsidR="004941F2" w:rsidRPr="004941F2" w14:paraId="66F431E2" w14:textId="77777777" w:rsidTr="006116F3">
        <w:trPr>
          <w:trHeight w:val="222"/>
        </w:trPr>
        <w:tc>
          <w:tcPr>
            <w:tcW w:w="9859" w:type="dxa"/>
            <w:gridSpan w:val="11"/>
            <w:tcBorders>
              <w:top w:val="nil"/>
            </w:tcBorders>
          </w:tcPr>
          <w:p w14:paraId="6DE435E3" w14:textId="77777777" w:rsidR="004941F2" w:rsidRPr="004941F2" w:rsidRDefault="004941F2" w:rsidP="004941F2">
            <w:pPr>
              <w:jc w:val="both"/>
            </w:pPr>
            <w:r w:rsidRPr="004941F2">
              <w:t>Člen Oborové rady</w:t>
            </w:r>
          </w:p>
        </w:tc>
      </w:tr>
      <w:tr w:rsidR="004941F2" w:rsidRPr="004941F2" w14:paraId="1C092BE0" w14:textId="77777777" w:rsidTr="006116F3">
        <w:tc>
          <w:tcPr>
            <w:tcW w:w="9859" w:type="dxa"/>
            <w:gridSpan w:val="11"/>
            <w:shd w:val="clear" w:color="auto" w:fill="F7CAAC"/>
          </w:tcPr>
          <w:p w14:paraId="412AA503" w14:textId="77777777" w:rsidR="004941F2" w:rsidRPr="004941F2" w:rsidRDefault="004941F2" w:rsidP="004941F2">
            <w:pPr>
              <w:jc w:val="both"/>
            </w:pPr>
            <w:r w:rsidRPr="004941F2">
              <w:rPr>
                <w:b/>
              </w:rPr>
              <w:t xml:space="preserve">Údaje o vzdělání na VŠ </w:t>
            </w:r>
          </w:p>
        </w:tc>
      </w:tr>
      <w:tr w:rsidR="004941F2" w:rsidRPr="004941F2" w14:paraId="78E415E3" w14:textId="77777777" w:rsidTr="006116F3">
        <w:trPr>
          <w:trHeight w:val="881"/>
        </w:trPr>
        <w:tc>
          <w:tcPr>
            <w:tcW w:w="9859" w:type="dxa"/>
            <w:gridSpan w:val="11"/>
          </w:tcPr>
          <w:p w14:paraId="26E4E44D" w14:textId="77777777" w:rsidR="004941F2" w:rsidRPr="004941F2" w:rsidRDefault="004941F2" w:rsidP="004941F2">
            <w:pPr>
              <w:jc w:val="both"/>
            </w:pPr>
            <w:r w:rsidRPr="004941F2">
              <w:t>2014 – VŠB-TU Ostrava, Ekonomická fakulta, obor Ekonomie (doc.)</w:t>
            </w:r>
          </w:p>
          <w:p w14:paraId="36173318" w14:textId="77777777" w:rsidR="004941F2" w:rsidRPr="004941F2" w:rsidRDefault="004941F2" w:rsidP="004941F2">
            <w:pPr>
              <w:tabs>
                <w:tab w:val="left" w:pos="1598"/>
              </w:tabs>
            </w:pPr>
            <w:r w:rsidRPr="004941F2">
              <w:t>2009 – PF UP Olomouc, obor Evropská studia se zaměřením na evropské právo (Mgr.)</w:t>
            </w:r>
          </w:p>
          <w:p w14:paraId="330FE062" w14:textId="77777777" w:rsidR="004941F2" w:rsidRPr="004941F2" w:rsidRDefault="004941F2" w:rsidP="004941F2">
            <w:pPr>
              <w:jc w:val="both"/>
            </w:pPr>
            <w:r w:rsidRPr="004941F2">
              <w:t>2007 – MU v Brně, Ekonomicko-správní fakulta, obor Hospodářská politika (Ph.D.)</w:t>
            </w:r>
          </w:p>
          <w:p w14:paraId="031FE014" w14:textId="77777777" w:rsidR="004941F2" w:rsidRPr="004941F2" w:rsidRDefault="004941F2" w:rsidP="004941F2">
            <w:pPr>
              <w:jc w:val="both"/>
            </w:pPr>
            <w:r w:rsidRPr="004941F2">
              <w:t>2003 – SU OPF v Karviné, obor Evropská unie (Ing.)</w:t>
            </w:r>
          </w:p>
        </w:tc>
      </w:tr>
      <w:tr w:rsidR="004941F2" w:rsidRPr="004941F2" w14:paraId="6C0D0089" w14:textId="77777777" w:rsidTr="006116F3">
        <w:tc>
          <w:tcPr>
            <w:tcW w:w="9859" w:type="dxa"/>
            <w:gridSpan w:val="11"/>
            <w:shd w:val="clear" w:color="auto" w:fill="F7CAAC"/>
          </w:tcPr>
          <w:p w14:paraId="61288F44" w14:textId="77777777" w:rsidR="004941F2" w:rsidRPr="004941F2" w:rsidRDefault="004941F2" w:rsidP="004941F2">
            <w:pPr>
              <w:jc w:val="both"/>
              <w:rPr>
                <w:b/>
              </w:rPr>
            </w:pPr>
            <w:r w:rsidRPr="004941F2">
              <w:rPr>
                <w:b/>
              </w:rPr>
              <w:t>Údaje o odborném působení od absolvování VŠ</w:t>
            </w:r>
          </w:p>
        </w:tc>
      </w:tr>
      <w:tr w:rsidR="004941F2" w:rsidRPr="004941F2" w14:paraId="0CCF6FBD" w14:textId="77777777" w:rsidTr="006116F3">
        <w:trPr>
          <w:trHeight w:val="862"/>
        </w:trPr>
        <w:tc>
          <w:tcPr>
            <w:tcW w:w="9859" w:type="dxa"/>
            <w:gridSpan w:val="11"/>
          </w:tcPr>
          <w:p w14:paraId="49DA89FF" w14:textId="77777777" w:rsidR="004941F2" w:rsidRPr="004941F2" w:rsidRDefault="004941F2" w:rsidP="004941F2">
            <w:pPr>
              <w:ind w:left="2832" w:hanging="2832"/>
              <w:jc w:val="both"/>
            </w:pPr>
            <w:r w:rsidRPr="004941F2">
              <w:t>2019 – dosud      Slezská univerzita v Opavě, Obchodně podnikatelská fakulta v Karviné, proděkan pro vědu a výzkum</w:t>
            </w:r>
          </w:p>
          <w:p w14:paraId="5FECC9C9" w14:textId="77777777" w:rsidR="004941F2" w:rsidRPr="004941F2" w:rsidRDefault="004941F2" w:rsidP="004941F2">
            <w:pPr>
              <w:ind w:left="1388" w:hanging="1388"/>
              <w:jc w:val="both"/>
            </w:pPr>
            <w:r w:rsidRPr="004941F2">
              <w:t>2016 – 2019       Slezská univerzita v Opavě, Obchodně podnikatelská fakulta v Karviné, proděkan pro vědu a výzkum a statutární zástupce děkana</w:t>
            </w:r>
          </w:p>
          <w:p w14:paraId="1A060F2B" w14:textId="77777777" w:rsidR="004941F2" w:rsidRPr="004941F2" w:rsidRDefault="004941F2" w:rsidP="004941F2">
            <w:pPr>
              <w:ind w:left="1392" w:hanging="1392"/>
              <w:jc w:val="both"/>
            </w:pPr>
            <w:r w:rsidRPr="004941F2">
              <w:t>2015 - 2016</w:t>
            </w:r>
            <w:r w:rsidRPr="004941F2">
              <w:tab/>
              <w:t>Slezská univerzita v Opavě, Obchodně podnikatelská fakulta v Karviné, proděkan pro zahraniční styky a statutární zástupce děkana</w:t>
            </w:r>
          </w:p>
          <w:p w14:paraId="7580B4B7" w14:textId="77777777" w:rsidR="004941F2" w:rsidRPr="004941F2" w:rsidRDefault="004941F2" w:rsidP="004941F2">
            <w:pPr>
              <w:ind w:left="1392" w:hanging="1422"/>
              <w:jc w:val="both"/>
            </w:pPr>
            <w:r w:rsidRPr="004941F2">
              <w:t>2012 - 2015</w:t>
            </w:r>
            <w:r w:rsidRPr="004941F2">
              <w:tab/>
              <w:t>Slezská univerzita v Opavě, Obchodně podnikatelská fakulta v Karviné, proděkan pro vědu a výzkum</w:t>
            </w:r>
          </w:p>
          <w:p w14:paraId="65A1D759" w14:textId="77777777" w:rsidR="004941F2" w:rsidRPr="004941F2" w:rsidRDefault="004941F2" w:rsidP="004941F2">
            <w:pPr>
              <w:ind w:left="1392" w:hanging="1422"/>
              <w:jc w:val="both"/>
            </w:pPr>
            <w:r w:rsidRPr="004941F2">
              <w:t>2006 - dosud</w:t>
            </w:r>
            <w:r w:rsidRPr="004941F2">
              <w:tab/>
              <w:t>Slezská univerzita v Opavě, Obchodně podnikatelská fakulta v Karviné, odborný asistent, od 2014 docent katedry ekonomie a veřejné správy</w:t>
            </w:r>
          </w:p>
        </w:tc>
      </w:tr>
      <w:tr w:rsidR="004941F2" w:rsidRPr="004941F2" w14:paraId="1723E911" w14:textId="77777777" w:rsidTr="006116F3">
        <w:trPr>
          <w:trHeight w:val="250"/>
        </w:trPr>
        <w:tc>
          <w:tcPr>
            <w:tcW w:w="9859" w:type="dxa"/>
            <w:gridSpan w:val="11"/>
            <w:shd w:val="clear" w:color="auto" w:fill="F7CAAC"/>
          </w:tcPr>
          <w:p w14:paraId="0CFE698C" w14:textId="77777777" w:rsidR="004941F2" w:rsidRPr="004941F2" w:rsidRDefault="004941F2" w:rsidP="004941F2">
            <w:pPr>
              <w:jc w:val="both"/>
            </w:pPr>
            <w:r w:rsidRPr="004941F2">
              <w:rPr>
                <w:b/>
              </w:rPr>
              <w:t>Zkušenosti s vedením kvalifikačních a rigorózních prací</w:t>
            </w:r>
          </w:p>
        </w:tc>
      </w:tr>
      <w:tr w:rsidR="004941F2" w:rsidRPr="004941F2" w14:paraId="3B506715" w14:textId="77777777" w:rsidTr="006116F3">
        <w:trPr>
          <w:trHeight w:val="431"/>
        </w:trPr>
        <w:tc>
          <w:tcPr>
            <w:tcW w:w="9859" w:type="dxa"/>
            <w:gridSpan w:val="11"/>
          </w:tcPr>
          <w:p w14:paraId="57B0F669" w14:textId="77777777" w:rsidR="004941F2" w:rsidRPr="004941F2" w:rsidRDefault="004941F2" w:rsidP="004941F2">
            <w:pPr>
              <w:jc w:val="both"/>
            </w:pPr>
            <w:r w:rsidRPr="004941F2">
              <w:t>Počet vedených bakalářských prací: 45</w:t>
            </w:r>
          </w:p>
          <w:p w14:paraId="3AE9EDB1" w14:textId="77777777" w:rsidR="004941F2" w:rsidRPr="004941F2" w:rsidRDefault="004941F2" w:rsidP="004941F2">
            <w:pPr>
              <w:jc w:val="both"/>
            </w:pPr>
            <w:r w:rsidRPr="004941F2">
              <w:t>Počet vedených diplomových prací: 26</w:t>
            </w:r>
          </w:p>
        </w:tc>
      </w:tr>
      <w:tr w:rsidR="004941F2" w:rsidRPr="004941F2" w14:paraId="32058EE2" w14:textId="77777777" w:rsidTr="006116F3">
        <w:trPr>
          <w:cantSplit/>
        </w:trPr>
        <w:tc>
          <w:tcPr>
            <w:tcW w:w="3347" w:type="dxa"/>
            <w:gridSpan w:val="2"/>
            <w:tcBorders>
              <w:top w:val="single" w:sz="12" w:space="0" w:color="auto"/>
            </w:tcBorders>
            <w:shd w:val="clear" w:color="auto" w:fill="F7CAAC"/>
          </w:tcPr>
          <w:p w14:paraId="168F6AEC" w14:textId="77777777" w:rsidR="004941F2" w:rsidRPr="004941F2" w:rsidRDefault="004941F2" w:rsidP="004941F2">
            <w:pPr>
              <w:jc w:val="both"/>
            </w:pPr>
            <w:r w:rsidRPr="004941F2">
              <w:rPr>
                <w:b/>
              </w:rPr>
              <w:t xml:space="preserve">Obor habilitačního řízení </w:t>
            </w:r>
          </w:p>
        </w:tc>
        <w:tc>
          <w:tcPr>
            <w:tcW w:w="2245" w:type="dxa"/>
            <w:gridSpan w:val="2"/>
            <w:tcBorders>
              <w:top w:val="single" w:sz="12" w:space="0" w:color="auto"/>
            </w:tcBorders>
            <w:shd w:val="clear" w:color="auto" w:fill="F7CAAC"/>
          </w:tcPr>
          <w:p w14:paraId="17058E7E" w14:textId="77777777" w:rsidR="004941F2" w:rsidRPr="004941F2" w:rsidRDefault="004941F2" w:rsidP="004941F2">
            <w:pPr>
              <w:jc w:val="both"/>
            </w:pPr>
            <w:r w:rsidRPr="004941F2">
              <w:rPr>
                <w:b/>
              </w:rPr>
              <w:t>Rok udělení hodnosti</w:t>
            </w:r>
          </w:p>
        </w:tc>
        <w:tc>
          <w:tcPr>
            <w:tcW w:w="2248" w:type="dxa"/>
            <w:gridSpan w:val="4"/>
            <w:tcBorders>
              <w:top w:val="single" w:sz="12" w:space="0" w:color="auto"/>
              <w:right w:val="single" w:sz="12" w:space="0" w:color="auto"/>
            </w:tcBorders>
            <w:shd w:val="clear" w:color="auto" w:fill="F7CAAC"/>
          </w:tcPr>
          <w:p w14:paraId="4B383870" w14:textId="77777777" w:rsidR="004941F2" w:rsidRPr="004941F2" w:rsidRDefault="004941F2" w:rsidP="004941F2">
            <w:pPr>
              <w:jc w:val="both"/>
            </w:pPr>
            <w:r w:rsidRPr="004941F2">
              <w:rPr>
                <w:b/>
              </w:rPr>
              <w:t>Řízení konáno na VŠ</w:t>
            </w:r>
          </w:p>
        </w:tc>
        <w:tc>
          <w:tcPr>
            <w:tcW w:w="2019" w:type="dxa"/>
            <w:gridSpan w:val="3"/>
            <w:tcBorders>
              <w:top w:val="single" w:sz="12" w:space="0" w:color="auto"/>
              <w:left w:val="single" w:sz="12" w:space="0" w:color="auto"/>
            </w:tcBorders>
            <w:shd w:val="clear" w:color="auto" w:fill="F7CAAC"/>
          </w:tcPr>
          <w:p w14:paraId="46D9F129" w14:textId="77777777" w:rsidR="004941F2" w:rsidRPr="004941F2" w:rsidRDefault="004941F2" w:rsidP="004941F2">
            <w:pPr>
              <w:jc w:val="both"/>
              <w:rPr>
                <w:b/>
              </w:rPr>
            </w:pPr>
            <w:r w:rsidRPr="004941F2">
              <w:rPr>
                <w:b/>
              </w:rPr>
              <w:t>Ohlasy publikací</w:t>
            </w:r>
          </w:p>
        </w:tc>
      </w:tr>
      <w:tr w:rsidR="004941F2" w:rsidRPr="004941F2" w14:paraId="75160698" w14:textId="77777777" w:rsidTr="006116F3">
        <w:trPr>
          <w:cantSplit/>
        </w:trPr>
        <w:tc>
          <w:tcPr>
            <w:tcW w:w="3347" w:type="dxa"/>
            <w:gridSpan w:val="2"/>
          </w:tcPr>
          <w:p w14:paraId="1A47378A" w14:textId="77777777" w:rsidR="004941F2" w:rsidRPr="004941F2" w:rsidRDefault="004941F2" w:rsidP="004941F2">
            <w:pPr>
              <w:jc w:val="both"/>
            </w:pPr>
            <w:r w:rsidRPr="004941F2">
              <w:t>Ekonomie</w:t>
            </w:r>
          </w:p>
        </w:tc>
        <w:tc>
          <w:tcPr>
            <w:tcW w:w="2245" w:type="dxa"/>
            <w:gridSpan w:val="2"/>
          </w:tcPr>
          <w:p w14:paraId="392A6EE4" w14:textId="77777777" w:rsidR="004941F2" w:rsidRPr="004941F2" w:rsidRDefault="004941F2" w:rsidP="004941F2">
            <w:pPr>
              <w:jc w:val="both"/>
            </w:pPr>
            <w:r w:rsidRPr="004941F2">
              <w:t>2014</w:t>
            </w:r>
          </w:p>
        </w:tc>
        <w:tc>
          <w:tcPr>
            <w:tcW w:w="2248" w:type="dxa"/>
            <w:gridSpan w:val="4"/>
            <w:tcBorders>
              <w:right w:val="single" w:sz="12" w:space="0" w:color="auto"/>
            </w:tcBorders>
          </w:tcPr>
          <w:p w14:paraId="2BECFECA" w14:textId="77777777" w:rsidR="004941F2" w:rsidRPr="004941F2" w:rsidRDefault="004941F2" w:rsidP="004941F2">
            <w:pPr>
              <w:jc w:val="both"/>
            </w:pPr>
            <w:r w:rsidRPr="004941F2">
              <w:t>VŠB-TU Ostrava</w:t>
            </w:r>
          </w:p>
        </w:tc>
        <w:tc>
          <w:tcPr>
            <w:tcW w:w="632" w:type="dxa"/>
            <w:tcBorders>
              <w:left w:val="single" w:sz="12" w:space="0" w:color="auto"/>
            </w:tcBorders>
            <w:shd w:val="clear" w:color="auto" w:fill="F7CAAC"/>
          </w:tcPr>
          <w:p w14:paraId="3DF75CAE" w14:textId="77777777" w:rsidR="004941F2" w:rsidRPr="004941F2" w:rsidRDefault="004941F2" w:rsidP="004941F2">
            <w:pPr>
              <w:jc w:val="both"/>
            </w:pPr>
            <w:r w:rsidRPr="004941F2">
              <w:rPr>
                <w:b/>
              </w:rPr>
              <w:t>WOS</w:t>
            </w:r>
          </w:p>
        </w:tc>
        <w:tc>
          <w:tcPr>
            <w:tcW w:w="693" w:type="dxa"/>
            <w:shd w:val="clear" w:color="auto" w:fill="F7CAAC"/>
          </w:tcPr>
          <w:p w14:paraId="55AB5C1F" w14:textId="77777777" w:rsidR="004941F2" w:rsidRPr="004941F2" w:rsidRDefault="004941F2" w:rsidP="004941F2">
            <w:pPr>
              <w:jc w:val="both"/>
              <w:rPr>
                <w:sz w:val="18"/>
              </w:rPr>
            </w:pPr>
            <w:r w:rsidRPr="004941F2">
              <w:rPr>
                <w:b/>
                <w:sz w:val="18"/>
              </w:rPr>
              <w:t>Scopus</w:t>
            </w:r>
          </w:p>
        </w:tc>
        <w:tc>
          <w:tcPr>
            <w:tcW w:w="694" w:type="dxa"/>
            <w:shd w:val="clear" w:color="auto" w:fill="F7CAAC"/>
          </w:tcPr>
          <w:p w14:paraId="29F9F418" w14:textId="77777777" w:rsidR="004941F2" w:rsidRPr="004941F2" w:rsidRDefault="004941F2" w:rsidP="004941F2">
            <w:pPr>
              <w:jc w:val="both"/>
            </w:pPr>
            <w:r w:rsidRPr="004941F2">
              <w:rPr>
                <w:b/>
                <w:sz w:val="18"/>
              </w:rPr>
              <w:t>ostatní</w:t>
            </w:r>
          </w:p>
        </w:tc>
      </w:tr>
      <w:tr w:rsidR="004941F2" w:rsidRPr="004941F2" w14:paraId="36D7F450" w14:textId="77777777" w:rsidTr="006116F3">
        <w:trPr>
          <w:cantSplit/>
          <w:trHeight w:val="70"/>
        </w:trPr>
        <w:tc>
          <w:tcPr>
            <w:tcW w:w="3347" w:type="dxa"/>
            <w:gridSpan w:val="2"/>
            <w:shd w:val="clear" w:color="auto" w:fill="F7CAAC"/>
          </w:tcPr>
          <w:p w14:paraId="6907F92A" w14:textId="77777777" w:rsidR="004941F2" w:rsidRPr="004941F2" w:rsidRDefault="004941F2" w:rsidP="004941F2">
            <w:pPr>
              <w:jc w:val="both"/>
            </w:pPr>
            <w:r w:rsidRPr="004941F2">
              <w:rPr>
                <w:b/>
              </w:rPr>
              <w:t>Obor jmenovacího řízení</w:t>
            </w:r>
          </w:p>
        </w:tc>
        <w:tc>
          <w:tcPr>
            <w:tcW w:w="2245" w:type="dxa"/>
            <w:gridSpan w:val="2"/>
            <w:shd w:val="clear" w:color="auto" w:fill="F7CAAC"/>
          </w:tcPr>
          <w:p w14:paraId="71EEBB83" w14:textId="77777777" w:rsidR="004941F2" w:rsidRPr="004941F2" w:rsidRDefault="004941F2" w:rsidP="004941F2">
            <w:pPr>
              <w:jc w:val="both"/>
            </w:pPr>
            <w:r w:rsidRPr="004941F2">
              <w:rPr>
                <w:b/>
              </w:rPr>
              <w:t>Rok udělení hodnosti</w:t>
            </w:r>
          </w:p>
        </w:tc>
        <w:tc>
          <w:tcPr>
            <w:tcW w:w="2248" w:type="dxa"/>
            <w:gridSpan w:val="4"/>
            <w:tcBorders>
              <w:right w:val="single" w:sz="12" w:space="0" w:color="auto"/>
            </w:tcBorders>
            <w:shd w:val="clear" w:color="auto" w:fill="F7CAAC"/>
          </w:tcPr>
          <w:p w14:paraId="6E9C8912" w14:textId="77777777" w:rsidR="004941F2" w:rsidRPr="004941F2" w:rsidRDefault="004941F2" w:rsidP="004941F2">
            <w:pPr>
              <w:jc w:val="both"/>
            </w:pPr>
            <w:r w:rsidRPr="004941F2">
              <w:rPr>
                <w:b/>
              </w:rPr>
              <w:t>Řízení konáno na VŠ</w:t>
            </w:r>
          </w:p>
        </w:tc>
        <w:tc>
          <w:tcPr>
            <w:tcW w:w="632" w:type="dxa"/>
            <w:vMerge w:val="restart"/>
            <w:tcBorders>
              <w:left w:val="single" w:sz="12" w:space="0" w:color="auto"/>
            </w:tcBorders>
            <w:shd w:val="clear" w:color="auto" w:fill="auto"/>
          </w:tcPr>
          <w:p w14:paraId="06437ABE" w14:textId="77777777" w:rsidR="004941F2" w:rsidRPr="004941F2" w:rsidRDefault="004941F2" w:rsidP="004941F2">
            <w:pPr>
              <w:jc w:val="center"/>
            </w:pPr>
            <w:r w:rsidRPr="004941F2">
              <w:t>68</w:t>
            </w:r>
          </w:p>
        </w:tc>
        <w:tc>
          <w:tcPr>
            <w:tcW w:w="693" w:type="dxa"/>
            <w:vMerge w:val="restart"/>
            <w:shd w:val="clear" w:color="auto" w:fill="auto"/>
          </w:tcPr>
          <w:p w14:paraId="65C88098" w14:textId="77777777" w:rsidR="004941F2" w:rsidRPr="004941F2" w:rsidRDefault="004941F2" w:rsidP="004941F2">
            <w:pPr>
              <w:jc w:val="center"/>
            </w:pPr>
            <w:r w:rsidRPr="004941F2">
              <w:t>39</w:t>
            </w:r>
          </w:p>
        </w:tc>
        <w:tc>
          <w:tcPr>
            <w:tcW w:w="694" w:type="dxa"/>
            <w:vMerge w:val="restart"/>
            <w:shd w:val="clear" w:color="auto" w:fill="auto"/>
          </w:tcPr>
          <w:p w14:paraId="57FA428D" w14:textId="77777777" w:rsidR="004941F2" w:rsidRPr="004941F2" w:rsidRDefault="004941F2" w:rsidP="004941F2">
            <w:pPr>
              <w:jc w:val="center"/>
            </w:pPr>
            <w:r w:rsidRPr="004941F2">
              <w:t>109</w:t>
            </w:r>
          </w:p>
        </w:tc>
      </w:tr>
      <w:tr w:rsidR="004941F2" w:rsidRPr="004941F2" w14:paraId="27AA767D" w14:textId="77777777" w:rsidTr="006116F3">
        <w:trPr>
          <w:trHeight w:val="205"/>
        </w:trPr>
        <w:tc>
          <w:tcPr>
            <w:tcW w:w="3347" w:type="dxa"/>
            <w:gridSpan w:val="2"/>
          </w:tcPr>
          <w:p w14:paraId="15C479C8" w14:textId="77777777" w:rsidR="004941F2" w:rsidRPr="004941F2" w:rsidRDefault="004941F2" w:rsidP="004941F2">
            <w:pPr>
              <w:jc w:val="both"/>
            </w:pPr>
          </w:p>
        </w:tc>
        <w:tc>
          <w:tcPr>
            <w:tcW w:w="2245" w:type="dxa"/>
            <w:gridSpan w:val="2"/>
          </w:tcPr>
          <w:p w14:paraId="2D80A388" w14:textId="77777777" w:rsidR="004941F2" w:rsidRPr="004941F2" w:rsidRDefault="004941F2" w:rsidP="004941F2">
            <w:pPr>
              <w:jc w:val="both"/>
            </w:pPr>
          </w:p>
        </w:tc>
        <w:tc>
          <w:tcPr>
            <w:tcW w:w="2248" w:type="dxa"/>
            <w:gridSpan w:val="4"/>
            <w:tcBorders>
              <w:right w:val="single" w:sz="12" w:space="0" w:color="auto"/>
            </w:tcBorders>
          </w:tcPr>
          <w:p w14:paraId="3B0E62E3" w14:textId="77777777" w:rsidR="004941F2" w:rsidRPr="004941F2" w:rsidRDefault="004941F2" w:rsidP="004941F2">
            <w:pPr>
              <w:jc w:val="both"/>
            </w:pPr>
          </w:p>
        </w:tc>
        <w:tc>
          <w:tcPr>
            <w:tcW w:w="632" w:type="dxa"/>
            <w:vMerge/>
            <w:tcBorders>
              <w:left w:val="single" w:sz="12" w:space="0" w:color="auto"/>
            </w:tcBorders>
            <w:shd w:val="clear" w:color="auto" w:fill="auto"/>
            <w:vAlign w:val="center"/>
          </w:tcPr>
          <w:p w14:paraId="31F46712" w14:textId="77777777" w:rsidR="004941F2" w:rsidRPr="004941F2" w:rsidRDefault="004941F2" w:rsidP="004941F2">
            <w:pPr>
              <w:rPr>
                <w:b/>
              </w:rPr>
            </w:pPr>
          </w:p>
        </w:tc>
        <w:tc>
          <w:tcPr>
            <w:tcW w:w="693" w:type="dxa"/>
            <w:vMerge/>
            <w:shd w:val="clear" w:color="auto" w:fill="auto"/>
            <w:vAlign w:val="center"/>
          </w:tcPr>
          <w:p w14:paraId="0822F7C2" w14:textId="77777777" w:rsidR="004941F2" w:rsidRPr="004941F2" w:rsidRDefault="004941F2" w:rsidP="004941F2">
            <w:pPr>
              <w:rPr>
                <w:b/>
              </w:rPr>
            </w:pPr>
          </w:p>
        </w:tc>
        <w:tc>
          <w:tcPr>
            <w:tcW w:w="694" w:type="dxa"/>
            <w:vMerge/>
            <w:shd w:val="clear" w:color="auto" w:fill="auto"/>
            <w:vAlign w:val="center"/>
          </w:tcPr>
          <w:p w14:paraId="40877544" w14:textId="77777777" w:rsidR="004941F2" w:rsidRPr="004941F2" w:rsidRDefault="004941F2" w:rsidP="004941F2">
            <w:pPr>
              <w:rPr>
                <w:b/>
              </w:rPr>
            </w:pPr>
          </w:p>
        </w:tc>
      </w:tr>
      <w:tr w:rsidR="004941F2" w:rsidRPr="004941F2" w14:paraId="2C2C80BC" w14:textId="77777777" w:rsidTr="006116F3">
        <w:tc>
          <w:tcPr>
            <w:tcW w:w="9859" w:type="dxa"/>
            <w:gridSpan w:val="11"/>
            <w:shd w:val="clear" w:color="auto" w:fill="F7CAAC"/>
          </w:tcPr>
          <w:p w14:paraId="51906982" w14:textId="77777777" w:rsidR="004941F2" w:rsidRPr="004941F2" w:rsidRDefault="004941F2" w:rsidP="004941F2">
            <w:pPr>
              <w:jc w:val="both"/>
              <w:rPr>
                <w:b/>
              </w:rPr>
            </w:pPr>
            <w:r w:rsidRPr="004941F2">
              <w:rPr>
                <w:b/>
              </w:rPr>
              <w:t xml:space="preserve">Přehled o nejvýznamnější publikační a další tvůrčí činnosti nebo další profesní činnosti u odborníků z praxe vztahující se k zabezpečovaným předmětům </w:t>
            </w:r>
          </w:p>
        </w:tc>
      </w:tr>
      <w:tr w:rsidR="004941F2" w:rsidRPr="004941F2" w14:paraId="27F7DABD" w14:textId="77777777" w:rsidTr="006116F3">
        <w:trPr>
          <w:trHeight w:val="978"/>
        </w:trPr>
        <w:tc>
          <w:tcPr>
            <w:tcW w:w="9859" w:type="dxa"/>
            <w:gridSpan w:val="11"/>
          </w:tcPr>
          <w:p w14:paraId="42538456" w14:textId="77777777" w:rsidR="004941F2" w:rsidRPr="004941F2" w:rsidRDefault="004941F2" w:rsidP="004941F2">
            <w:pPr>
              <w:jc w:val="both"/>
            </w:pPr>
            <w:r w:rsidRPr="004941F2">
              <w:t xml:space="preserve">TVRDOŇ, M. Duální ekonomika a nefinanční podniky v ČR: Vybrané indikátory. In </w:t>
            </w:r>
            <w:r w:rsidRPr="004941F2">
              <w:rPr>
                <w:i/>
              </w:rPr>
              <w:t>Proceedings of XVth International Scientific Conference: Economic Policy in the European Union Member Countries</w:t>
            </w:r>
            <w:r w:rsidRPr="004941F2">
              <w:t>. Ostrava: VŠB-TUO, 2018. ISBN 978-80-248-4155-7.</w:t>
            </w:r>
          </w:p>
          <w:p w14:paraId="1908C17E" w14:textId="77777777" w:rsidR="004941F2" w:rsidRPr="004941F2" w:rsidRDefault="004941F2" w:rsidP="004941F2">
            <w:pPr>
              <w:jc w:val="both"/>
            </w:pPr>
            <w:r w:rsidRPr="004941F2">
              <w:t xml:space="preserve">TVRDOŇ, M. Decomposition of Unemployment: the Case of the Visegrad Group Countries. </w:t>
            </w:r>
            <w:r w:rsidRPr="004941F2">
              <w:rPr>
                <w:i/>
              </w:rPr>
              <w:t>E &amp; M Ekonomie a Management</w:t>
            </w:r>
            <w:r w:rsidRPr="004941F2">
              <w:t xml:space="preserve">. 2016, Vol. 19, Issue 1, pp. 4-16. ISSN 1212-3609. </w:t>
            </w:r>
            <w:hyperlink r:id="rId50" w:history="1">
              <w:r w:rsidRPr="004941F2">
                <w:rPr>
                  <w:color w:val="0000FF"/>
                  <w:u w:val="single"/>
                </w:rPr>
                <w:t>http://dx.doi.org/10.15240/tul/001/2016-1-001</w:t>
              </w:r>
            </w:hyperlink>
          </w:p>
          <w:p w14:paraId="7FF3C7FA" w14:textId="77777777" w:rsidR="004941F2" w:rsidRPr="004941F2" w:rsidRDefault="004941F2" w:rsidP="004941F2">
            <w:pPr>
              <w:jc w:val="both"/>
              <w:rPr>
                <w:i/>
              </w:rPr>
            </w:pPr>
            <w:r w:rsidRPr="004941F2">
              <w:t xml:space="preserve">TVRDOŇ, M. Macroeconomic Position of the Moravian-Silesian Region: Non-Parametric Approach. In </w:t>
            </w:r>
            <w:r w:rsidRPr="004941F2">
              <w:rPr>
                <w:i/>
              </w:rPr>
              <w:t xml:space="preserve">Proceedings of 16th International Conference Economic Policy in the European Union Member Countries. </w:t>
            </w:r>
            <w:r w:rsidRPr="004941F2">
              <w:t>Opava: Silesian University, 2016. ISBN 978-80-7510-210-2.</w:t>
            </w:r>
          </w:p>
          <w:p w14:paraId="464BAD6B" w14:textId="77777777" w:rsidR="004941F2" w:rsidRPr="004941F2" w:rsidRDefault="004941F2" w:rsidP="004941F2">
            <w:pPr>
              <w:jc w:val="both"/>
            </w:pPr>
            <w:r w:rsidRPr="004941F2">
              <w:t xml:space="preserve">TVRDOŇ, M. Labour Market Performance in EU Member States: A Panel Regression Approach. </w:t>
            </w:r>
            <w:r w:rsidRPr="004941F2">
              <w:rPr>
                <w:i/>
              </w:rPr>
              <w:t>Journal of Economics, Business and Management</w:t>
            </w:r>
            <w:r w:rsidRPr="004941F2">
              <w:t xml:space="preserve"> (</w:t>
            </w:r>
            <w:r w:rsidRPr="004941F2">
              <w:rPr>
                <w:i/>
              </w:rPr>
              <w:t>JOEBM 2015)</w:t>
            </w:r>
            <w:r w:rsidRPr="004941F2">
              <w:t>. 2015, Vol. 3, Issue 1, pp. 34-37. ISSN 2301-3567. DOI: 10.7763/JOEBM.2015.V3.151</w:t>
            </w:r>
          </w:p>
          <w:p w14:paraId="6048B56A" w14:textId="77777777" w:rsidR="004941F2" w:rsidRPr="004941F2" w:rsidRDefault="004941F2" w:rsidP="004941F2">
            <w:pPr>
              <w:jc w:val="both"/>
            </w:pPr>
            <w:r w:rsidRPr="004941F2">
              <w:t xml:space="preserve">TVRDOŇ, M. Labour Market Performance And Decomposition Of Unemployment: The Case Of Visegrad Group Countries. </w:t>
            </w:r>
            <w:r w:rsidRPr="004941F2">
              <w:rPr>
                <w:i/>
              </w:rPr>
              <w:t>The 8th International Scientific Conference "Business and Management 2014</w:t>
            </w:r>
            <w:r w:rsidRPr="004941F2">
              <w:t>. 2014, Vol. 3, Issue 1, pp. 34-37. ISSN 2301-3567. DOI: 10.3846/bm.2014.073</w:t>
            </w:r>
          </w:p>
          <w:p w14:paraId="606491A7" w14:textId="77777777" w:rsidR="004941F2" w:rsidRPr="004941F2" w:rsidRDefault="004941F2" w:rsidP="004941F2">
            <w:pPr>
              <w:jc w:val="both"/>
            </w:pPr>
            <w:r w:rsidRPr="004941F2">
              <w:rPr>
                <w:i/>
              </w:rPr>
              <w:t>Přehled projektové činnosti:</w:t>
            </w:r>
          </w:p>
          <w:p w14:paraId="0D348DF6" w14:textId="77777777" w:rsidR="004941F2" w:rsidRPr="004941F2" w:rsidRDefault="004941F2" w:rsidP="004941F2">
            <w:pPr>
              <w:numPr>
                <w:ilvl w:val="0"/>
                <w:numId w:val="35"/>
              </w:numPr>
              <w:ind w:left="245" w:hanging="245"/>
              <w:jc w:val="both"/>
            </w:pPr>
            <w:r w:rsidRPr="004941F2">
              <w:t xml:space="preserve">Dotační program Podpora vědy a výzkumu v Moravskoslezském kraji ((RRC/07/2014): </w:t>
            </w:r>
            <w:r w:rsidRPr="004941F2">
              <w:rPr>
                <w:i/>
              </w:rPr>
              <w:t>Udržitelné podnikání a jeho podpora v kontextu očekávaného socioekonomického vývoje Moravskoslezského kraje</w:t>
            </w:r>
            <w:r w:rsidRPr="004941F2">
              <w:t xml:space="preserve">, projekt  č.14/2014, 2014 -2015. </w:t>
            </w:r>
          </w:p>
          <w:p w14:paraId="3436C520" w14:textId="77777777" w:rsidR="004941F2" w:rsidRPr="004941F2" w:rsidRDefault="004941F2" w:rsidP="004941F2">
            <w:pPr>
              <w:numPr>
                <w:ilvl w:val="0"/>
                <w:numId w:val="35"/>
              </w:numPr>
              <w:ind w:left="245" w:hanging="245"/>
              <w:jc w:val="both"/>
            </w:pPr>
            <w:r w:rsidRPr="004941F2">
              <w:t xml:space="preserve">Grantová agentura České republiky (GAČR): </w:t>
            </w:r>
            <w:r w:rsidRPr="004941F2">
              <w:rPr>
                <w:bCs/>
                <w:i/>
              </w:rPr>
              <w:t>GA 402/09/P142 Institucionální rámec fungování trhu práce v kontextu ekonomické konvergence a přijetí společné měny (aplikace na země Visegrádské skupiny)</w:t>
            </w:r>
            <w:r w:rsidRPr="004941F2">
              <w:rPr>
                <w:bCs/>
              </w:rPr>
              <w:t>. Hlavní řešitel. 2009-2011.</w:t>
            </w:r>
          </w:p>
          <w:p w14:paraId="34351D4A" w14:textId="77777777" w:rsidR="004941F2" w:rsidRPr="004941F2" w:rsidRDefault="004941F2" w:rsidP="004941F2">
            <w:pPr>
              <w:numPr>
                <w:ilvl w:val="0"/>
                <w:numId w:val="35"/>
              </w:numPr>
              <w:ind w:left="245" w:hanging="245"/>
              <w:jc w:val="both"/>
              <w:rPr>
                <w:i/>
              </w:rPr>
            </w:pPr>
            <w:r w:rsidRPr="004941F2">
              <w:rPr>
                <w:bCs/>
              </w:rPr>
              <w:t>Ministerstvo pro místní rozvoj (MMR):</w:t>
            </w:r>
            <w:r w:rsidRPr="004941F2">
              <w:rPr>
                <w:bCs/>
                <w:i/>
              </w:rPr>
              <w:t xml:space="preserve"> </w:t>
            </w:r>
            <w:r w:rsidRPr="004941F2">
              <w:rPr>
                <w:i/>
              </w:rPr>
              <w:t xml:space="preserve">WD-55-07-1 </w:t>
            </w:r>
            <w:r w:rsidRPr="004941F2">
              <w:rPr>
                <w:bCs/>
                <w:i/>
                <w:iCs/>
              </w:rPr>
              <w:t>Výzkum regionálních disparit v územním rozvoji České republiky</w:t>
            </w:r>
            <w:r w:rsidRPr="004941F2">
              <w:rPr>
                <w:i/>
              </w:rPr>
              <w:t>.</w:t>
            </w:r>
            <w:r w:rsidRPr="004941F2">
              <w:t xml:space="preserve"> Člen týmu. 2007-2008.</w:t>
            </w:r>
          </w:p>
          <w:p w14:paraId="74B1705A" w14:textId="77777777" w:rsidR="004941F2" w:rsidRPr="004941F2" w:rsidRDefault="004941F2" w:rsidP="004941F2">
            <w:pPr>
              <w:numPr>
                <w:ilvl w:val="0"/>
                <w:numId w:val="35"/>
              </w:numPr>
              <w:ind w:left="245" w:hanging="245"/>
              <w:jc w:val="both"/>
              <w:rPr>
                <w:i/>
              </w:rPr>
            </w:pPr>
            <w:r w:rsidRPr="004941F2">
              <w:t>Slezská univerzita: projekt v rámci Studentské grantové soutěže SGS/7/2012 – Vliv regionálních disparit na podnikatelské prostředí. Spoluřešitel 2012-2015.</w:t>
            </w:r>
          </w:p>
          <w:p w14:paraId="5630300B" w14:textId="77777777" w:rsidR="004941F2" w:rsidRPr="004941F2" w:rsidRDefault="004941F2" w:rsidP="004941F2">
            <w:pPr>
              <w:numPr>
                <w:ilvl w:val="0"/>
                <w:numId w:val="35"/>
              </w:numPr>
              <w:ind w:left="245" w:hanging="245"/>
              <w:jc w:val="both"/>
              <w:rPr>
                <w:i/>
              </w:rPr>
            </w:pPr>
            <w:r w:rsidRPr="004941F2">
              <w:lastRenderedPageBreak/>
              <w:t>Slezská univerzita:</w:t>
            </w:r>
            <w:r w:rsidRPr="004941F2">
              <w:rPr>
                <w:i/>
              </w:rPr>
              <w:t xml:space="preserve"> IGS 25/2007 – Institucionální rámec fungování české ekonomiky po vstupu do EU (aplikace na trh práce).</w:t>
            </w:r>
            <w:r w:rsidRPr="004941F2">
              <w:t xml:space="preserve"> Hlavní řešitel. 2007.</w:t>
            </w:r>
          </w:p>
          <w:p w14:paraId="11AFFFDF" w14:textId="77777777" w:rsidR="004941F2" w:rsidRPr="004941F2" w:rsidRDefault="004941F2" w:rsidP="004941F2">
            <w:pPr>
              <w:numPr>
                <w:ilvl w:val="0"/>
                <w:numId w:val="35"/>
              </w:numPr>
              <w:ind w:left="245" w:hanging="245"/>
              <w:jc w:val="both"/>
              <w:rPr>
                <w:b/>
              </w:rPr>
            </w:pPr>
            <w:r w:rsidRPr="004941F2">
              <w:t>Visegrádský fond:</w:t>
            </w:r>
            <w:r w:rsidRPr="004941F2">
              <w:rPr>
                <w:i/>
              </w:rPr>
              <w:t xml:space="preserve"> projekt </w:t>
            </w:r>
            <w:r w:rsidRPr="004941F2">
              <w:rPr>
                <w:bCs/>
                <w:i/>
              </w:rPr>
              <w:t xml:space="preserve">Strengthening the educational and scientific collaboration among Faculties of Economics within V4 and countries of South Eastern Europe). </w:t>
            </w:r>
            <w:r w:rsidRPr="004941F2">
              <w:rPr>
                <w:bCs/>
              </w:rPr>
              <w:t>Lokální koordinátor. 2008-2010.</w:t>
            </w:r>
          </w:p>
        </w:tc>
      </w:tr>
      <w:tr w:rsidR="004941F2" w:rsidRPr="004941F2" w14:paraId="1929262D" w14:textId="77777777" w:rsidTr="006116F3">
        <w:trPr>
          <w:trHeight w:val="218"/>
        </w:trPr>
        <w:tc>
          <w:tcPr>
            <w:tcW w:w="9859" w:type="dxa"/>
            <w:gridSpan w:val="11"/>
            <w:shd w:val="clear" w:color="auto" w:fill="F7CAAC"/>
          </w:tcPr>
          <w:p w14:paraId="6A8F5E7F" w14:textId="77777777" w:rsidR="004941F2" w:rsidRPr="004941F2" w:rsidRDefault="004941F2" w:rsidP="004941F2">
            <w:pPr>
              <w:rPr>
                <w:b/>
              </w:rPr>
            </w:pPr>
            <w:r w:rsidRPr="004941F2">
              <w:rPr>
                <w:b/>
              </w:rPr>
              <w:lastRenderedPageBreak/>
              <w:t>Působení v zahraničí</w:t>
            </w:r>
          </w:p>
        </w:tc>
      </w:tr>
      <w:tr w:rsidR="004941F2" w:rsidRPr="004941F2" w14:paraId="504E1419" w14:textId="77777777" w:rsidTr="006116F3">
        <w:trPr>
          <w:trHeight w:val="328"/>
        </w:trPr>
        <w:tc>
          <w:tcPr>
            <w:tcW w:w="9859" w:type="dxa"/>
            <w:gridSpan w:val="11"/>
            <w:shd w:val="clear" w:color="auto" w:fill="auto"/>
          </w:tcPr>
          <w:p w14:paraId="5AAA3F5F" w14:textId="77777777" w:rsidR="004941F2" w:rsidRPr="004941F2" w:rsidRDefault="004941F2" w:rsidP="004941F2">
            <w:pPr>
              <w:jc w:val="both"/>
              <w:rPr>
                <w:b/>
              </w:rPr>
            </w:pPr>
            <w:r w:rsidRPr="004941F2">
              <w:t>Opakované pobyty v rámci programu Erasmus, např. Karelia University of Applied Sciences, Finsko, Universidad Politécnica de Cartagena, Španělsko, Saxion University of Applied Sciences, Nizozemí, Ekonomická univerzita v Bratislavě, Slovensko, Canakkale Onsekiz Mart University, Turecko, 2008</w:t>
            </w:r>
          </w:p>
        </w:tc>
      </w:tr>
      <w:tr w:rsidR="004941F2" w:rsidRPr="004941F2" w14:paraId="447132ED" w14:textId="77777777" w:rsidTr="006116F3">
        <w:trPr>
          <w:cantSplit/>
          <w:trHeight w:val="40"/>
        </w:trPr>
        <w:tc>
          <w:tcPr>
            <w:tcW w:w="2518" w:type="dxa"/>
            <w:shd w:val="clear" w:color="auto" w:fill="F7CAAC"/>
          </w:tcPr>
          <w:p w14:paraId="5E65F532" w14:textId="77777777" w:rsidR="004941F2" w:rsidRPr="004941F2" w:rsidRDefault="004941F2" w:rsidP="004941F2">
            <w:pPr>
              <w:jc w:val="both"/>
              <w:rPr>
                <w:b/>
              </w:rPr>
            </w:pPr>
            <w:r w:rsidRPr="004941F2">
              <w:rPr>
                <w:b/>
              </w:rPr>
              <w:t xml:space="preserve">Podpis </w:t>
            </w:r>
          </w:p>
        </w:tc>
        <w:tc>
          <w:tcPr>
            <w:tcW w:w="4178" w:type="dxa"/>
            <w:gridSpan w:val="5"/>
          </w:tcPr>
          <w:p w14:paraId="087C7182" w14:textId="77777777" w:rsidR="004941F2" w:rsidRPr="004941F2" w:rsidRDefault="004941F2" w:rsidP="004941F2">
            <w:pPr>
              <w:jc w:val="both"/>
            </w:pPr>
          </w:p>
        </w:tc>
        <w:tc>
          <w:tcPr>
            <w:tcW w:w="1144" w:type="dxa"/>
            <w:gridSpan w:val="2"/>
            <w:shd w:val="clear" w:color="auto" w:fill="F7CAAC"/>
          </w:tcPr>
          <w:p w14:paraId="291B42BF" w14:textId="77777777" w:rsidR="004941F2" w:rsidRPr="004941F2" w:rsidRDefault="004941F2" w:rsidP="004941F2">
            <w:pPr>
              <w:jc w:val="both"/>
            </w:pPr>
            <w:r w:rsidRPr="004941F2">
              <w:rPr>
                <w:b/>
              </w:rPr>
              <w:t>datum</w:t>
            </w:r>
          </w:p>
        </w:tc>
        <w:tc>
          <w:tcPr>
            <w:tcW w:w="2019" w:type="dxa"/>
            <w:gridSpan w:val="3"/>
          </w:tcPr>
          <w:p w14:paraId="15DC6DE9" w14:textId="77777777" w:rsidR="004941F2" w:rsidRPr="004941F2" w:rsidRDefault="004941F2" w:rsidP="004941F2">
            <w:pPr>
              <w:jc w:val="both"/>
            </w:pPr>
          </w:p>
        </w:tc>
      </w:tr>
    </w:tbl>
    <w:p w14:paraId="45BB792D"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26543" w14:paraId="494EFBDA" w14:textId="77777777" w:rsidTr="00387122">
        <w:tc>
          <w:tcPr>
            <w:tcW w:w="9859" w:type="dxa"/>
            <w:gridSpan w:val="11"/>
            <w:tcBorders>
              <w:bottom w:val="double" w:sz="4" w:space="0" w:color="auto"/>
            </w:tcBorders>
            <w:shd w:val="clear" w:color="auto" w:fill="BDD6EE"/>
          </w:tcPr>
          <w:p w14:paraId="44248D56" w14:textId="77777777" w:rsidR="00626543" w:rsidRDefault="00626543" w:rsidP="00387122">
            <w:pPr>
              <w:jc w:val="both"/>
              <w:rPr>
                <w:b/>
                <w:sz w:val="28"/>
              </w:rPr>
            </w:pPr>
            <w:r>
              <w:rPr>
                <w:b/>
                <w:sz w:val="28"/>
              </w:rPr>
              <w:lastRenderedPageBreak/>
              <w:t>C-I – Personální zabezpečení</w:t>
            </w:r>
          </w:p>
        </w:tc>
      </w:tr>
      <w:tr w:rsidR="00626543" w14:paraId="423B91C6" w14:textId="77777777" w:rsidTr="00387122">
        <w:tc>
          <w:tcPr>
            <w:tcW w:w="2518" w:type="dxa"/>
            <w:tcBorders>
              <w:top w:val="double" w:sz="4" w:space="0" w:color="auto"/>
            </w:tcBorders>
            <w:shd w:val="clear" w:color="auto" w:fill="F7CAAC"/>
          </w:tcPr>
          <w:p w14:paraId="7620AB57" w14:textId="77777777" w:rsidR="00626543" w:rsidRDefault="00626543" w:rsidP="00387122">
            <w:pPr>
              <w:jc w:val="both"/>
              <w:rPr>
                <w:b/>
              </w:rPr>
            </w:pPr>
            <w:r>
              <w:rPr>
                <w:b/>
              </w:rPr>
              <w:t>Vysoká škola</w:t>
            </w:r>
          </w:p>
        </w:tc>
        <w:tc>
          <w:tcPr>
            <w:tcW w:w="7341" w:type="dxa"/>
            <w:gridSpan w:val="10"/>
          </w:tcPr>
          <w:p w14:paraId="5E5A1DF1" w14:textId="77777777" w:rsidR="00626543" w:rsidRDefault="00626543" w:rsidP="00387122">
            <w:pPr>
              <w:jc w:val="both"/>
            </w:pPr>
            <w:r>
              <w:t>Univerzita Tomáše Bati ve Zlíně</w:t>
            </w:r>
          </w:p>
        </w:tc>
      </w:tr>
      <w:tr w:rsidR="00626543" w14:paraId="1D398C9A" w14:textId="77777777" w:rsidTr="00387122">
        <w:tc>
          <w:tcPr>
            <w:tcW w:w="2518" w:type="dxa"/>
            <w:shd w:val="clear" w:color="auto" w:fill="F7CAAC"/>
          </w:tcPr>
          <w:p w14:paraId="02543000" w14:textId="77777777" w:rsidR="00626543" w:rsidRDefault="00626543" w:rsidP="00387122">
            <w:pPr>
              <w:jc w:val="both"/>
              <w:rPr>
                <w:b/>
              </w:rPr>
            </w:pPr>
            <w:r>
              <w:rPr>
                <w:b/>
              </w:rPr>
              <w:t>Součást vysoké školy</w:t>
            </w:r>
          </w:p>
        </w:tc>
        <w:tc>
          <w:tcPr>
            <w:tcW w:w="7341" w:type="dxa"/>
            <w:gridSpan w:val="10"/>
          </w:tcPr>
          <w:p w14:paraId="72C22605" w14:textId="77777777" w:rsidR="00626543" w:rsidRDefault="00626543" w:rsidP="00387122">
            <w:pPr>
              <w:jc w:val="both"/>
            </w:pPr>
            <w:r>
              <w:t>Fakulta managementu a ekonomiky</w:t>
            </w:r>
          </w:p>
        </w:tc>
      </w:tr>
      <w:tr w:rsidR="00626543" w14:paraId="176D5C2C" w14:textId="77777777" w:rsidTr="00387122">
        <w:tc>
          <w:tcPr>
            <w:tcW w:w="2518" w:type="dxa"/>
            <w:shd w:val="clear" w:color="auto" w:fill="F7CAAC"/>
          </w:tcPr>
          <w:p w14:paraId="43D3A106" w14:textId="77777777" w:rsidR="00626543" w:rsidRDefault="00626543" w:rsidP="00387122">
            <w:pPr>
              <w:jc w:val="both"/>
              <w:rPr>
                <w:b/>
              </w:rPr>
            </w:pPr>
            <w:r>
              <w:rPr>
                <w:b/>
              </w:rPr>
              <w:t>Název studijního programu</w:t>
            </w:r>
          </w:p>
        </w:tc>
        <w:tc>
          <w:tcPr>
            <w:tcW w:w="7341" w:type="dxa"/>
            <w:gridSpan w:val="10"/>
          </w:tcPr>
          <w:p w14:paraId="28D53C0C" w14:textId="77777777" w:rsidR="00626543" w:rsidRDefault="005B2B09" w:rsidP="00387122">
            <w:pPr>
              <w:jc w:val="both"/>
            </w:pPr>
            <w:r w:rsidRPr="005B2B09">
              <w:t>Economics and Management</w:t>
            </w:r>
          </w:p>
        </w:tc>
      </w:tr>
      <w:tr w:rsidR="00626543" w14:paraId="59C54BBA" w14:textId="77777777" w:rsidTr="00387122">
        <w:tc>
          <w:tcPr>
            <w:tcW w:w="2518" w:type="dxa"/>
            <w:shd w:val="clear" w:color="auto" w:fill="F7CAAC"/>
          </w:tcPr>
          <w:p w14:paraId="5975C638" w14:textId="77777777" w:rsidR="00626543" w:rsidRDefault="00626543" w:rsidP="00387122">
            <w:pPr>
              <w:jc w:val="both"/>
              <w:rPr>
                <w:b/>
              </w:rPr>
            </w:pPr>
            <w:r>
              <w:rPr>
                <w:b/>
              </w:rPr>
              <w:t>Jméno a příjmení</w:t>
            </w:r>
          </w:p>
        </w:tc>
        <w:tc>
          <w:tcPr>
            <w:tcW w:w="4536" w:type="dxa"/>
            <w:gridSpan w:val="5"/>
          </w:tcPr>
          <w:p w14:paraId="16424211" w14:textId="77777777" w:rsidR="00626543" w:rsidRDefault="00626543" w:rsidP="00387122">
            <w:pPr>
              <w:jc w:val="both"/>
            </w:pPr>
            <w:r>
              <w:t>David TUČEK</w:t>
            </w:r>
          </w:p>
        </w:tc>
        <w:tc>
          <w:tcPr>
            <w:tcW w:w="709" w:type="dxa"/>
            <w:shd w:val="clear" w:color="auto" w:fill="F7CAAC"/>
          </w:tcPr>
          <w:p w14:paraId="06ED32FD" w14:textId="77777777" w:rsidR="00626543" w:rsidRDefault="00626543" w:rsidP="00387122">
            <w:pPr>
              <w:jc w:val="both"/>
              <w:rPr>
                <w:b/>
              </w:rPr>
            </w:pPr>
            <w:r>
              <w:rPr>
                <w:b/>
              </w:rPr>
              <w:t>Tituly</w:t>
            </w:r>
          </w:p>
        </w:tc>
        <w:tc>
          <w:tcPr>
            <w:tcW w:w="2096" w:type="dxa"/>
            <w:gridSpan w:val="4"/>
          </w:tcPr>
          <w:p w14:paraId="54C9B8D9" w14:textId="77777777" w:rsidR="00626543" w:rsidRDefault="00626543" w:rsidP="00387122">
            <w:pPr>
              <w:jc w:val="both"/>
            </w:pPr>
            <w:r>
              <w:t>doc. Ing., Ph.D.</w:t>
            </w:r>
          </w:p>
        </w:tc>
      </w:tr>
      <w:tr w:rsidR="00626543" w14:paraId="04884AB5" w14:textId="77777777" w:rsidTr="00387122">
        <w:tc>
          <w:tcPr>
            <w:tcW w:w="2518" w:type="dxa"/>
            <w:shd w:val="clear" w:color="auto" w:fill="F7CAAC"/>
          </w:tcPr>
          <w:p w14:paraId="00F6F1D2" w14:textId="77777777" w:rsidR="00626543" w:rsidRDefault="00626543" w:rsidP="00387122">
            <w:pPr>
              <w:jc w:val="both"/>
              <w:rPr>
                <w:b/>
              </w:rPr>
            </w:pPr>
            <w:r>
              <w:rPr>
                <w:b/>
              </w:rPr>
              <w:t>Rok narození</w:t>
            </w:r>
          </w:p>
        </w:tc>
        <w:tc>
          <w:tcPr>
            <w:tcW w:w="829" w:type="dxa"/>
          </w:tcPr>
          <w:p w14:paraId="1CA7B133" w14:textId="77777777" w:rsidR="00626543" w:rsidRDefault="00626543" w:rsidP="00387122">
            <w:pPr>
              <w:jc w:val="both"/>
            </w:pPr>
            <w:r>
              <w:t>1975</w:t>
            </w:r>
          </w:p>
        </w:tc>
        <w:tc>
          <w:tcPr>
            <w:tcW w:w="1721" w:type="dxa"/>
            <w:shd w:val="clear" w:color="auto" w:fill="F7CAAC"/>
          </w:tcPr>
          <w:p w14:paraId="6845B5F0" w14:textId="77777777" w:rsidR="00626543" w:rsidRDefault="00626543" w:rsidP="00387122">
            <w:pPr>
              <w:jc w:val="both"/>
              <w:rPr>
                <w:b/>
              </w:rPr>
            </w:pPr>
            <w:r>
              <w:rPr>
                <w:b/>
              </w:rPr>
              <w:t>typ vztahu k VŠ</w:t>
            </w:r>
          </w:p>
        </w:tc>
        <w:tc>
          <w:tcPr>
            <w:tcW w:w="992" w:type="dxa"/>
            <w:gridSpan w:val="2"/>
          </w:tcPr>
          <w:p w14:paraId="5561974F" w14:textId="77777777" w:rsidR="00626543" w:rsidRDefault="00626543" w:rsidP="00387122">
            <w:pPr>
              <w:jc w:val="both"/>
            </w:pPr>
            <w:r>
              <w:t>pp</w:t>
            </w:r>
          </w:p>
        </w:tc>
        <w:tc>
          <w:tcPr>
            <w:tcW w:w="994" w:type="dxa"/>
            <w:shd w:val="clear" w:color="auto" w:fill="F7CAAC"/>
          </w:tcPr>
          <w:p w14:paraId="1BF68F10" w14:textId="77777777" w:rsidR="00626543" w:rsidRDefault="00626543" w:rsidP="00387122">
            <w:pPr>
              <w:jc w:val="both"/>
              <w:rPr>
                <w:b/>
              </w:rPr>
            </w:pPr>
            <w:r>
              <w:rPr>
                <w:b/>
              </w:rPr>
              <w:t>rozsah</w:t>
            </w:r>
          </w:p>
        </w:tc>
        <w:tc>
          <w:tcPr>
            <w:tcW w:w="709" w:type="dxa"/>
          </w:tcPr>
          <w:p w14:paraId="5CDB18BA" w14:textId="77777777" w:rsidR="00626543" w:rsidRDefault="00626543" w:rsidP="00387122">
            <w:pPr>
              <w:jc w:val="both"/>
            </w:pPr>
            <w:r>
              <w:t>40</w:t>
            </w:r>
          </w:p>
        </w:tc>
        <w:tc>
          <w:tcPr>
            <w:tcW w:w="709" w:type="dxa"/>
            <w:gridSpan w:val="2"/>
            <w:shd w:val="clear" w:color="auto" w:fill="F7CAAC"/>
          </w:tcPr>
          <w:p w14:paraId="5C506F16" w14:textId="77777777" w:rsidR="00626543" w:rsidRPr="000C6467" w:rsidRDefault="00626543" w:rsidP="00387122">
            <w:pPr>
              <w:jc w:val="both"/>
              <w:rPr>
                <w:b/>
                <w:sz w:val="18"/>
              </w:rPr>
            </w:pPr>
            <w:r w:rsidRPr="000C6467">
              <w:rPr>
                <w:b/>
                <w:sz w:val="18"/>
              </w:rPr>
              <w:t>do kdy</w:t>
            </w:r>
          </w:p>
        </w:tc>
        <w:tc>
          <w:tcPr>
            <w:tcW w:w="1387" w:type="dxa"/>
            <w:gridSpan w:val="2"/>
          </w:tcPr>
          <w:p w14:paraId="14C27ED4" w14:textId="77777777" w:rsidR="00626543" w:rsidRDefault="00626543" w:rsidP="00387122">
            <w:pPr>
              <w:jc w:val="both"/>
            </w:pPr>
            <w:r>
              <w:t>N</w:t>
            </w:r>
          </w:p>
        </w:tc>
      </w:tr>
      <w:tr w:rsidR="00626543" w14:paraId="7C614A34" w14:textId="77777777" w:rsidTr="00387122">
        <w:tc>
          <w:tcPr>
            <w:tcW w:w="5068" w:type="dxa"/>
            <w:gridSpan w:val="3"/>
            <w:shd w:val="clear" w:color="auto" w:fill="F7CAAC"/>
          </w:tcPr>
          <w:p w14:paraId="7BA6C45D" w14:textId="77777777" w:rsidR="00626543" w:rsidRDefault="00626543" w:rsidP="00387122">
            <w:pPr>
              <w:jc w:val="both"/>
              <w:rPr>
                <w:b/>
              </w:rPr>
            </w:pPr>
            <w:r>
              <w:rPr>
                <w:b/>
              </w:rPr>
              <w:t>Typ vztahu na součásti VŠ, která uskutečňuje st. program</w:t>
            </w:r>
          </w:p>
        </w:tc>
        <w:tc>
          <w:tcPr>
            <w:tcW w:w="992" w:type="dxa"/>
            <w:gridSpan w:val="2"/>
          </w:tcPr>
          <w:p w14:paraId="47C80FFB" w14:textId="77777777" w:rsidR="00626543" w:rsidRDefault="00626543" w:rsidP="00387122">
            <w:pPr>
              <w:jc w:val="both"/>
            </w:pPr>
            <w:r>
              <w:t>pp</w:t>
            </w:r>
          </w:p>
        </w:tc>
        <w:tc>
          <w:tcPr>
            <w:tcW w:w="994" w:type="dxa"/>
            <w:shd w:val="clear" w:color="auto" w:fill="F7CAAC"/>
          </w:tcPr>
          <w:p w14:paraId="6119F51C" w14:textId="77777777" w:rsidR="00626543" w:rsidRDefault="00626543" w:rsidP="00387122">
            <w:pPr>
              <w:jc w:val="both"/>
              <w:rPr>
                <w:b/>
              </w:rPr>
            </w:pPr>
            <w:r>
              <w:rPr>
                <w:b/>
              </w:rPr>
              <w:t>rozsah</w:t>
            </w:r>
          </w:p>
        </w:tc>
        <w:tc>
          <w:tcPr>
            <w:tcW w:w="709" w:type="dxa"/>
          </w:tcPr>
          <w:p w14:paraId="3BDD26B6" w14:textId="77777777" w:rsidR="00626543" w:rsidRDefault="00626543" w:rsidP="00387122">
            <w:pPr>
              <w:jc w:val="both"/>
            </w:pPr>
            <w:r>
              <w:t>40</w:t>
            </w:r>
          </w:p>
        </w:tc>
        <w:tc>
          <w:tcPr>
            <w:tcW w:w="709" w:type="dxa"/>
            <w:gridSpan w:val="2"/>
            <w:shd w:val="clear" w:color="auto" w:fill="F7CAAC"/>
          </w:tcPr>
          <w:p w14:paraId="2E22F168" w14:textId="77777777" w:rsidR="00626543" w:rsidRPr="000C6467" w:rsidRDefault="00626543" w:rsidP="00387122">
            <w:pPr>
              <w:jc w:val="both"/>
              <w:rPr>
                <w:b/>
                <w:sz w:val="18"/>
              </w:rPr>
            </w:pPr>
            <w:r w:rsidRPr="000C6467">
              <w:rPr>
                <w:b/>
                <w:sz w:val="18"/>
              </w:rPr>
              <w:t>do kdy</w:t>
            </w:r>
          </w:p>
        </w:tc>
        <w:tc>
          <w:tcPr>
            <w:tcW w:w="1387" w:type="dxa"/>
            <w:gridSpan w:val="2"/>
          </w:tcPr>
          <w:p w14:paraId="0D93DBBB" w14:textId="77777777" w:rsidR="00626543" w:rsidRDefault="00626543" w:rsidP="00387122">
            <w:pPr>
              <w:jc w:val="both"/>
            </w:pPr>
            <w:r>
              <w:t xml:space="preserve">N </w:t>
            </w:r>
          </w:p>
        </w:tc>
      </w:tr>
      <w:tr w:rsidR="00626543" w14:paraId="6523B00E" w14:textId="77777777" w:rsidTr="00387122">
        <w:tc>
          <w:tcPr>
            <w:tcW w:w="6060" w:type="dxa"/>
            <w:gridSpan w:val="5"/>
            <w:shd w:val="clear" w:color="auto" w:fill="F7CAAC"/>
          </w:tcPr>
          <w:p w14:paraId="3B68B2B7" w14:textId="77777777" w:rsidR="00626543" w:rsidRDefault="00626543" w:rsidP="00387122">
            <w:pPr>
              <w:jc w:val="both"/>
            </w:pPr>
            <w:r>
              <w:rPr>
                <w:b/>
              </w:rPr>
              <w:t>Další současná působení jako akademický pracovník na jiných VŠ</w:t>
            </w:r>
          </w:p>
        </w:tc>
        <w:tc>
          <w:tcPr>
            <w:tcW w:w="1703" w:type="dxa"/>
            <w:gridSpan w:val="2"/>
            <w:shd w:val="clear" w:color="auto" w:fill="F7CAAC"/>
          </w:tcPr>
          <w:p w14:paraId="3A9CD9D7" w14:textId="77777777" w:rsidR="00626543" w:rsidRDefault="00626543" w:rsidP="00387122">
            <w:pPr>
              <w:jc w:val="both"/>
              <w:rPr>
                <w:b/>
              </w:rPr>
            </w:pPr>
            <w:r>
              <w:rPr>
                <w:b/>
              </w:rPr>
              <w:t>typ prac. vztahu</w:t>
            </w:r>
          </w:p>
        </w:tc>
        <w:tc>
          <w:tcPr>
            <w:tcW w:w="2096" w:type="dxa"/>
            <w:gridSpan w:val="4"/>
            <w:shd w:val="clear" w:color="auto" w:fill="F7CAAC"/>
          </w:tcPr>
          <w:p w14:paraId="2E5DF243" w14:textId="77777777" w:rsidR="00626543" w:rsidRDefault="00626543" w:rsidP="00387122">
            <w:pPr>
              <w:jc w:val="both"/>
              <w:rPr>
                <w:b/>
              </w:rPr>
            </w:pPr>
            <w:r>
              <w:rPr>
                <w:b/>
              </w:rPr>
              <w:t>rozsah</w:t>
            </w:r>
          </w:p>
        </w:tc>
      </w:tr>
      <w:tr w:rsidR="00626543" w14:paraId="5EB1F1EA" w14:textId="77777777" w:rsidTr="00387122">
        <w:tc>
          <w:tcPr>
            <w:tcW w:w="6060" w:type="dxa"/>
            <w:gridSpan w:val="5"/>
          </w:tcPr>
          <w:p w14:paraId="25260060" w14:textId="77777777" w:rsidR="00626543" w:rsidRDefault="00626543" w:rsidP="00387122">
            <w:pPr>
              <w:jc w:val="both"/>
            </w:pPr>
            <w:r>
              <w:t>VŠE Praha (GAČR)</w:t>
            </w:r>
          </w:p>
        </w:tc>
        <w:tc>
          <w:tcPr>
            <w:tcW w:w="1703" w:type="dxa"/>
            <w:gridSpan w:val="2"/>
          </w:tcPr>
          <w:p w14:paraId="3DE91CF2" w14:textId="77777777" w:rsidR="00626543" w:rsidRDefault="00626543" w:rsidP="00387122">
            <w:pPr>
              <w:jc w:val="both"/>
            </w:pPr>
            <w:r>
              <w:t>pp</w:t>
            </w:r>
          </w:p>
        </w:tc>
        <w:tc>
          <w:tcPr>
            <w:tcW w:w="2096" w:type="dxa"/>
            <w:gridSpan w:val="4"/>
          </w:tcPr>
          <w:p w14:paraId="330840FD" w14:textId="77777777" w:rsidR="00626543" w:rsidRDefault="00626543" w:rsidP="00387122">
            <w:pPr>
              <w:jc w:val="both"/>
            </w:pPr>
            <w:r>
              <w:t>4</w:t>
            </w:r>
          </w:p>
        </w:tc>
      </w:tr>
      <w:tr w:rsidR="00626543" w14:paraId="3DA6447F" w14:textId="77777777" w:rsidTr="00387122">
        <w:tc>
          <w:tcPr>
            <w:tcW w:w="6060" w:type="dxa"/>
            <w:gridSpan w:val="5"/>
          </w:tcPr>
          <w:p w14:paraId="6B9A8D33" w14:textId="77777777" w:rsidR="00626543" w:rsidRDefault="00626543" w:rsidP="00387122">
            <w:pPr>
              <w:jc w:val="both"/>
            </w:pPr>
            <w:r>
              <w:t>ČVUT Praha</w:t>
            </w:r>
          </w:p>
        </w:tc>
        <w:tc>
          <w:tcPr>
            <w:tcW w:w="1703" w:type="dxa"/>
            <w:gridSpan w:val="2"/>
          </w:tcPr>
          <w:p w14:paraId="2327CCA6" w14:textId="77777777" w:rsidR="00626543" w:rsidRDefault="00626543" w:rsidP="00387122">
            <w:pPr>
              <w:jc w:val="both"/>
            </w:pPr>
            <w:r>
              <w:t>pp</w:t>
            </w:r>
          </w:p>
        </w:tc>
        <w:tc>
          <w:tcPr>
            <w:tcW w:w="2096" w:type="dxa"/>
            <w:gridSpan w:val="4"/>
          </w:tcPr>
          <w:p w14:paraId="48E2BE2B" w14:textId="77777777" w:rsidR="00626543" w:rsidRDefault="00626543" w:rsidP="00387122">
            <w:pPr>
              <w:jc w:val="both"/>
            </w:pPr>
            <w:r>
              <w:t>4</w:t>
            </w:r>
          </w:p>
        </w:tc>
      </w:tr>
      <w:tr w:rsidR="00626543" w14:paraId="17031171" w14:textId="77777777" w:rsidTr="00387122">
        <w:tc>
          <w:tcPr>
            <w:tcW w:w="9859" w:type="dxa"/>
            <w:gridSpan w:val="11"/>
            <w:shd w:val="clear" w:color="auto" w:fill="F7CAAC"/>
          </w:tcPr>
          <w:p w14:paraId="2E9EA3EA" w14:textId="77777777" w:rsidR="00626543" w:rsidRDefault="00626543" w:rsidP="00387122">
            <w:pPr>
              <w:jc w:val="both"/>
            </w:pPr>
            <w:r>
              <w:rPr>
                <w:b/>
              </w:rPr>
              <w:t>Předměty příslušného studijního programu a způsob zapojení do jejich výuky, příp. další zapojení do uskutečňování studijního programu</w:t>
            </w:r>
          </w:p>
        </w:tc>
      </w:tr>
      <w:tr w:rsidR="00626543" w14:paraId="7B40D094" w14:textId="77777777" w:rsidTr="00387122">
        <w:trPr>
          <w:trHeight w:val="480"/>
        </w:trPr>
        <w:tc>
          <w:tcPr>
            <w:tcW w:w="9859" w:type="dxa"/>
            <w:gridSpan w:val="11"/>
            <w:tcBorders>
              <w:top w:val="nil"/>
            </w:tcBorders>
          </w:tcPr>
          <w:p w14:paraId="6BC0CFD3" w14:textId="77777777" w:rsidR="005B2B09" w:rsidRDefault="005B2B09" w:rsidP="005B2B09">
            <w:pPr>
              <w:jc w:val="both"/>
            </w:pPr>
            <w:r>
              <w:t>Management – garant, přednášející (60%)</w:t>
            </w:r>
          </w:p>
          <w:p w14:paraId="5EF1BF32" w14:textId="77777777" w:rsidR="00626543" w:rsidRDefault="004941F2" w:rsidP="00387122">
            <w:pPr>
              <w:jc w:val="both"/>
            </w:pPr>
            <w:r>
              <w:t xml:space="preserve">Školitel </w:t>
            </w:r>
          </w:p>
        </w:tc>
      </w:tr>
      <w:tr w:rsidR="00626543" w14:paraId="7FAD3E51" w14:textId="77777777" w:rsidTr="00387122">
        <w:tc>
          <w:tcPr>
            <w:tcW w:w="9859" w:type="dxa"/>
            <w:gridSpan w:val="11"/>
            <w:shd w:val="clear" w:color="auto" w:fill="F7CAAC"/>
          </w:tcPr>
          <w:p w14:paraId="008EC1CB" w14:textId="77777777" w:rsidR="00626543" w:rsidRDefault="00626543" w:rsidP="00387122">
            <w:pPr>
              <w:jc w:val="both"/>
            </w:pPr>
            <w:r>
              <w:rPr>
                <w:b/>
              </w:rPr>
              <w:t xml:space="preserve">Údaje o vzdělání na VŠ </w:t>
            </w:r>
          </w:p>
        </w:tc>
      </w:tr>
      <w:tr w:rsidR="00626543" w14:paraId="70437665" w14:textId="77777777" w:rsidTr="00387122">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26543" w:rsidRPr="006B56DF" w14:paraId="0D4FCCF7" w14:textId="77777777" w:rsidTr="00626543">
              <w:trPr>
                <w:trHeight w:val="964"/>
              </w:trPr>
              <w:tc>
                <w:tcPr>
                  <w:tcW w:w="1239" w:type="dxa"/>
                </w:tcPr>
                <w:p w14:paraId="343CA4C3" w14:textId="77777777" w:rsidR="00626543" w:rsidRPr="00894A67" w:rsidRDefault="00626543" w:rsidP="00387122">
                  <w:pPr>
                    <w:rPr>
                      <w:b/>
                    </w:rPr>
                  </w:pPr>
                  <w:r w:rsidRPr="00894A67">
                    <w:rPr>
                      <w:b/>
                    </w:rPr>
                    <w:t>1994 - 1998</w:t>
                  </w:r>
                </w:p>
                <w:p w14:paraId="15898B1C" w14:textId="77777777" w:rsidR="00626543" w:rsidRPr="00894A67" w:rsidRDefault="00626543" w:rsidP="00387122">
                  <w:pPr>
                    <w:rPr>
                      <w:b/>
                    </w:rPr>
                  </w:pPr>
                  <w:r w:rsidRPr="00894A67">
                    <w:rPr>
                      <w:b/>
                    </w:rPr>
                    <w:t>1998 - 2002</w:t>
                  </w:r>
                </w:p>
                <w:p w14:paraId="58AA6279" w14:textId="77777777" w:rsidR="00626543" w:rsidRPr="00894A67" w:rsidRDefault="00626543" w:rsidP="00387122"/>
              </w:tc>
              <w:tc>
                <w:tcPr>
                  <w:tcW w:w="8505" w:type="dxa"/>
                </w:tcPr>
                <w:p w14:paraId="1B90A9BB" w14:textId="77777777" w:rsidR="00626543" w:rsidRPr="00894A67" w:rsidRDefault="00626543" w:rsidP="00387122">
                  <w:pPr>
                    <w:jc w:val="both"/>
                    <w:rPr>
                      <w:b/>
                      <w:bCs/>
                    </w:rPr>
                  </w:pPr>
                  <w:r w:rsidRPr="00894A67">
                    <w:t>VUT Brno, Fakulta Technologická, ve studijním oboru: 32-12-8: Technologie a management</w:t>
                  </w:r>
                  <w:r w:rsidRPr="00894A67">
                    <w:rPr>
                      <w:b/>
                    </w:rPr>
                    <w:t xml:space="preserve"> </w:t>
                  </w:r>
                  <w:r>
                    <w:rPr>
                      <w:b/>
                    </w:rPr>
                    <w:t>(Ing.)</w:t>
                  </w:r>
                </w:p>
                <w:p w14:paraId="17CC2262" w14:textId="77777777" w:rsidR="00626543" w:rsidRPr="00894A67" w:rsidRDefault="00626543" w:rsidP="00387122">
                  <w:pPr>
                    <w:jc w:val="both"/>
                  </w:pPr>
                  <w:r w:rsidRPr="00894A67">
                    <w:t>VUT Brno, Fakulta podnikatelská, doktorské studium, ve studijním oboru: Řízení a ekonomika podniku – ukončeno státní doktorskou zkouškou (2001) v doktorském studijním programu: 6208 V Ekonomika a management</w:t>
                  </w:r>
                  <w:r>
                    <w:rPr>
                      <w:b/>
                    </w:rPr>
                    <w:t xml:space="preserve"> (Ph.D.)</w:t>
                  </w:r>
                </w:p>
              </w:tc>
            </w:tr>
          </w:tbl>
          <w:p w14:paraId="4976DE85" w14:textId="77777777" w:rsidR="00626543" w:rsidRDefault="00626543" w:rsidP="00387122">
            <w:pPr>
              <w:jc w:val="both"/>
              <w:rPr>
                <w:b/>
              </w:rPr>
            </w:pPr>
          </w:p>
        </w:tc>
      </w:tr>
      <w:tr w:rsidR="00626543" w14:paraId="1D331241" w14:textId="77777777" w:rsidTr="00387122">
        <w:tc>
          <w:tcPr>
            <w:tcW w:w="9859" w:type="dxa"/>
            <w:gridSpan w:val="11"/>
            <w:shd w:val="clear" w:color="auto" w:fill="F7CAAC"/>
          </w:tcPr>
          <w:p w14:paraId="6721F7FA" w14:textId="77777777" w:rsidR="00626543" w:rsidRDefault="00626543" w:rsidP="00387122">
            <w:pPr>
              <w:jc w:val="both"/>
              <w:rPr>
                <w:b/>
              </w:rPr>
            </w:pPr>
            <w:r>
              <w:rPr>
                <w:b/>
              </w:rPr>
              <w:t>Údaje o odborném působení od absolvování VŠ</w:t>
            </w:r>
          </w:p>
        </w:tc>
      </w:tr>
      <w:tr w:rsidR="00626543" w14:paraId="723C4123" w14:textId="77777777" w:rsidTr="00387122">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26543" w:rsidRPr="001A3EAD" w14:paraId="14A8BA2F" w14:textId="77777777" w:rsidTr="00387122">
              <w:trPr>
                <w:trHeight w:val="1503"/>
              </w:trPr>
              <w:tc>
                <w:tcPr>
                  <w:tcW w:w="1314" w:type="dxa"/>
                </w:tcPr>
                <w:p w14:paraId="4B5018AF" w14:textId="77777777" w:rsidR="00626543" w:rsidRPr="00894A67" w:rsidRDefault="00626543" w:rsidP="00387122">
                  <w:pPr>
                    <w:ind w:left="7"/>
                    <w:rPr>
                      <w:b/>
                    </w:rPr>
                  </w:pPr>
                  <w:r w:rsidRPr="00894A67">
                    <w:rPr>
                      <w:b/>
                      <w:bCs/>
                    </w:rPr>
                    <w:t xml:space="preserve">1998 </w:t>
                  </w:r>
                  <w:r w:rsidRPr="00894A67">
                    <w:rPr>
                      <w:b/>
                    </w:rPr>
                    <w:t>-</w:t>
                  </w:r>
                  <w:r w:rsidRPr="00894A67">
                    <w:rPr>
                      <w:b/>
                      <w:bCs/>
                    </w:rPr>
                    <w:t xml:space="preserve"> 2001  </w:t>
                  </w:r>
                </w:p>
                <w:p w14:paraId="5ACFDFF1" w14:textId="77777777" w:rsidR="00626543" w:rsidRPr="00894A67" w:rsidRDefault="00626543" w:rsidP="00387122">
                  <w:pPr>
                    <w:ind w:left="7"/>
                    <w:rPr>
                      <w:b/>
                    </w:rPr>
                  </w:pPr>
                  <w:r w:rsidRPr="00894A67">
                    <w:rPr>
                      <w:b/>
                    </w:rPr>
                    <w:t xml:space="preserve">2002 - 2003  </w:t>
                  </w:r>
                </w:p>
                <w:p w14:paraId="73CF0FBE" w14:textId="77777777" w:rsidR="00626543" w:rsidRPr="00894A67" w:rsidRDefault="00626543" w:rsidP="00387122">
                  <w:pPr>
                    <w:ind w:left="7"/>
                    <w:rPr>
                      <w:b/>
                    </w:rPr>
                  </w:pPr>
                  <w:r w:rsidRPr="00894A67">
                    <w:rPr>
                      <w:b/>
                    </w:rPr>
                    <w:t xml:space="preserve">2002 - 2004  </w:t>
                  </w:r>
                </w:p>
                <w:p w14:paraId="699BDB24" w14:textId="77777777" w:rsidR="00626543" w:rsidRPr="00894A67" w:rsidRDefault="00626543" w:rsidP="00387122">
                  <w:pPr>
                    <w:ind w:left="7"/>
                    <w:rPr>
                      <w:b/>
                    </w:rPr>
                  </w:pPr>
                  <w:r w:rsidRPr="00894A67">
                    <w:rPr>
                      <w:b/>
                    </w:rPr>
                    <w:t xml:space="preserve">2003 - 2007  </w:t>
                  </w:r>
                </w:p>
                <w:p w14:paraId="1B32DC4E" w14:textId="77777777" w:rsidR="00626543" w:rsidRPr="00894A67" w:rsidRDefault="00626543" w:rsidP="00387122">
                  <w:pPr>
                    <w:ind w:left="7"/>
                    <w:rPr>
                      <w:b/>
                    </w:rPr>
                  </w:pPr>
                  <w:r w:rsidRPr="00894A67">
                    <w:rPr>
                      <w:b/>
                    </w:rPr>
                    <w:t>2004 - 2015</w:t>
                  </w:r>
                </w:p>
                <w:p w14:paraId="093A6937" w14:textId="77777777" w:rsidR="00626543" w:rsidRPr="00894A67" w:rsidRDefault="00626543" w:rsidP="00387122">
                  <w:r w:rsidRPr="00894A67">
                    <w:rPr>
                      <w:b/>
                    </w:rPr>
                    <w:t>2007 - dosud</w:t>
                  </w:r>
                </w:p>
              </w:tc>
              <w:tc>
                <w:tcPr>
                  <w:tcW w:w="8430" w:type="dxa"/>
                </w:tcPr>
                <w:p w14:paraId="20E32465" w14:textId="77777777" w:rsidR="00626543" w:rsidRPr="00894A67" w:rsidRDefault="00626543" w:rsidP="00387122">
                  <w:r w:rsidRPr="00894A67">
                    <w:t>interní doktorand VUT Brno - na FaME ve Zlíně</w:t>
                  </w:r>
                </w:p>
                <w:p w14:paraId="44F8001F" w14:textId="77777777" w:rsidR="00626543" w:rsidRPr="00894A67" w:rsidRDefault="00626543" w:rsidP="00387122">
                  <w:r w:rsidRPr="00894A67">
                    <w:t>výuka na UTB ve Zlíně (FT, FaME) - externí pracovník</w:t>
                  </w:r>
                </w:p>
                <w:p w14:paraId="79297F66" w14:textId="77777777" w:rsidR="00626543" w:rsidRPr="00894A67" w:rsidRDefault="00626543" w:rsidP="00387122">
                  <w:r w:rsidRPr="00894A67">
                    <w:t>velkoobchod potravin - Tupl Hulín, vedení nákupu</w:t>
                  </w:r>
                </w:p>
                <w:p w14:paraId="4809599A" w14:textId="77777777" w:rsidR="00626543" w:rsidRPr="00894A67" w:rsidRDefault="00626543" w:rsidP="00387122">
                  <w:r w:rsidRPr="00894A67">
                    <w:t>odborný asistent - FaME, UTB ve Zlíně, Ústav průmyslového inženýrství a informačních systémů</w:t>
                  </w:r>
                </w:p>
                <w:p w14:paraId="29BF3201" w14:textId="77777777" w:rsidR="00626543" w:rsidRPr="00894A67" w:rsidRDefault="00626543" w:rsidP="00387122">
                  <w:r w:rsidRPr="00894A67">
                    <w:t>jednatel spol. GISTECH s.r.o. (digitální zpracování dat)</w:t>
                  </w:r>
                </w:p>
                <w:p w14:paraId="26EE07AA" w14:textId="77777777" w:rsidR="00626543" w:rsidRPr="00894A67" w:rsidRDefault="00626543" w:rsidP="005B2B09">
                  <w:pPr>
                    <w:jc w:val="both"/>
                  </w:pPr>
                  <w:r w:rsidRPr="00894A67">
                    <w:t>docent - FaME, UTB ve Zlíně, Ústav průmyslového inženýrství a informačních systémů</w:t>
                  </w:r>
                </w:p>
              </w:tc>
            </w:tr>
          </w:tbl>
          <w:p w14:paraId="27FB641C" w14:textId="77777777" w:rsidR="00626543" w:rsidRDefault="00626543" w:rsidP="00387122">
            <w:pPr>
              <w:jc w:val="both"/>
            </w:pPr>
          </w:p>
        </w:tc>
      </w:tr>
      <w:tr w:rsidR="00626543" w14:paraId="5208BB6D" w14:textId="77777777" w:rsidTr="00387122">
        <w:trPr>
          <w:trHeight w:val="250"/>
        </w:trPr>
        <w:tc>
          <w:tcPr>
            <w:tcW w:w="9859" w:type="dxa"/>
            <w:gridSpan w:val="11"/>
            <w:shd w:val="clear" w:color="auto" w:fill="F7CAAC"/>
          </w:tcPr>
          <w:p w14:paraId="0C9BDA0C" w14:textId="77777777" w:rsidR="00626543" w:rsidRDefault="00626543" w:rsidP="00387122">
            <w:pPr>
              <w:jc w:val="both"/>
            </w:pPr>
            <w:r>
              <w:rPr>
                <w:b/>
              </w:rPr>
              <w:t>Zkušenosti s vedením kvalifikačních a rigorózních prací</w:t>
            </w:r>
          </w:p>
        </w:tc>
      </w:tr>
      <w:tr w:rsidR="00626543" w14:paraId="1F2647A4" w14:textId="77777777" w:rsidTr="00387122">
        <w:trPr>
          <w:trHeight w:val="332"/>
        </w:trPr>
        <w:tc>
          <w:tcPr>
            <w:tcW w:w="9859" w:type="dxa"/>
            <w:gridSpan w:val="11"/>
          </w:tcPr>
          <w:p w14:paraId="340B1FDD" w14:textId="77777777" w:rsidR="00626543" w:rsidRDefault="00626543" w:rsidP="00387122">
            <w:pPr>
              <w:jc w:val="both"/>
            </w:pPr>
            <w:r>
              <w:t>Počet vedených bakalářských prací – 3</w:t>
            </w:r>
          </w:p>
          <w:p w14:paraId="29D21DE7" w14:textId="77777777" w:rsidR="00626543" w:rsidRDefault="00626543" w:rsidP="00387122">
            <w:pPr>
              <w:jc w:val="both"/>
            </w:pPr>
            <w:r>
              <w:t>Počet vedených diplomových prací – 61</w:t>
            </w:r>
          </w:p>
          <w:p w14:paraId="7CD1FEBB" w14:textId="77777777" w:rsidR="00626543" w:rsidRDefault="00626543" w:rsidP="00387122">
            <w:pPr>
              <w:jc w:val="both"/>
            </w:pPr>
            <w:r>
              <w:t xml:space="preserve">Počet vedených disertačních prací – 5 </w:t>
            </w:r>
          </w:p>
        </w:tc>
      </w:tr>
      <w:tr w:rsidR="00626543" w14:paraId="052D4E65" w14:textId="77777777" w:rsidTr="00387122">
        <w:trPr>
          <w:cantSplit/>
        </w:trPr>
        <w:tc>
          <w:tcPr>
            <w:tcW w:w="3347" w:type="dxa"/>
            <w:gridSpan w:val="2"/>
            <w:tcBorders>
              <w:top w:val="single" w:sz="12" w:space="0" w:color="auto"/>
            </w:tcBorders>
            <w:shd w:val="clear" w:color="auto" w:fill="F7CAAC"/>
          </w:tcPr>
          <w:p w14:paraId="1A973439" w14:textId="77777777" w:rsidR="00626543" w:rsidRDefault="0062654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35BB39C9" w14:textId="77777777" w:rsidR="00626543" w:rsidRDefault="0062654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AA4AE02" w14:textId="77777777" w:rsidR="00626543" w:rsidRDefault="0062654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B46256" w14:textId="77777777" w:rsidR="00626543" w:rsidRDefault="00626543" w:rsidP="00387122">
            <w:pPr>
              <w:jc w:val="both"/>
              <w:rPr>
                <w:b/>
              </w:rPr>
            </w:pPr>
            <w:r>
              <w:rPr>
                <w:b/>
              </w:rPr>
              <w:t>Ohlasy publikací</w:t>
            </w:r>
          </w:p>
        </w:tc>
      </w:tr>
      <w:tr w:rsidR="00626543" w14:paraId="28F331CB" w14:textId="77777777" w:rsidTr="00387122">
        <w:trPr>
          <w:cantSplit/>
        </w:trPr>
        <w:tc>
          <w:tcPr>
            <w:tcW w:w="3347" w:type="dxa"/>
            <w:gridSpan w:val="2"/>
          </w:tcPr>
          <w:p w14:paraId="3625214E" w14:textId="77777777" w:rsidR="00626543" w:rsidRPr="00894A67" w:rsidRDefault="00626543" w:rsidP="00387122">
            <w:pPr>
              <w:jc w:val="both"/>
            </w:pPr>
            <w:r>
              <w:t>Management a ekonomika podniku</w:t>
            </w:r>
          </w:p>
        </w:tc>
        <w:tc>
          <w:tcPr>
            <w:tcW w:w="2245" w:type="dxa"/>
            <w:gridSpan w:val="2"/>
          </w:tcPr>
          <w:p w14:paraId="497B720C" w14:textId="77777777" w:rsidR="00626543" w:rsidRPr="00894A67" w:rsidRDefault="00626543" w:rsidP="00387122">
            <w:pPr>
              <w:jc w:val="both"/>
            </w:pPr>
            <w:r w:rsidRPr="00894A67">
              <w:t>2007</w:t>
            </w:r>
          </w:p>
        </w:tc>
        <w:tc>
          <w:tcPr>
            <w:tcW w:w="2248" w:type="dxa"/>
            <w:gridSpan w:val="4"/>
            <w:tcBorders>
              <w:right w:val="single" w:sz="12" w:space="0" w:color="auto"/>
            </w:tcBorders>
          </w:tcPr>
          <w:p w14:paraId="1FD2FF7E" w14:textId="77777777" w:rsidR="00626543" w:rsidRPr="00894A67" w:rsidRDefault="00626543" w:rsidP="00387122">
            <w:pPr>
              <w:jc w:val="both"/>
            </w:pPr>
            <w:r w:rsidRPr="00894A67">
              <w:t>FaME UTB ve Zlíně</w:t>
            </w:r>
          </w:p>
        </w:tc>
        <w:tc>
          <w:tcPr>
            <w:tcW w:w="632" w:type="dxa"/>
            <w:tcBorders>
              <w:left w:val="single" w:sz="12" w:space="0" w:color="auto"/>
            </w:tcBorders>
            <w:shd w:val="clear" w:color="auto" w:fill="F7CAAC"/>
          </w:tcPr>
          <w:p w14:paraId="7CA04309" w14:textId="77777777" w:rsidR="00626543" w:rsidRDefault="00626543" w:rsidP="00387122">
            <w:pPr>
              <w:jc w:val="both"/>
            </w:pPr>
            <w:r>
              <w:rPr>
                <w:b/>
              </w:rPr>
              <w:t>WOS</w:t>
            </w:r>
          </w:p>
        </w:tc>
        <w:tc>
          <w:tcPr>
            <w:tcW w:w="693" w:type="dxa"/>
            <w:shd w:val="clear" w:color="auto" w:fill="F7CAAC"/>
          </w:tcPr>
          <w:p w14:paraId="2B38AE4D" w14:textId="77777777" w:rsidR="00626543" w:rsidRDefault="00626543" w:rsidP="00387122">
            <w:pPr>
              <w:jc w:val="both"/>
              <w:rPr>
                <w:sz w:val="18"/>
              </w:rPr>
            </w:pPr>
            <w:r>
              <w:rPr>
                <w:b/>
                <w:sz w:val="18"/>
              </w:rPr>
              <w:t>Scopus</w:t>
            </w:r>
          </w:p>
        </w:tc>
        <w:tc>
          <w:tcPr>
            <w:tcW w:w="694" w:type="dxa"/>
            <w:shd w:val="clear" w:color="auto" w:fill="F7CAAC"/>
          </w:tcPr>
          <w:p w14:paraId="38838788" w14:textId="77777777" w:rsidR="00626543" w:rsidRDefault="00626543" w:rsidP="00387122">
            <w:pPr>
              <w:jc w:val="both"/>
            </w:pPr>
            <w:r>
              <w:rPr>
                <w:b/>
                <w:sz w:val="18"/>
              </w:rPr>
              <w:t>ostatní</w:t>
            </w:r>
          </w:p>
        </w:tc>
      </w:tr>
      <w:tr w:rsidR="00626543" w:rsidRPr="00FB2F40" w14:paraId="735AF990" w14:textId="77777777" w:rsidTr="00387122">
        <w:trPr>
          <w:cantSplit/>
          <w:trHeight w:val="70"/>
        </w:trPr>
        <w:tc>
          <w:tcPr>
            <w:tcW w:w="3347" w:type="dxa"/>
            <w:gridSpan w:val="2"/>
            <w:shd w:val="clear" w:color="auto" w:fill="F7CAAC"/>
          </w:tcPr>
          <w:p w14:paraId="14C9F3DE" w14:textId="77777777" w:rsidR="00626543" w:rsidRDefault="00626543" w:rsidP="00387122">
            <w:pPr>
              <w:jc w:val="both"/>
            </w:pPr>
            <w:r>
              <w:rPr>
                <w:b/>
              </w:rPr>
              <w:t>Obor jmenovacího řízení</w:t>
            </w:r>
          </w:p>
        </w:tc>
        <w:tc>
          <w:tcPr>
            <w:tcW w:w="2245" w:type="dxa"/>
            <w:gridSpan w:val="2"/>
            <w:shd w:val="clear" w:color="auto" w:fill="F7CAAC"/>
          </w:tcPr>
          <w:p w14:paraId="229D4B31" w14:textId="77777777" w:rsidR="00626543" w:rsidRDefault="00626543" w:rsidP="00387122">
            <w:pPr>
              <w:jc w:val="both"/>
            </w:pPr>
            <w:r>
              <w:rPr>
                <w:b/>
              </w:rPr>
              <w:t>Rok udělení hodnosti</w:t>
            </w:r>
          </w:p>
        </w:tc>
        <w:tc>
          <w:tcPr>
            <w:tcW w:w="2248" w:type="dxa"/>
            <w:gridSpan w:val="4"/>
            <w:tcBorders>
              <w:right w:val="single" w:sz="12" w:space="0" w:color="auto"/>
            </w:tcBorders>
            <w:shd w:val="clear" w:color="auto" w:fill="F7CAAC"/>
          </w:tcPr>
          <w:p w14:paraId="075A4B7B" w14:textId="77777777" w:rsidR="00626543" w:rsidRDefault="00626543" w:rsidP="00387122">
            <w:pPr>
              <w:jc w:val="both"/>
            </w:pPr>
            <w:r>
              <w:rPr>
                <w:b/>
              </w:rPr>
              <w:t>Řízení konáno na VŠ</w:t>
            </w:r>
          </w:p>
        </w:tc>
        <w:tc>
          <w:tcPr>
            <w:tcW w:w="632" w:type="dxa"/>
            <w:vMerge w:val="restart"/>
            <w:tcBorders>
              <w:left w:val="single" w:sz="12" w:space="0" w:color="auto"/>
            </w:tcBorders>
          </w:tcPr>
          <w:p w14:paraId="2E0E5566" w14:textId="77777777" w:rsidR="00626543" w:rsidRPr="00C91951" w:rsidRDefault="00626543" w:rsidP="00387122">
            <w:pPr>
              <w:jc w:val="both"/>
              <w:rPr>
                <w:b/>
              </w:rPr>
            </w:pPr>
            <w:r>
              <w:rPr>
                <w:b/>
              </w:rPr>
              <w:t>28</w:t>
            </w:r>
          </w:p>
        </w:tc>
        <w:tc>
          <w:tcPr>
            <w:tcW w:w="693" w:type="dxa"/>
            <w:vMerge w:val="restart"/>
          </w:tcPr>
          <w:p w14:paraId="76EEE7DE" w14:textId="77777777" w:rsidR="00626543" w:rsidRPr="00C91951" w:rsidRDefault="00626543" w:rsidP="00387122">
            <w:pPr>
              <w:jc w:val="both"/>
              <w:rPr>
                <w:b/>
              </w:rPr>
            </w:pPr>
            <w:r>
              <w:rPr>
                <w:b/>
              </w:rPr>
              <w:t>48</w:t>
            </w:r>
          </w:p>
        </w:tc>
        <w:tc>
          <w:tcPr>
            <w:tcW w:w="694" w:type="dxa"/>
            <w:vMerge w:val="restart"/>
          </w:tcPr>
          <w:p w14:paraId="46422A3B" w14:textId="77777777" w:rsidR="00626543" w:rsidRPr="00FB2F40" w:rsidRDefault="00626543" w:rsidP="00387122">
            <w:pPr>
              <w:jc w:val="both"/>
              <w:rPr>
                <w:b/>
                <w:highlight w:val="yellow"/>
              </w:rPr>
            </w:pPr>
            <w:r w:rsidRPr="00C91951">
              <w:rPr>
                <w:b/>
              </w:rPr>
              <w:t>70</w:t>
            </w:r>
          </w:p>
        </w:tc>
      </w:tr>
      <w:tr w:rsidR="00626543" w14:paraId="6C69FF80" w14:textId="77777777" w:rsidTr="00387122">
        <w:trPr>
          <w:trHeight w:val="205"/>
        </w:trPr>
        <w:tc>
          <w:tcPr>
            <w:tcW w:w="3347" w:type="dxa"/>
            <w:gridSpan w:val="2"/>
          </w:tcPr>
          <w:p w14:paraId="04250B3E" w14:textId="77777777" w:rsidR="00626543" w:rsidRDefault="00626543" w:rsidP="00387122">
            <w:pPr>
              <w:jc w:val="both"/>
            </w:pPr>
          </w:p>
        </w:tc>
        <w:tc>
          <w:tcPr>
            <w:tcW w:w="2245" w:type="dxa"/>
            <w:gridSpan w:val="2"/>
          </w:tcPr>
          <w:p w14:paraId="1C2CFBCE" w14:textId="77777777" w:rsidR="00626543" w:rsidRDefault="00626543" w:rsidP="00387122">
            <w:pPr>
              <w:jc w:val="both"/>
            </w:pPr>
          </w:p>
        </w:tc>
        <w:tc>
          <w:tcPr>
            <w:tcW w:w="2248" w:type="dxa"/>
            <w:gridSpan w:val="4"/>
            <w:tcBorders>
              <w:right w:val="single" w:sz="12" w:space="0" w:color="auto"/>
            </w:tcBorders>
          </w:tcPr>
          <w:p w14:paraId="04C4BCBF" w14:textId="77777777" w:rsidR="00626543" w:rsidRDefault="00626543" w:rsidP="00387122">
            <w:pPr>
              <w:jc w:val="both"/>
            </w:pPr>
          </w:p>
        </w:tc>
        <w:tc>
          <w:tcPr>
            <w:tcW w:w="632" w:type="dxa"/>
            <w:vMerge/>
            <w:tcBorders>
              <w:left w:val="single" w:sz="12" w:space="0" w:color="auto"/>
            </w:tcBorders>
            <w:vAlign w:val="center"/>
          </w:tcPr>
          <w:p w14:paraId="0A8993A0" w14:textId="77777777" w:rsidR="00626543" w:rsidRDefault="00626543" w:rsidP="00387122">
            <w:pPr>
              <w:rPr>
                <w:b/>
              </w:rPr>
            </w:pPr>
          </w:p>
        </w:tc>
        <w:tc>
          <w:tcPr>
            <w:tcW w:w="693" w:type="dxa"/>
            <w:vMerge/>
            <w:vAlign w:val="center"/>
          </w:tcPr>
          <w:p w14:paraId="5AF1295B" w14:textId="77777777" w:rsidR="00626543" w:rsidRDefault="00626543" w:rsidP="00387122">
            <w:pPr>
              <w:rPr>
                <w:b/>
              </w:rPr>
            </w:pPr>
          </w:p>
        </w:tc>
        <w:tc>
          <w:tcPr>
            <w:tcW w:w="694" w:type="dxa"/>
            <w:vMerge/>
            <w:vAlign w:val="center"/>
          </w:tcPr>
          <w:p w14:paraId="70CC65CB" w14:textId="77777777" w:rsidR="00626543" w:rsidRDefault="00626543" w:rsidP="00387122">
            <w:pPr>
              <w:rPr>
                <w:b/>
              </w:rPr>
            </w:pPr>
          </w:p>
        </w:tc>
      </w:tr>
      <w:tr w:rsidR="00626543" w14:paraId="5ABEDF73" w14:textId="77777777" w:rsidTr="00387122">
        <w:tc>
          <w:tcPr>
            <w:tcW w:w="9859" w:type="dxa"/>
            <w:gridSpan w:val="11"/>
            <w:shd w:val="clear" w:color="auto" w:fill="F7CAAC"/>
          </w:tcPr>
          <w:p w14:paraId="397BBAED" w14:textId="77777777" w:rsidR="00626543" w:rsidRDefault="0062654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626543" w:rsidRPr="00894A67" w14:paraId="5B8E7D19" w14:textId="77777777" w:rsidTr="00387122">
        <w:trPr>
          <w:trHeight w:val="2347"/>
        </w:trPr>
        <w:tc>
          <w:tcPr>
            <w:tcW w:w="9859" w:type="dxa"/>
            <w:gridSpan w:val="11"/>
          </w:tcPr>
          <w:p w14:paraId="678F384F" w14:textId="77777777" w:rsidR="00626543" w:rsidRDefault="00626543" w:rsidP="00387122">
            <w:pPr>
              <w:jc w:val="both"/>
            </w:pPr>
            <w:r>
              <w:t>TUČKOVÁ, Z., MOLNÁR, V., FEDORKO, G., TUČEK, D. Proposal and verification of a methodology for the measurement of local muscular load via datalogger</w:t>
            </w:r>
            <w:r w:rsidRPr="002668F7">
              <w:t xml:space="preserve">. </w:t>
            </w:r>
            <w:hyperlink r:id="rId51"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14:paraId="7C70205D" w14:textId="77777777" w:rsidR="00626543" w:rsidRPr="00D513FF" w:rsidRDefault="00626543" w:rsidP="00387122">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14:paraId="74967EAD" w14:textId="77777777" w:rsidR="00626543" w:rsidRPr="006C473B" w:rsidRDefault="00626543" w:rsidP="00387122">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14:paraId="4C86AC75" w14:textId="77777777" w:rsidR="00626543" w:rsidRPr="006C473B" w:rsidRDefault="00626543" w:rsidP="00387122">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14:paraId="6592D6D9" w14:textId="77777777" w:rsidR="00626543" w:rsidRPr="006C473B" w:rsidRDefault="00626543" w:rsidP="00387122">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14:paraId="4D493493" w14:textId="77777777" w:rsidR="00626543" w:rsidRPr="001A7A57" w:rsidRDefault="00626543" w:rsidP="00387122">
            <w:pPr>
              <w:jc w:val="both"/>
              <w:rPr>
                <w:i/>
              </w:rPr>
            </w:pPr>
            <w:r w:rsidRPr="001A7A57">
              <w:rPr>
                <w:i/>
              </w:rPr>
              <w:t xml:space="preserve">Užitný vzor a patent </w:t>
            </w:r>
          </w:p>
          <w:p w14:paraId="0C72BAE8" w14:textId="77777777" w:rsidR="00626543" w:rsidRDefault="00626543" w:rsidP="00387122">
            <w:pPr>
              <w:jc w:val="both"/>
            </w:pPr>
            <w:r w:rsidRPr="00EB4B06">
              <w:t>Ergonomické zařízení na měření lokální svalové zátěže – Užitný vzor č. 29172 v. r. 2015, Patent v r. 2017 č. 306627</w:t>
            </w:r>
          </w:p>
          <w:p w14:paraId="2878FF0B" w14:textId="77777777" w:rsidR="00397103" w:rsidRPr="00E66B0B" w:rsidRDefault="00397103" w:rsidP="00397103">
            <w:pPr>
              <w:jc w:val="both"/>
            </w:pPr>
            <w:r w:rsidRPr="00E66B0B">
              <w:rPr>
                <w:i/>
              </w:rPr>
              <w:t>Přehled projektové činnosti:</w:t>
            </w:r>
            <w:r w:rsidRPr="00E66B0B">
              <w:rPr>
                <w:i/>
                <w:color w:val="FF0000"/>
              </w:rPr>
              <w:t xml:space="preserve"> </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26543" w:rsidRPr="00894A67" w14:paraId="35D987AF" w14:textId="77777777" w:rsidTr="00387122">
              <w:trPr>
                <w:trHeight w:val="2830"/>
              </w:trPr>
              <w:tc>
                <w:tcPr>
                  <w:tcW w:w="1515" w:type="dxa"/>
                </w:tcPr>
                <w:p w14:paraId="44DD1BA4" w14:textId="77777777" w:rsidR="00626543" w:rsidRPr="00894A67" w:rsidRDefault="00626543" w:rsidP="00387122">
                  <w:pPr>
                    <w:jc w:val="both"/>
                  </w:pPr>
                  <w:r w:rsidRPr="00894A67">
                    <w:lastRenderedPageBreak/>
                    <w:t>2010 - 2012</w:t>
                  </w:r>
                </w:p>
                <w:p w14:paraId="717A49D4" w14:textId="77777777" w:rsidR="00626543" w:rsidRPr="00894A67" w:rsidRDefault="00626543" w:rsidP="00387122">
                  <w:pPr>
                    <w:ind w:left="7"/>
                    <w:jc w:val="both"/>
                  </w:pPr>
                </w:p>
                <w:p w14:paraId="7B6F2F64" w14:textId="77777777" w:rsidR="00626543" w:rsidRPr="00894A67" w:rsidRDefault="00626543" w:rsidP="00387122">
                  <w:pPr>
                    <w:ind w:left="7"/>
                    <w:jc w:val="both"/>
                  </w:pPr>
                </w:p>
                <w:p w14:paraId="737A0663" w14:textId="77777777" w:rsidR="00626543" w:rsidRPr="00894A67" w:rsidRDefault="00626543" w:rsidP="00387122">
                  <w:pPr>
                    <w:ind w:left="7"/>
                    <w:jc w:val="both"/>
                  </w:pPr>
                </w:p>
                <w:p w14:paraId="2B53F5EF" w14:textId="77777777" w:rsidR="00626543" w:rsidRPr="00894A67" w:rsidRDefault="00626543" w:rsidP="00387122">
                  <w:pPr>
                    <w:jc w:val="both"/>
                  </w:pPr>
                </w:p>
                <w:p w14:paraId="4F0E8FF0" w14:textId="77777777" w:rsidR="00626543" w:rsidRPr="00894A67" w:rsidRDefault="00626543" w:rsidP="00387122">
                  <w:pPr>
                    <w:jc w:val="both"/>
                  </w:pPr>
                  <w:r w:rsidRPr="00894A67">
                    <w:t>2012</w:t>
                  </w:r>
                </w:p>
                <w:p w14:paraId="7CB4DA47" w14:textId="77777777" w:rsidR="00626543" w:rsidRPr="00894A67" w:rsidRDefault="00626543" w:rsidP="00387122">
                  <w:pPr>
                    <w:jc w:val="both"/>
                  </w:pPr>
                </w:p>
                <w:p w14:paraId="4126CBCE" w14:textId="77777777" w:rsidR="00626543" w:rsidRPr="00894A67" w:rsidRDefault="00626543" w:rsidP="00387122">
                  <w:pPr>
                    <w:jc w:val="both"/>
                  </w:pPr>
                  <w:r w:rsidRPr="00894A67">
                    <w:t>2009 - 2012</w:t>
                  </w:r>
                </w:p>
                <w:p w14:paraId="08657AFA" w14:textId="77777777" w:rsidR="00626543" w:rsidRPr="00894A67" w:rsidRDefault="00626543" w:rsidP="00387122">
                  <w:pPr>
                    <w:jc w:val="both"/>
                  </w:pPr>
                </w:p>
                <w:p w14:paraId="382B73D4" w14:textId="77777777" w:rsidR="00626543" w:rsidRPr="00894A67" w:rsidRDefault="00626543" w:rsidP="00387122">
                  <w:pPr>
                    <w:jc w:val="both"/>
                  </w:pPr>
                </w:p>
                <w:p w14:paraId="76076FE4" w14:textId="77777777" w:rsidR="00626543" w:rsidRPr="00894A67" w:rsidRDefault="00626543" w:rsidP="00387122">
                  <w:pPr>
                    <w:jc w:val="both"/>
                  </w:pPr>
                  <w:r w:rsidRPr="00894A67">
                    <w:t>2013 - 2015</w:t>
                  </w:r>
                </w:p>
                <w:p w14:paraId="165C82E7" w14:textId="77777777" w:rsidR="00626543" w:rsidRPr="00894A67" w:rsidRDefault="00626543" w:rsidP="00387122">
                  <w:pPr>
                    <w:jc w:val="both"/>
                  </w:pPr>
                </w:p>
                <w:p w14:paraId="7616A22B" w14:textId="77777777" w:rsidR="00626543" w:rsidRDefault="00626543" w:rsidP="00387122">
                  <w:pPr>
                    <w:jc w:val="both"/>
                  </w:pPr>
                  <w:r w:rsidRPr="00894A67">
                    <w:t xml:space="preserve">2013 </w:t>
                  </w:r>
                  <w:r>
                    <w:t>–</w:t>
                  </w:r>
                  <w:r w:rsidRPr="00894A67">
                    <w:t xml:space="preserve"> 2015</w:t>
                  </w:r>
                </w:p>
                <w:p w14:paraId="5D584C0C" w14:textId="77777777" w:rsidR="00626543" w:rsidRDefault="00626543" w:rsidP="00387122">
                  <w:pPr>
                    <w:jc w:val="both"/>
                  </w:pPr>
                </w:p>
                <w:p w14:paraId="1F6A4F17" w14:textId="77777777" w:rsidR="00626543" w:rsidRDefault="00626543" w:rsidP="00387122">
                  <w:pPr>
                    <w:jc w:val="both"/>
                  </w:pPr>
                  <w:r>
                    <w:t>2017- 2020</w:t>
                  </w:r>
                </w:p>
                <w:p w14:paraId="4C68D9F4" w14:textId="77777777" w:rsidR="00626543" w:rsidRPr="00894A67" w:rsidRDefault="00626543" w:rsidP="00387122">
                  <w:pPr>
                    <w:jc w:val="both"/>
                  </w:pPr>
                </w:p>
              </w:tc>
              <w:tc>
                <w:tcPr>
                  <w:tcW w:w="8162" w:type="dxa"/>
                </w:tcPr>
                <w:p w14:paraId="6D7E531C" w14:textId="77777777" w:rsidR="00626543" w:rsidRPr="00894A67" w:rsidRDefault="00626543" w:rsidP="00387122">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22474179" w14:textId="77777777" w:rsidR="00626543" w:rsidRPr="00894A67" w:rsidRDefault="00626543" w:rsidP="00387122">
                  <w:pPr>
                    <w:jc w:val="both"/>
                  </w:pPr>
                  <w:r w:rsidRPr="00894A67">
                    <w:t>Individuální projekt národní KVALITA, Pilotní metodik ověřování projektu: Kvalita (IPN projekt MŠMT ČR)</w:t>
                  </w:r>
                </w:p>
                <w:p w14:paraId="22A792CE" w14:textId="77777777" w:rsidR="00626543" w:rsidRPr="00894A67" w:rsidRDefault="00626543" w:rsidP="00387122">
                  <w:pPr>
                    <w:jc w:val="both"/>
                  </w:pPr>
                  <w:r w:rsidRPr="00894A67">
                    <w:t>Optimalizace procesů údržby energetiky ve společnosti Barum Continental Otrokovice s využitím nástrojů Lean Production  a Business Process Managementu - vedení projektu</w:t>
                  </w:r>
                </w:p>
                <w:p w14:paraId="11B7A621" w14:textId="77777777" w:rsidR="00626543" w:rsidRPr="00894A67" w:rsidRDefault="00626543" w:rsidP="00387122">
                  <w:pPr>
                    <w:jc w:val="both"/>
                  </w:pPr>
                  <w:r w:rsidRPr="00894A67">
                    <w:t>Individuální projekt národní KREDO (Kvalita, relevance, efektivita, diverzifikace a otevřenost) Expert konzultant, (IPN projekt MŠMT ČR)</w:t>
                  </w:r>
                </w:p>
                <w:p w14:paraId="4D6D09CB" w14:textId="77777777" w:rsidR="00626543" w:rsidRPr="00894A67" w:rsidRDefault="00626543" w:rsidP="00387122">
                  <w:pPr>
                    <w:jc w:val="both"/>
                  </w:pPr>
                  <w:r w:rsidRPr="00894A67">
                    <w:t>Projekt procesních analýz ve společnosti Meopta Přerov - vedení projektu</w:t>
                  </w:r>
                </w:p>
                <w:p w14:paraId="6B1D875C" w14:textId="77777777" w:rsidR="00626543" w:rsidRDefault="00626543" w:rsidP="00387122">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14:paraId="66DED3B9" w14:textId="77777777" w:rsidR="00626543" w:rsidRPr="00B60DA0" w:rsidRDefault="00626543" w:rsidP="00387122">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14:paraId="0D6D516D" w14:textId="77777777" w:rsidR="00626543" w:rsidRPr="00894A67" w:rsidRDefault="00626543" w:rsidP="00387122">
                  <w:pPr>
                    <w:jc w:val="both"/>
                  </w:pPr>
                </w:p>
              </w:tc>
            </w:tr>
          </w:tbl>
          <w:p w14:paraId="75370A2E" w14:textId="77777777" w:rsidR="00626543" w:rsidRPr="00894A67" w:rsidRDefault="00626543" w:rsidP="00387122">
            <w:pPr>
              <w:jc w:val="both"/>
              <w:rPr>
                <w:b/>
              </w:rPr>
            </w:pPr>
          </w:p>
        </w:tc>
      </w:tr>
      <w:tr w:rsidR="00626543" w14:paraId="3EE50CED" w14:textId="77777777" w:rsidTr="00387122">
        <w:trPr>
          <w:trHeight w:val="218"/>
        </w:trPr>
        <w:tc>
          <w:tcPr>
            <w:tcW w:w="9859" w:type="dxa"/>
            <w:gridSpan w:val="11"/>
            <w:shd w:val="clear" w:color="auto" w:fill="F7CAAC"/>
          </w:tcPr>
          <w:p w14:paraId="046201A0" w14:textId="77777777" w:rsidR="00626543" w:rsidRDefault="00626543" w:rsidP="00387122">
            <w:pPr>
              <w:rPr>
                <w:b/>
              </w:rPr>
            </w:pPr>
            <w:r>
              <w:rPr>
                <w:b/>
              </w:rPr>
              <w:lastRenderedPageBreak/>
              <w:t>Působení v zahraničí</w:t>
            </w:r>
          </w:p>
        </w:tc>
      </w:tr>
      <w:tr w:rsidR="00626543" w14:paraId="15EA6467" w14:textId="77777777" w:rsidTr="00387122">
        <w:trPr>
          <w:trHeight w:val="328"/>
        </w:trPr>
        <w:tc>
          <w:tcPr>
            <w:tcW w:w="9859" w:type="dxa"/>
            <w:gridSpan w:val="11"/>
          </w:tcPr>
          <w:p w14:paraId="742DA39B" w14:textId="77777777" w:rsidR="00626543" w:rsidRDefault="00626543" w:rsidP="00387122">
            <w:pPr>
              <w:rPr>
                <w:b/>
              </w:rPr>
            </w:pPr>
          </w:p>
        </w:tc>
      </w:tr>
      <w:tr w:rsidR="00626543" w14:paraId="3EE86287" w14:textId="77777777" w:rsidTr="00387122">
        <w:trPr>
          <w:cantSplit/>
          <w:trHeight w:val="56"/>
        </w:trPr>
        <w:tc>
          <w:tcPr>
            <w:tcW w:w="2518" w:type="dxa"/>
            <w:shd w:val="clear" w:color="auto" w:fill="F7CAAC"/>
          </w:tcPr>
          <w:p w14:paraId="5C1A76E4" w14:textId="77777777" w:rsidR="00626543" w:rsidRDefault="00626543" w:rsidP="00387122">
            <w:pPr>
              <w:jc w:val="both"/>
              <w:rPr>
                <w:b/>
              </w:rPr>
            </w:pPr>
            <w:r>
              <w:rPr>
                <w:b/>
              </w:rPr>
              <w:t xml:space="preserve">Podpis </w:t>
            </w:r>
          </w:p>
        </w:tc>
        <w:tc>
          <w:tcPr>
            <w:tcW w:w="4536" w:type="dxa"/>
            <w:gridSpan w:val="5"/>
          </w:tcPr>
          <w:p w14:paraId="7E5000DC" w14:textId="77777777" w:rsidR="00626543" w:rsidRDefault="00626543" w:rsidP="00387122">
            <w:pPr>
              <w:jc w:val="both"/>
            </w:pPr>
          </w:p>
        </w:tc>
        <w:tc>
          <w:tcPr>
            <w:tcW w:w="786" w:type="dxa"/>
            <w:gridSpan w:val="2"/>
            <w:shd w:val="clear" w:color="auto" w:fill="F7CAAC"/>
          </w:tcPr>
          <w:p w14:paraId="5E3DF7AC" w14:textId="77777777" w:rsidR="00626543" w:rsidRDefault="00626543" w:rsidP="00387122">
            <w:pPr>
              <w:jc w:val="both"/>
            </w:pPr>
            <w:r>
              <w:rPr>
                <w:b/>
              </w:rPr>
              <w:t>datum</w:t>
            </w:r>
          </w:p>
        </w:tc>
        <w:tc>
          <w:tcPr>
            <w:tcW w:w="2019" w:type="dxa"/>
            <w:gridSpan w:val="3"/>
          </w:tcPr>
          <w:p w14:paraId="0A537627" w14:textId="77777777" w:rsidR="00626543" w:rsidRDefault="00626543" w:rsidP="00387122">
            <w:pPr>
              <w:jc w:val="both"/>
            </w:pPr>
          </w:p>
        </w:tc>
      </w:tr>
    </w:tbl>
    <w:p w14:paraId="74189CE5"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47783" w14:paraId="38ED70B6" w14:textId="77777777" w:rsidTr="00387122">
        <w:tc>
          <w:tcPr>
            <w:tcW w:w="9859" w:type="dxa"/>
            <w:gridSpan w:val="11"/>
            <w:tcBorders>
              <w:bottom w:val="double" w:sz="4" w:space="0" w:color="auto"/>
            </w:tcBorders>
            <w:shd w:val="clear" w:color="auto" w:fill="BDD6EE"/>
          </w:tcPr>
          <w:p w14:paraId="6F4804CF" w14:textId="77777777" w:rsidR="00147783" w:rsidRDefault="00147783" w:rsidP="00387122">
            <w:pPr>
              <w:jc w:val="both"/>
              <w:rPr>
                <w:b/>
                <w:sz w:val="28"/>
              </w:rPr>
            </w:pPr>
            <w:r>
              <w:rPr>
                <w:b/>
                <w:sz w:val="28"/>
              </w:rPr>
              <w:lastRenderedPageBreak/>
              <w:t>C-I – Personální zabezpečení</w:t>
            </w:r>
          </w:p>
        </w:tc>
      </w:tr>
      <w:tr w:rsidR="00147783" w14:paraId="4D4024FB" w14:textId="77777777" w:rsidTr="00387122">
        <w:tc>
          <w:tcPr>
            <w:tcW w:w="2518" w:type="dxa"/>
            <w:tcBorders>
              <w:top w:val="double" w:sz="4" w:space="0" w:color="auto"/>
            </w:tcBorders>
            <w:shd w:val="clear" w:color="auto" w:fill="F7CAAC"/>
          </w:tcPr>
          <w:p w14:paraId="0809C52C" w14:textId="77777777" w:rsidR="00147783" w:rsidRDefault="00147783" w:rsidP="00387122">
            <w:pPr>
              <w:jc w:val="both"/>
              <w:rPr>
                <w:b/>
              </w:rPr>
            </w:pPr>
            <w:r>
              <w:rPr>
                <w:b/>
              </w:rPr>
              <w:t>Vysoká škola</w:t>
            </w:r>
          </w:p>
        </w:tc>
        <w:tc>
          <w:tcPr>
            <w:tcW w:w="7341" w:type="dxa"/>
            <w:gridSpan w:val="10"/>
          </w:tcPr>
          <w:p w14:paraId="79DDCE4C" w14:textId="77777777" w:rsidR="00147783" w:rsidRDefault="00147783" w:rsidP="00387122">
            <w:pPr>
              <w:jc w:val="both"/>
            </w:pPr>
            <w:r>
              <w:t>Univerzita Tomáše Bati ve Zlíně</w:t>
            </w:r>
          </w:p>
        </w:tc>
      </w:tr>
      <w:tr w:rsidR="00147783" w14:paraId="45702E2F" w14:textId="77777777" w:rsidTr="00387122">
        <w:tc>
          <w:tcPr>
            <w:tcW w:w="2518" w:type="dxa"/>
            <w:shd w:val="clear" w:color="auto" w:fill="F7CAAC"/>
          </w:tcPr>
          <w:p w14:paraId="30D79643" w14:textId="77777777" w:rsidR="00147783" w:rsidRDefault="00147783" w:rsidP="00387122">
            <w:pPr>
              <w:jc w:val="both"/>
              <w:rPr>
                <w:b/>
              </w:rPr>
            </w:pPr>
            <w:r>
              <w:rPr>
                <w:b/>
              </w:rPr>
              <w:t>Součást vysoké školy</w:t>
            </w:r>
          </w:p>
        </w:tc>
        <w:tc>
          <w:tcPr>
            <w:tcW w:w="7341" w:type="dxa"/>
            <w:gridSpan w:val="10"/>
          </w:tcPr>
          <w:p w14:paraId="59AC6374" w14:textId="77777777" w:rsidR="00147783" w:rsidRDefault="00147783" w:rsidP="00387122">
            <w:pPr>
              <w:jc w:val="both"/>
            </w:pPr>
            <w:r>
              <w:t>Fakulta managementu a ekonomiky</w:t>
            </w:r>
          </w:p>
        </w:tc>
      </w:tr>
      <w:tr w:rsidR="00147783" w14:paraId="4EFF459A" w14:textId="77777777" w:rsidTr="00387122">
        <w:tc>
          <w:tcPr>
            <w:tcW w:w="2518" w:type="dxa"/>
            <w:shd w:val="clear" w:color="auto" w:fill="F7CAAC"/>
          </w:tcPr>
          <w:p w14:paraId="7BA8A121" w14:textId="77777777" w:rsidR="00147783" w:rsidRDefault="00147783" w:rsidP="00387122">
            <w:pPr>
              <w:jc w:val="both"/>
              <w:rPr>
                <w:b/>
              </w:rPr>
            </w:pPr>
            <w:r>
              <w:rPr>
                <w:b/>
              </w:rPr>
              <w:t>Název studijního programu</w:t>
            </w:r>
          </w:p>
        </w:tc>
        <w:tc>
          <w:tcPr>
            <w:tcW w:w="7341" w:type="dxa"/>
            <w:gridSpan w:val="10"/>
          </w:tcPr>
          <w:p w14:paraId="0F3A69F3" w14:textId="77777777" w:rsidR="00147783" w:rsidRDefault="005B2B09" w:rsidP="00387122">
            <w:pPr>
              <w:jc w:val="both"/>
            </w:pPr>
            <w:r w:rsidRPr="005B2B09">
              <w:t>Economics and Management</w:t>
            </w:r>
          </w:p>
        </w:tc>
      </w:tr>
      <w:tr w:rsidR="00147783" w14:paraId="140E6C21" w14:textId="77777777" w:rsidTr="00387122">
        <w:tc>
          <w:tcPr>
            <w:tcW w:w="2518" w:type="dxa"/>
            <w:shd w:val="clear" w:color="auto" w:fill="F7CAAC"/>
          </w:tcPr>
          <w:p w14:paraId="321DF2DF" w14:textId="77777777" w:rsidR="00147783" w:rsidRDefault="00147783" w:rsidP="00387122">
            <w:pPr>
              <w:jc w:val="both"/>
              <w:rPr>
                <w:b/>
              </w:rPr>
            </w:pPr>
            <w:r>
              <w:rPr>
                <w:b/>
              </w:rPr>
              <w:t>Jméno a příjmení</w:t>
            </w:r>
          </w:p>
        </w:tc>
        <w:tc>
          <w:tcPr>
            <w:tcW w:w="4536" w:type="dxa"/>
            <w:gridSpan w:val="5"/>
          </w:tcPr>
          <w:p w14:paraId="41FB2B41" w14:textId="77777777" w:rsidR="00147783" w:rsidRDefault="00147783" w:rsidP="00387122">
            <w:pPr>
              <w:jc w:val="both"/>
            </w:pPr>
            <w:r>
              <w:t>Zuzana TUČKOVÁ</w:t>
            </w:r>
          </w:p>
        </w:tc>
        <w:tc>
          <w:tcPr>
            <w:tcW w:w="709" w:type="dxa"/>
            <w:shd w:val="clear" w:color="auto" w:fill="F7CAAC"/>
          </w:tcPr>
          <w:p w14:paraId="5BB73913" w14:textId="77777777" w:rsidR="00147783" w:rsidRDefault="00147783" w:rsidP="00387122">
            <w:pPr>
              <w:jc w:val="both"/>
              <w:rPr>
                <w:b/>
              </w:rPr>
            </w:pPr>
            <w:r>
              <w:rPr>
                <w:b/>
              </w:rPr>
              <w:t>Tituly</w:t>
            </w:r>
          </w:p>
        </w:tc>
        <w:tc>
          <w:tcPr>
            <w:tcW w:w="2096" w:type="dxa"/>
            <w:gridSpan w:val="4"/>
          </w:tcPr>
          <w:p w14:paraId="1F156D4A" w14:textId="77777777" w:rsidR="00147783" w:rsidRDefault="00147783" w:rsidP="00387122">
            <w:pPr>
              <w:jc w:val="both"/>
            </w:pPr>
            <w:r>
              <w:t>doc. Ing., Ph.D.</w:t>
            </w:r>
          </w:p>
        </w:tc>
      </w:tr>
      <w:tr w:rsidR="00147783" w14:paraId="0A18CB82" w14:textId="77777777" w:rsidTr="00387122">
        <w:tc>
          <w:tcPr>
            <w:tcW w:w="2518" w:type="dxa"/>
            <w:shd w:val="clear" w:color="auto" w:fill="F7CAAC"/>
          </w:tcPr>
          <w:p w14:paraId="0856E2F7" w14:textId="77777777" w:rsidR="00147783" w:rsidRDefault="00147783" w:rsidP="00387122">
            <w:pPr>
              <w:jc w:val="both"/>
              <w:rPr>
                <w:b/>
              </w:rPr>
            </w:pPr>
            <w:r>
              <w:rPr>
                <w:b/>
              </w:rPr>
              <w:t>Rok narození</w:t>
            </w:r>
          </w:p>
        </w:tc>
        <w:tc>
          <w:tcPr>
            <w:tcW w:w="829" w:type="dxa"/>
          </w:tcPr>
          <w:p w14:paraId="084DE152" w14:textId="77777777" w:rsidR="00147783" w:rsidRDefault="00147783" w:rsidP="00387122">
            <w:pPr>
              <w:jc w:val="both"/>
            </w:pPr>
            <w:r>
              <w:t>1977</w:t>
            </w:r>
          </w:p>
        </w:tc>
        <w:tc>
          <w:tcPr>
            <w:tcW w:w="1721" w:type="dxa"/>
            <w:shd w:val="clear" w:color="auto" w:fill="F7CAAC"/>
          </w:tcPr>
          <w:p w14:paraId="2EC9B41F" w14:textId="77777777" w:rsidR="00147783" w:rsidRDefault="00147783" w:rsidP="00387122">
            <w:pPr>
              <w:jc w:val="both"/>
              <w:rPr>
                <w:b/>
              </w:rPr>
            </w:pPr>
            <w:r>
              <w:rPr>
                <w:b/>
              </w:rPr>
              <w:t>typ vztahu k VŠ</w:t>
            </w:r>
          </w:p>
        </w:tc>
        <w:tc>
          <w:tcPr>
            <w:tcW w:w="992" w:type="dxa"/>
            <w:gridSpan w:val="2"/>
          </w:tcPr>
          <w:p w14:paraId="0B0FDEFC" w14:textId="77777777" w:rsidR="00147783" w:rsidRDefault="00147783" w:rsidP="00387122">
            <w:pPr>
              <w:jc w:val="both"/>
            </w:pPr>
            <w:r>
              <w:t>pp</w:t>
            </w:r>
          </w:p>
        </w:tc>
        <w:tc>
          <w:tcPr>
            <w:tcW w:w="994" w:type="dxa"/>
            <w:shd w:val="clear" w:color="auto" w:fill="F7CAAC"/>
          </w:tcPr>
          <w:p w14:paraId="7AEA153A" w14:textId="77777777" w:rsidR="00147783" w:rsidRDefault="00147783" w:rsidP="00387122">
            <w:pPr>
              <w:jc w:val="both"/>
              <w:rPr>
                <w:b/>
              </w:rPr>
            </w:pPr>
            <w:r>
              <w:rPr>
                <w:b/>
              </w:rPr>
              <w:t>rozsah</w:t>
            </w:r>
          </w:p>
        </w:tc>
        <w:tc>
          <w:tcPr>
            <w:tcW w:w="709" w:type="dxa"/>
          </w:tcPr>
          <w:p w14:paraId="013D4E4E" w14:textId="77777777" w:rsidR="00147783" w:rsidRDefault="00147783" w:rsidP="00387122">
            <w:pPr>
              <w:jc w:val="both"/>
            </w:pPr>
            <w:r>
              <w:t>40</w:t>
            </w:r>
          </w:p>
        </w:tc>
        <w:tc>
          <w:tcPr>
            <w:tcW w:w="709" w:type="dxa"/>
            <w:gridSpan w:val="2"/>
            <w:shd w:val="clear" w:color="auto" w:fill="F7CAAC"/>
          </w:tcPr>
          <w:p w14:paraId="27F1C01C" w14:textId="77777777" w:rsidR="00147783" w:rsidRPr="000C6467" w:rsidRDefault="00147783" w:rsidP="00387122">
            <w:pPr>
              <w:jc w:val="both"/>
              <w:rPr>
                <w:b/>
                <w:sz w:val="18"/>
              </w:rPr>
            </w:pPr>
            <w:r w:rsidRPr="000C6467">
              <w:rPr>
                <w:b/>
                <w:sz w:val="18"/>
              </w:rPr>
              <w:t>do kdy</w:t>
            </w:r>
          </w:p>
        </w:tc>
        <w:tc>
          <w:tcPr>
            <w:tcW w:w="1387" w:type="dxa"/>
            <w:gridSpan w:val="2"/>
          </w:tcPr>
          <w:p w14:paraId="0063A760" w14:textId="77777777" w:rsidR="00147783" w:rsidRDefault="00147783" w:rsidP="00387122">
            <w:pPr>
              <w:jc w:val="both"/>
            </w:pPr>
            <w:r>
              <w:t>N</w:t>
            </w:r>
          </w:p>
        </w:tc>
      </w:tr>
      <w:tr w:rsidR="00147783" w14:paraId="601BE8ED" w14:textId="77777777" w:rsidTr="00387122">
        <w:tc>
          <w:tcPr>
            <w:tcW w:w="5068" w:type="dxa"/>
            <w:gridSpan w:val="3"/>
            <w:shd w:val="clear" w:color="auto" w:fill="F7CAAC"/>
          </w:tcPr>
          <w:p w14:paraId="7443E9D8" w14:textId="77777777" w:rsidR="00147783" w:rsidRDefault="00147783" w:rsidP="00387122">
            <w:pPr>
              <w:jc w:val="both"/>
              <w:rPr>
                <w:b/>
              </w:rPr>
            </w:pPr>
            <w:r>
              <w:rPr>
                <w:b/>
              </w:rPr>
              <w:t>Typ vztahu na součásti VŠ, která uskutečňuje st. program</w:t>
            </w:r>
          </w:p>
        </w:tc>
        <w:tc>
          <w:tcPr>
            <w:tcW w:w="992" w:type="dxa"/>
            <w:gridSpan w:val="2"/>
          </w:tcPr>
          <w:p w14:paraId="6C6EE919" w14:textId="77777777" w:rsidR="00147783" w:rsidRDefault="00147783" w:rsidP="00387122">
            <w:pPr>
              <w:jc w:val="both"/>
            </w:pPr>
          </w:p>
        </w:tc>
        <w:tc>
          <w:tcPr>
            <w:tcW w:w="994" w:type="dxa"/>
            <w:shd w:val="clear" w:color="auto" w:fill="F7CAAC"/>
          </w:tcPr>
          <w:p w14:paraId="75F1511A" w14:textId="77777777" w:rsidR="00147783" w:rsidRDefault="00147783" w:rsidP="00387122">
            <w:pPr>
              <w:jc w:val="both"/>
              <w:rPr>
                <w:b/>
              </w:rPr>
            </w:pPr>
            <w:r>
              <w:rPr>
                <w:b/>
              </w:rPr>
              <w:t>rozsah</w:t>
            </w:r>
          </w:p>
        </w:tc>
        <w:tc>
          <w:tcPr>
            <w:tcW w:w="709" w:type="dxa"/>
          </w:tcPr>
          <w:p w14:paraId="45C13760" w14:textId="77777777" w:rsidR="00147783" w:rsidRDefault="00147783" w:rsidP="00387122">
            <w:pPr>
              <w:jc w:val="both"/>
            </w:pPr>
          </w:p>
        </w:tc>
        <w:tc>
          <w:tcPr>
            <w:tcW w:w="709" w:type="dxa"/>
            <w:gridSpan w:val="2"/>
            <w:shd w:val="clear" w:color="auto" w:fill="F7CAAC"/>
          </w:tcPr>
          <w:p w14:paraId="20762B21" w14:textId="77777777" w:rsidR="00147783" w:rsidRPr="000C6467" w:rsidRDefault="00147783" w:rsidP="00387122">
            <w:pPr>
              <w:jc w:val="both"/>
              <w:rPr>
                <w:b/>
                <w:sz w:val="18"/>
              </w:rPr>
            </w:pPr>
            <w:r w:rsidRPr="000C6467">
              <w:rPr>
                <w:b/>
                <w:sz w:val="18"/>
              </w:rPr>
              <w:t>do kdy</w:t>
            </w:r>
          </w:p>
        </w:tc>
        <w:tc>
          <w:tcPr>
            <w:tcW w:w="1387" w:type="dxa"/>
            <w:gridSpan w:val="2"/>
          </w:tcPr>
          <w:p w14:paraId="70614EE0" w14:textId="77777777" w:rsidR="00147783" w:rsidRDefault="00147783" w:rsidP="00387122">
            <w:pPr>
              <w:jc w:val="both"/>
            </w:pPr>
          </w:p>
        </w:tc>
      </w:tr>
      <w:tr w:rsidR="00147783" w14:paraId="68645F5E" w14:textId="77777777" w:rsidTr="00387122">
        <w:tc>
          <w:tcPr>
            <w:tcW w:w="6060" w:type="dxa"/>
            <w:gridSpan w:val="5"/>
            <w:shd w:val="clear" w:color="auto" w:fill="F7CAAC"/>
          </w:tcPr>
          <w:p w14:paraId="29C3A830" w14:textId="77777777" w:rsidR="00147783" w:rsidRDefault="00147783" w:rsidP="00387122">
            <w:pPr>
              <w:jc w:val="both"/>
            </w:pPr>
            <w:r>
              <w:rPr>
                <w:b/>
              </w:rPr>
              <w:t>Další současná působení jako akademický pracovník na jiných VŠ</w:t>
            </w:r>
          </w:p>
        </w:tc>
        <w:tc>
          <w:tcPr>
            <w:tcW w:w="1703" w:type="dxa"/>
            <w:gridSpan w:val="2"/>
            <w:shd w:val="clear" w:color="auto" w:fill="F7CAAC"/>
          </w:tcPr>
          <w:p w14:paraId="5217F5FB" w14:textId="77777777" w:rsidR="00147783" w:rsidRDefault="00147783" w:rsidP="00387122">
            <w:pPr>
              <w:jc w:val="both"/>
              <w:rPr>
                <w:b/>
              </w:rPr>
            </w:pPr>
            <w:r>
              <w:rPr>
                <w:b/>
              </w:rPr>
              <w:t>typ prac. vztahu</w:t>
            </w:r>
          </w:p>
        </w:tc>
        <w:tc>
          <w:tcPr>
            <w:tcW w:w="2096" w:type="dxa"/>
            <w:gridSpan w:val="4"/>
            <w:shd w:val="clear" w:color="auto" w:fill="F7CAAC"/>
          </w:tcPr>
          <w:p w14:paraId="7C446F07" w14:textId="77777777" w:rsidR="00147783" w:rsidRDefault="00147783" w:rsidP="00387122">
            <w:pPr>
              <w:jc w:val="both"/>
              <w:rPr>
                <w:b/>
              </w:rPr>
            </w:pPr>
            <w:r>
              <w:rPr>
                <w:b/>
              </w:rPr>
              <w:t>rozsah</w:t>
            </w:r>
          </w:p>
        </w:tc>
      </w:tr>
      <w:tr w:rsidR="00147783" w14:paraId="61A67DEE" w14:textId="77777777" w:rsidTr="00387122">
        <w:tc>
          <w:tcPr>
            <w:tcW w:w="6060" w:type="dxa"/>
            <w:gridSpan w:val="5"/>
          </w:tcPr>
          <w:p w14:paraId="6DAB94DA" w14:textId="77777777" w:rsidR="00147783" w:rsidRDefault="00147783" w:rsidP="00387122">
            <w:pPr>
              <w:jc w:val="both"/>
            </w:pPr>
            <w:r>
              <w:t xml:space="preserve">VŠPJ </w:t>
            </w:r>
          </w:p>
        </w:tc>
        <w:tc>
          <w:tcPr>
            <w:tcW w:w="1703" w:type="dxa"/>
            <w:gridSpan w:val="2"/>
          </w:tcPr>
          <w:p w14:paraId="6A7A6B20" w14:textId="77777777" w:rsidR="00147783" w:rsidRDefault="00147783" w:rsidP="00387122">
            <w:pPr>
              <w:jc w:val="both"/>
            </w:pPr>
            <w:r>
              <w:t>pp</w:t>
            </w:r>
          </w:p>
        </w:tc>
        <w:tc>
          <w:tcPr>
            <w:tcW w:w="2096" w:type="dxa"/>
            <w:gridSpan w:val="4"/>
          </w:tcPr>
          <w:p w14:paraId="756C953F" w14:textId="77777777" w:rsidR="00147783" w:rsidRDefault="00147783" w:rsidP="00387122">
            <w:pPr>
              <w:jc w:val="both"/>
            </w:pPr>
            <w:r>
              <w:t>20</w:t>
            </w:r>
          </w:p>
        </w:tc>
      </w:tr>
      <w:tr w:rsidR="00147783" w14:paraId="0DA9B717" w14:textId="77777777" w:rsidTr="00387122">
        <w:tc>
          <w:tcPr>
            <w:tcW w:w="9859" w:type="dxa"/>
            <w:gridSpan w:val="11"/>
            <w:shd w:val="clear" w:color="auto" w:fill="F7CAAC"/>
          </w:tcPr>
          <w:p w14:paraId="4B3A10F7" w14:textId="77777777" w:rsidR="00147783" w:rsidRDefault="00147783" w:rsidP="00387122">
            <w:pPr>
              <w:jc w:val="both"/>
            </w:pPr>
            <w:r>
              <w:rPr>
                <w:b/>
              </w:rPr>
              <w:t>Předměty příslušného studijního programu a způsob zapojení do jejich výuky, příp. další zapojení do uskutečňování studijního programu</w:t>
            </w:r>
          </w:p>
        </w:tc>
      </w:tr>
      <w:tr w:rsidR="00147783" w14:paraId="34497934" w14:textId="77777777" w:rsidTr="005B2B09">
        <w:trPr>
          <w:trHeight w:val="470"/>
        </w:trPr>
        <w:tc>
          <w:tcPr>
            <w:tcW w:w="9859" w:type="dxa"/>
            <w:gridSpan w:val="11"/>
            <w:tcBorders>
              <w:top w:val="nil"/>
            </w:tcBorders>
          </w:tcPr>
          <w:p w14:paraId="42E19B49" w14:textId="77777777" w:rsidR="00147783" w:rsidRDefault="005B2B09" w:rsidP="00387122">
            <w:pPr>
              <w:jc w:val="both"/>
            </w:pPr>
            <w:r>
              <w:t>Knowledge M</w:t>
            </w:r>
            <w:r w:rsidRPr="00DA4217">
              <w:t>anagement</w:t>
            </w:r>
            <w:r>
              <w:t xml:space="preserve"> – garant, přednášející (100%)</w:t>
            </w:r>
          </w:p>
          <w:p w14:paraId="640F269E" w14:textId="77777777" w:rsidR="004941F2" w:rsidRDefault="004941F2" w:rsidP="00387122">
            <w:pPr>
              <w:jc w:val="both"/>
            </w:pPr>
            <w:r>
              <w:t>Členka Oborové rady, školitelka</w:t>
            </w:r>
          </w:p>
        </w:tc>
      </w:tr>
      <w:tr w:rsidR="00147783" w14:paraId="14E00E4A" w14:textId="77777777" w:rsidTr="00387122">
        <w:tc>
          <w:tcPr>
            <w:tcW w:w="9859" w:type="dxa"/>
            <w:gridSpan w:val="11"/>
            <w:shd w:val="clear" w:color="auto" w:fill="F7CAAC"/>
          </w:tcPr>
          <w:p w14:paraId="01BB98C2" w14:textId="77777777" w:rsidR="00147783" w:rsidRDefault="00147783" w:rsidP="00387122">
            <w:pPr>
              <w:jc w:val="both"/>
            </w:pPr>
            <w:r>
              <w:rPr>
                <w:b/>
              </w:rPr>
              <w:t xml:space="preserve">Údaje o vzdělání na VŠ </w:t>
            </w:r>
          </w:p>
        </w:tc>
      </w:tr>
      <w:tr w:rsidR="00147783" w:rsidRPr="00C44130" w14:paraId="464DF184" w14:textId="77777777" w:rsidTr="00387122">
        <w:trPr>
          <w:trHeight w:val="1168"/>
        </w:trPr>
        <w:tc>
          <w:tcPr>
            <w:tcW w:w="9859" w:type="dxa"/>
            <w:gridSpan w:val="11"/>
          </w:tcPr>
          <w:p w14:paraId="7290EF1E" w14:textId="77777777" w:rsidR="00147783" w:rsidRDefault="00147783" w:rsidP="00387122">
            <w:pPr>
              <w:jc w:val="both"/>
            </w:pPr>
            <w:r w:rsidRPr="00641CF5">
              <w:rPr>
                <w:b/>
              </w:rPr>
              <w:t xml:space="preserve">2000 </w:t>
            </w:r>
            <w:r w:rsidRPr="00641CF5">
              <w:rPr>
                <w:b/>
                <w:lang w:val="fr-FR"/>
              </w:rPr>
              <w:t xml:space="preserve">– </w:t>
            </w:r>
            <w:r w:rsidRPr="00641CF5">
              <w:rPr>
                <w:b/>
              </w:rPr>
              <w:t>2004</w:t>
            </w:r>
            <w:r>
              <w:t xml:space="preserve"> </w:t>
            </w:r>
            <w:r w:rsidRPr="00FD1AD6">
              <w:t>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p w14:paraId="3D32589F" w14:textId="77777777" w:rsidR="00147783" w:rsidRDefault="00147783" w:rsidP="00387122">
            <w:pPr>
              <w:jc w:val="both"/>
            </w:pPr>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4F7E9604" w14:textId="77777777" w:rsidR="00147783" w:rsidRPr="00C44130" w:rsidRDefault="00147783" w:rsidP="00387122">
            <w:pPr>
              <w:jc w:val="both"/>
            </w:pPr>
            <w:r w:rsidRPr="00641CF5">
              <w:rPr>
                <w:b/>
              </w:rPr>
              <w:t xml:space="preserve">1995 </w:t>
            </w:r>
            <w:r w:rsidRPr="00641CF5">
              <w:rPr>
                <w:b/>
                <w:lang w:val="fr-FR"/>
              </w:rPr>
              <w:t xml:space="preserve">– </w:t>
            </w:r>
            <w:r w:rsidRPr="00641CF5">
              <w:rPr>
                <w:b/>
              </w:rPr>
              <w:t>1998</w:t>
            </w:r>
            <w:r>
              <w:t xml:space="preserve">  </w:t>
            </w:r>
            <w:r w:rsidRPr="00FD1AD6">
              <w:t>Jihočeská univerzita v Českých Budějovicích, F</w:t>
            </w:r>
            <w:r>
              <w:t>akulta zemědělská, obor:</w:t>
            </w:r>
            <w:r w:rsidRPr="00FD1AD6">
              <w:t xml:space="preserve"> Ekonomika služeb a cestovního </w:t>
            </w:r>
            <w:r>
              <w:br/>
              <w:t xml:space="preserve">                       ruchu</w:t>
            </w:r>
            <w:r w:rsidRPr="00FD1AD6">
              <w:t xml:space="preserve"> (</w:t>
            </w:r>
            <w:r w:rsidRPr="00641CF5">
              <w:rPr>
                <w:b/>
              </w:rPr>
              <w:t>Bc.</w:t>
            </w:r>
            <w:r>
              <w:t>)</w:t>
            </w:r>
          </w:p>
        </w:tc>
      </w:tr>
      <w:tr w:rsidR="00147783" w14:paraId="5CF39D6E" w14:textId="77777777" w:rsidTr="00387122">
        <w:tc>
          <w:tcPr>
            <w:tcW w:w="9859" w:type="dxa"/>
            <w:gridSpan w:val="11"/>
            <w:shd w:val="clear" w:color="auto" w:fill="F7CAAC"/>
          </w:tcPr>
          <w:p w14:paraId="37373B88" w14:textId="77777777" w:rsidR="00147783" w:rsidRDefault="00147783" w:rsidP="00387122">
            <w:pPr>
              <w:jc w:val="both"/>
              <w:rPr>
                <w:b/>
              </w:rPr>
            </w:pPr>
            <w:r>
              <w:rPr>
                <w:b/>
              </w:rPr>
              <w:t>Údaje o odborném působení od absolvování VŠ</w:t>
            </w:r>
          </w:p>
        </w:tc>
      </w:tr>
      <w:tr w:rsidR="00147783" w14:paraId="549D9858" w14:textId="77777777" w:rsidTr="00387122">
        <w:trPr>
          <w:trHeight w:val="1090"/>
        </w:trPr>
        <w:tc>
          <w:tcPr>
            <w:tcW w:w="9859" w:type="dxa"/>
            <w:gridSpan w:val="11"/>
          </w:tcPr>
          <w:p w14:paraId="08EB7AAD" w14:textId="77777777" w:rsidR="00147783" w:rsidRPr="006C7190" w:rsidRDefault="00147783" w:rsidP="00387122">
            <w:r>
              <w:rPr>
                <w:b/>
              </w:rPr>
              <w:t xml:space="preserve">2018-dosud    </w:t>
            </w:r>
            <w:r>
              <w:t>děkanka FLKŘ, UTB ve Zlíně</w:t>
            </w:r>
          </w:p>
          <w:p w14:paraId="4CCE0009" w14:textId="77777777" w:rsidR="00147783" w:rsidRPr="008940C6" w:rsidRDefault="00147783" w:rsidP="00387122">
            <w:r w:rsidRPr="00E47091">
              <w:rPr>
                <w:b/>
              </w:rPr>
              <w:t xml:space="preserve">2016 – </w:t>
            </w:r>
            <w:r>
              <w:rPr>
                <w:b/>
              </w:rPr>
              <w:t>2018</w:t>
            </w:r>
            <w:r w:rsidRPr="008940C6">
              <w:t xml:space="preserve">   proděkan pro vědu a výzkum FLKŘ, UTB </w:t>
            </w:r>
            <w:r>
              <w:t>ve Zlíně</w:t>
            </w:r>
          </w:p>
          <w:p w14:paraId="15E43429" w14:textId="77777777" w:rsidR="00147783" w:rsidRPr="008940C6" w:rsidRDefault="00147783" w:rsidP="00387122">
            <w:r w:rsidRPr="00E47091">
              <w:rPr>
                <w:b/>
              </w:rPr>
              <w:t>2003 – dosud</w:t>
            </w:r>
            <w:r w:rsidRPr="008940C6">
              <w:t xml:space="preserve">   UTB Zlín, Fakulta managementu a ekonomiky, ústav Podnikové ekonomiky – docent  </w:t>
            </w:r>
          </w:p>
          <w:p w14:paraId="6EB1C908" w14:textId="77777777" w:rsidR="00147783" w:rsidRPr="00A073DA" w:rsidRDefault="00147783" w:rsidP="00387122">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357A2454" w14:textId="77777777" w:rsidR="00147783" w:rsidRPr="00A073DA" w:rsidRDefault="00147783" w:rsidP="00387122">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29D07E10" w14:textId="77777777" w:rsidR="00147783" w:rsidRPr="00A073DA" w:rsidRDefault="00147783" w:rsidP="00387122">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3E80F398" w14:textId="77777777" w:rsidR="00147783" w:rsidRPr="00A073DA" w:rsidRDefault="00147783" w:rsidP="00387122">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740DE881" w14:textId="77777777" w:rsidR="00147783" w:rsidRDefault="00147783" w:rsidP="00387122">
            <w:pPr>
              <w:jc w:val="both"/>
            </w:pPr>
            <w:r w:rsidRPr="00641CF5">
              <w:rPr>
                <w:b/>
                <w:lang w:val="fr-FR"/>
              </w:rPr>
              <w:t xml:space="preserve">1996 – 1998 </w:t>
            </w:r>
            <w:r>
              <w:rPr>
                <w:lang w:val="fr-FR"/>
              </w:rPr>
              <w:t xml:space="preserve">   Cestovní kancelář Ideal Tour</w:t>
            </w:r>
            <w:r w:rsidRPr="00A073DA">
              <w:rPr>
                <w:lang w:val="fr-FR"/>
              </w:rPr>
              <w:t xml:space="preserve"> </w:t>
            </w:r>
            <w:r>
              <w:rPr>
                <w:lang w:val="fr-FR"/>
              </w:rPr>
              <w:t>(</w:t>
            </w:r>
            <w:r w:rsidRPr="00A073DA">
              <w:rPr>
                <w:lang w:val="fr-FR"/>
              </w:rPr>
              <w:t>průvodce a delegát po celé Evropě</w:t>
            </w:r>
            <w:r>
              <w:rPr>
                <w:lang w:val="fr-FR"/>
              </w:rPr>
              <w:t>)</w:t>
            </w:r>
            <w:r w:rsidRPr="00A073DA">
              <w:rPr>
                <w:lang w:val="fr-FR"/>
              </w:rPr>
              <w:t xml:space="preserve">  </w:t>
            </w:r>
          </w:p>
        </w:tc>
      </w:tr>
      <w:tr w:rsidR="00147783" w14:paraId="03E55D1D" w14:textId="77777777" w:rsidTr="00387122">
        <w:trPr>
          <w:trHeight w:val="250"/>
        </w:trPr>
        <w:tc>
          <w:tcPr>
            <w:tcW w:w="9859" w:type="dxa"/>
            <w:gridSpan w:val="11"/>
            <w:shd w:val="clear" w:color="auto" w:fill="F7CAAC"/>
          </w:tcPr>
          <w:p w14:paraId="3CEA4EFF" w14:textId="77777777" w:rsidR="00147783" w:rsidRDefault="00147783" w:rsidP="00387122">
            <w:pPr>
              <w:jc w:val="both"/>
            </w:pPr>
            <w:r>
              <w:rPr>
                <w:b/>
              </w:rPr>
              <w:t>Zkušenosti s vedením kvalifikačních a rigorózních prací</w:t>
            </w:r>
          </w:p>
        </w:tc>
      </w:tr>
      <w:tr w:rsidR="00147783" w14:paraId="5A8EE52C" w14:textId="77777777" w:rsidTr="00387122">
        <w:trPr>
          <w:trHeight w:val="458"/>
        </w:trPr>
        <w:tc>
          <w:tcPr>
            <w:tcW w:w="9859" w:type="dxa"/>
            <w:gridSpan w:val="11"/>
          </w:tcPr>
          <w:p w14:paraId="1131D829" w14:textId="77777777" w:rsidR="00147783" w:rsidRDefault="00147783" w:rsidP="00387122">
            <w:pPr>
              <w:jc w:val="both"/>
            </w:pPr>
            <w:r>
              <w:t>Počet vedených bakalářských prací – 42</w:t>
            </w:r>
          </w:p>
          <w:p w14:paraId="403E6055" w14:textId="77777777" w:rsidR="00147783" w:rsidRDefault="00147783" w:rsidP="00387122">
            <w:pPr>
              <w:jc w:val="both"/>
            </w:pPr>
            <w:r>
              <w:t>Počet vedených diplomových prací – 143</w:t>
            </w:r>
          </w:p>
          <w:p w14:paraId="340262A3" w14:textId="77777777" w:rsidR="00147783" w:rsidRDefault="00147783" w:rsidP="00387122">
            <w:pPr>
              <w:jc w:val="both"/>
            </w:pPr>
            <w:r>
              <w:t>Počet vedených disertačních prací - 1</w:t>
            </w:r>
          </w:p>
        </w:tc>
      </w:tr>
      <w:tr w:rsidR="00147783" w14:paraId="3464F6D2" w14:textId="77777777" w:rsidTr="00387122">
        <w:trPr>
          <w:cantSplit/>
        </w:trPr>
        <w:tc>
          <w:tcPr>
            <w:tcW w:w="3347" w:type="dxa"/>
            <w:gridSpan w:val="2"/>
            <w:tcBorders>
              <w:top w:val="single" w:sz="12" w:space="0" w:color="auto"/>
            </w:tcBorders>
            <w:shd w:val="clear" w:color="auto" w:fill="F7CAAC"/>
          </w:tcPr>
          <w:p w14:paraId="36FAC0A5" w14:textId="77777777" w:rsidR="00147783" w:rsidRDefault="00147783" w:rsidP="00387122">
            <w:pPr>
              <w:jc w:val="both"/>
            </w:pPr>
            <w:r>
              <w:rPr>
                <w:b/>
              </w:rPr>
              <w:t xml:space="preserve">Obor habilitačního řízení </w:t>
            </w:r>
          </w:p>
        </w:tc>
        <w:tc>
          <w:tcPr>
            <w:tcW w:w="2245" w:type="dxa"/>
            <w:gridSpan w:val="2"/>
            <w:tcBorders>
              <w:top w:val="single" w:sz="12" w:space="0" w:color="auto"/>
            </w:tcBorders>
            <w:shd w:val="clear" w:color="auto" w:fill="F7CAAC"/>
          </w:tcPr>
          <w:p w14:paraId="4CBD56DA" w14:textId="77777777" w:rsidR="00147783" w:rsidRDefault="00147783" w:rsidP="0038712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6B9CC07" w14:textId="77777777" w:rsidR="00147783" w:rsidRDefault="00147783" w:rsidP="0038712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0D4F26B" w14:textId="77777777" w:rsidR="00147783" w:rsidRDefault="00147783" w:rsidP="00387122">
            <w:pPr>
              <w:jc w:val="both"/>
              <w:rPr>
                <w:b/>
              </w:rPr>
            </w:pPr>
            <w:r>
              <w:rPr>
                <w:b/>
              </w:rPr>
              <w:t>Ohlasy publikací</w:t>
            </w:r>
          </w:p>
        </w:tc>
      </w:tr>
      <w:tr w:rsidR="00147783" w14:paraId="05DF8147" w14:textId="77777777" w:rsidTr="00387122">
        <w:trPr>
          <w:cantSplit/>
        </w:trPr>
        <w:tc>
          <w:tcPr>
            <w:tcW w:w="3347" w:type="dxa"/>
            <w:gridSpan w:val="2"/>
          </w:tcPr>
          <w:p w14:paraId="205DAB2F" w14:textId="77777777" w:rsidR="00147783" w:rsidRDefault="00147783" w:rsidP="00387122">
            <w:pPr>
              <w:jc w:val="both"/>
            </w:pPr>
            <w:r>
              <w:t>Management a ekonomika</w:t>
            </w:r>
          </w:p>
        </w:tc>
        <w:tc>
          <w:tcPr>
            <w:tcW w:w="2245" w:type="dxa"/>
            <w:gridSpan w:val="2"/>
          </w:tcPr>
          <w:p w14:paraId="447CFC32" w14:textId="77777777" w:rsidR="00147783" w:rsidRDefault="00147783" w:rsidP="00387122">
            <w:pPr>
              <w:jc w:val="both"/>
            </w:pPr>
            <w:r>
              <w:t>2013</w:t>
            </w:r>
          </w:p>
        </w:tc>
        <w:tc>
          <w:tcPr>
            <w:tcW w:w="2248" w:type="dxa"/>
            <w:gridSpan w:val="4"/>
            <w:tcBorders>
              <w:right w:val="single" w:sz="12" w:space="0" w:color="auto"/>
            </w:tcBorders>
          </w:tcPr>
          <w:p w14:paraId="09E3E701" w14:textId="77777777" w:rsidR="00147783" w:rsidRDefault="00147783" w:rsidP="00387122">
            <w:pPr>
              <w:jc w:val="both"/>
            </w:pPr>
            <w:r>
              <w:t>FaME, UTB ve  Zlíně</w:t>
            </w:r>
          </w:p>
        </w:tc>
        <w:tc>
          <w:tcPr>
            <w:tcW w:w="632" w:type="dxa"/>
            <w:tcBorders>
              <w:left w:val="single" w:sz="12" w:space="0" w:color="auto"/>
            </w:tcBorders>
            <w:shd w:val="clear" w:color="auto" w:fill="F7CAAC"/>
          </w:tcPr>
          <w:p w14:paraId="0721C6DE" w14:textId="77777777" w:rsidR="00147783" w:rsidRDefault="00147783" w:rsidP="00387122">
            <w:pPr>
              <w:jc w:val="both"/>
            </w:pPr>
            <w:r>
              <w:rPr>
                <w:b/>
              </w:rPr>
              <w:t>WOS</w:t>
            </w:r>
          </w:p>
        </w:tc>
        <w:tc>
          <w:tcPr>
            <w:tcW w:w="693" w:type="dxa"/>
            <w:shd w:val="clear" w:color="auto" w:fill="F7CAAC"/>
          </w:tcPr>
          <w:p w14:paraId="35D6DA49" w14:textId="77777777" w:rsidR="00147783" w:rsidRDefault="00147783" w:rsidP="00387122">
            <w:pPr>
              <w:jc w:val="both"/>
              <w:rPr>
                <w:sz w:val="18"/>
              </w:rPr>
            </w:pPr>
            <w:r>
              <w:rPr>
                <w:b/>
                <w:sz w:val="18"/>
              </w:rPr>
              <w:t>Scopus</w:t>
            </w:r>
          </w:p>
        </w:tc>
        <w:tc>
          <w:tcPr>
            <w:tcW w:w="694" w:type="dxa"/>
            <w:shd w:val="clear" w:color="auto" w:fill="F7CAAC"/>
          </w:tcPr>
          <w:p w14:paraId="0E80FFBC" w14:textId="77777777" w:rsidR="00147783" w:rsidRDefault="00147783" w:rsidP="00387122">
            <w:pPr>
              <w:jc w:val="both"/>
            </w:pPr>
            <w:r>
              <w:rPr>
                <w:b/>
                <w:sz w:val="18"/>
              </w:rPr>
              <w:t>ostatní</w:t>
            </w:r>
          </w:p>
        </w:tc>
      </w:tr>
      <w:tr w:rsidR="00147783" w14:paraId="0A677F44" w14:textId="77777777" w:rsidTr="00387122">
        <w:trPr>
          <w:cantSplit/>
          <w:trHeight w:val="70"/>
        </w:trPr>
        <w:tc>
          <w:tcPr>
            <w:tcW w:w="3347" w:type="dxa"/>
            <w:gridSpan w:val="2"/>
            <w:shd w:val="clear" w:color="auto" w:fill="F7CAAC"/>
          </w:tcPr>
          <w:p w14:paraId="6A6F3A30" w14:textId="77777777" w:rsidR="00147783" w:rsidRDefault="00147783" w:rsidP="00387122">
            <w:pPr>
              <w:jc w:val="both"/>
            </w:pPr>
            <w:r>
              <w:rPr>
                <w:b/>
              </w:rPr>
              <w:t>Obor jmenovacího řízení</w:t>
            </w:r>
          </w:p>
        </w:tc>
        <w:tc>
          <w:tcPr>
            <w:tcW w:w="2245" w:type="dxa"/>
            <w:gridSpan w:val="2"/>
            <w:shd w:val="clear" w:color="auto" w:fill="F7CAAC"/>
          </w:tcPr>
          <w:p w14:paraId="48182285" w14:textId="77777777" w:rsidR="00147783" w:rsidRDefault="00147783" w:rsidP="00387122">
            <w:pPr>
              <w:jc w:val="both"/>
            </w:pPr>
            <w:r>
              <w:rPr>
                <w:b/>
              </w:rPr>
              <w:t>Rok udělení hodnosti</w:t>
            </w:r>
          </w:p>
        </w:tc>
        <w:tc>
          <w:tcPr>
            <w:tcW w:w="2248" w:type="dxa"/>
            <w:gridSpan w:val="4"/>
            <w:tcBorders>
              <w:right w:val="single" w:sz="12" w:space="0" w:color="auto"/>
            </w:tcBorders>
            <w:shd w:val="clear" w:color="auto" w:fill="F7CAAC"/>
          </w:tcPr>
          <w:p w14:paraId="60F13569" w14:textId="77777777" w:rsidR="00147783" w:rsidRDefault="00147783" w:rsidP="00387122">
            <w:pPr>
              <w:jc w:val="both"/>
            </w:pPr>
            <w:r>
              <w:rPr>
                <w:b/>
              </w:rPr>
              <w:t>Řízení konáno na VŠ</w:t>
            </w:r>
          </w:p>
        </w:tc>
        <w:tc>
          <w:tcPr>
            <w:tcW w:w="632" w:type="dxa"/>
            <w:vMerge w:val="restart"/>
            <w:tcBorders>
              <w:left w:val="single" w:sz="12" w:space="0" w:color="auto"/>
            </w:tcBorders>
          </w:tcPr>
          <w:p w14:paraId="209AE8F8" w14:textId="77777777" w:rsidR="00147783" w:rsidRDefault="00147783" w:rsidP="00387122">
            <w:pPr>
              <w:jc w:val="both"/>
              <w:rPr>
                <w:b/>
              </w:rPr>
            </w:pPr>
            <w:r>
              <w:rPr>
                <w:b/>
              </w:rPr>
              <w:t>30</w:t>
            </w:r>
          </w:p>
        </w:tc>
        <w:tc>
          <w:tcPr>
            <w:tcW w:w="693" w:type="dxa"/>
            <w:vMerge w:val="restart"/>
          </w:tcPr>
          <w:p w14:paraId="71E8342E" w14:textId="77777777" w:rsidR="00147783" w:rsidRDefault="00147783" w:rsidP="00387122">
            <w:pPr>
              <w:jc w:val="both"/>
              <w:rPr>
                <w:b/>
              </w:rPr>
            </w:pPr>
            <w:r>
              <w:rPr>
                <w:b/>
              </w:rPr>
              <w:t>87</w:t>
            </w:r>
          </w:p>
        </w:tc>
        <w:tc>
          <w:tcPr>
            <w:tcW w:w="694" w:type="dxa"/>
            <w:vMerge w:val="restart"/>
          </w:tcPr>
          <w:p w14:paraId="7426AA7D" w14:textId="77777777" w:rsidR="00147783" w:rsidRDefault="00147783" w:rsidP="00387122">
            <w:pPr>
              <w:jc w:val="both"/>
              <w:rPr>
                <w:b/>
              </w:rPr>
            </w:pPr>
            <w:r>
              <w:rPr>
                <w:b/>
              </w:rPr>
              <w:t>88</w:t>
            </w:r>
          </w:p>
        </w:tc>
      </w:tr>
      <w:tr w:rsidR="00147783" w14:paraId="62AB5EAD" w14:textId="77777777" w:rsidTr="00387122">
        <w:trPr>
          <w:trHeight w:val="205"/>
        </w:trPr>
        <w:tc>
          <w:tcPr>
            <w:tcW w:w="3347" w:type="dxa"/>
            <w:gridSpan w:val="2"/>
          </w:tcPr>
          <w:p w14:paraId="3F89FEF0" w14:textId="77777777" w:rsidR="00147783" w:rsidRDefault="00147783" w:rsidP="00387122">
            <w:pPr>
              <w:jc w:val="both"/>
            </w:pPr>
          </w:p>
        </w:tc>
        <w:tc>
          <w:tcPr>
            <w:tcW w:w="2245" w:type="dxa"/>
            <w:gridSpan w:val="2"/>
          </w:tcPr>
          <w:p w14:paraId="2C060F9C" w14:textId="77777777" w:rsidR="00147783" w:rsidRDefault="00147783" w:rsidP="00387122">
            <w:pPr>
              <w:jc w:val="both"/>
            </w:pPr>
          </w:p>
        </w:tc>
        <w:tc>
          <w:tcPr>
            <w:tcW w:w="2248" w:type="dxa"/>
            <w:gridSpan w:val="4"/>
            <w:tcBorders>
              <w:right w:val="single" w:sz="12" w:space="0" w:color="auto"/>
            </w:tcBorders>
          </w:tcPr>
          <w:p w14:paraId="7F91A604" w14:textId="77777777" w:rsidR="00147783" w:rsidRDefault="00147783" w:rsidP="00387122">
            <w:pPr>
              <w:jc w:val="both"/>
            </w:pPr>
          </w:p>
        </w:tc>
        <w:tc>
          <w:tcPr>
            <w:tcW w:w="632" w:type="dxa"/>
            <w:vMerge/>
            <w:tcBorders>
              <w:left w:val="single" w:sz="12" w:space="0" w:color="auto"/>
            </w:tcBorders>
            <w:vAlign w:val="center"/>
          </w:tcPr>
          <w:p w14:paraId="119AD933" w14:textId="77777777" w:rsidR="00147783" w:rsidRDefault="00147783" w:rsidP="00387122">
            <w:pPr>
              <w:rPr>
                <w:b/>
              </w:rPr>
            </w:pPr>
          </w:p>
        </w:tc>
        <w:tc>
          <w:tcPr>
            <w:tcW w:w="693" w:type="dxa"/>
            <w:vMerge/>
            <w:vAlign w:val="center"/>
          </w:tcPr>
          <w:p w14:paraId="7C8B22CF" w14:textId="77777777" w:rsidR="00147783" w:rsidRDefault="00147783" w:rsidP="00387122">
            <w:pPr>
              <w:rPr>
                <w:b/>
              </w:rPr>
            </w:pPr>
          </w:p>
        </w:tc>
        <w:tc>
          <w:tcPr>
            <w:tcW w:w="694" w:type="dxa"/>
            <w:vMerge/>
            <w:vAlign w:val="center"/>
          </w:tcPr>
          <w:p w14:paraId="00C362A1" w14:textId="77777777" w:rsidR="00147783" w:rsidRDefault="00147783" w:rsidP="00387122">
            <w:pPr>
              <w:rPr>
                <w:b/>
              </w:rPr>
            </w:pPr>
          </w:p>
        </w:tc>
      </w:tr>
      <w:tr w:rsidR="00147783" w14:paraId="5CC9E893" w14:textId="77777777" w:rsidTr="00387122">
        <w:tc>
          <w:tcPr>
            <w:tcW w:w="9859" w:type="dxa"/>
            <w:gridSpan w:val="11"/>
            <w:shd w:val="clear" w:color="auto" w:fill="F7CAAC"/>
          </w:tcPr>
          <w:p w14:paraId="635C08C9" w14:textId="77777777" w:rsidR="00147783" w:rsidRDefault="00147783" w:rsidP="00387122">
            <w:pPr>
              <w:jc w:val="both"/>
              <w:rPr>
                <w:b/>
              </w:rPr>
            </w:pPr>
            <w:r>
              <w:rPr>
                <w:b/>
              </w:rPr>
              <w:t xml:space="preserve">Přehled o nejvýznamnější publikační a další tvůrčí činnosti nebo další profesní činnosti u odborníků z praxe vztahující se k zabezpečovaným předmětům </w:t>
            </w:r>
          </w:p>
        </w:tc>
      </w:tr>
      <w:tr w:rsidR="00147783" w:rsidRPr="00526C00" w14:paraId="580F9C0A" w14:textId="77777777" w:rsidTr="00387122">
        <w:tc>
          <w:tcPr>
            <w:tcW w:w="9859" w:type="dxa"/>
            <w:gridSpan w:val="11"/>
            <w:shd w:val="clear" w:color="auto" w:fill="auto"/>
          </w:tcPr>
          <w:p w14:paraId="48EC3C46" w14:textId="77777777" w:rsidR="00147783" w:rsidRPr="00526C00" w:rsidRDefault="00147783" w:rsidP="0038712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52" w:history="1">
              <w:r w:rsidRPr="00526C00">
                <w:rPr>
                  <w:rStyle w:val="Hypertextovodkaz"/>
                </w:rPr>
                <w:t>https://doi.org/10.9770/jssi.2016.7.1(9)</w:t>
              </w:r>
            </w:hyperlink>
            <w:r w:rsidRPr="00526C00">
              <w:rPr>
                <w:lang w:val="en"/>
              </w:rPr>
              <w:t xml:space="preserve"> (45%).</w:t>
            </w:r>
          </w:p>
          <w:p w14:paraId="29D12059" w14:textId="77777777" w:rsidR="00147783" w:rsidRPr="00526C00" w:rsidRDefault="00147783" w:rsidP="0038712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6D2C4C8" w14:textId="77777777" w:rsidR="00147783" w:rsidRPr="00526C00" w:rsidRDefault="00147783" w:rsidP="0038712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53" w:tgtFrame="_blank" w:history="1">
              <w:r w:rsidRPr="00526C00">
                <w:rPr>
                  <w:rStyle w:val="Hypertextovodkaz"/>
                  <w:shd w:val="clear" w:color="auto" w:fill="FFFFFF"/>
                </w:rPr>
                <w:t>https://doi.org/10.9770/jssi.2016.6.1(7)</w:t>
              </w:r>
            </w:hyperlink>
            <w:r w:rsidRPr="00526C00">
              <w:t xml:space="preserve"> (25%).</w:t>
            </w:r>
          </w:p>
          <w:p w14:paraId="6ED40D50" w14:textId="77777777" w:rsidR="00147783" w:rsidRPr="00526C00" w:rsidRDefault="00147783" w:rsidP="00387122">
            <w:pPr>
              <w:jc w:val="both"/>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tc>
      </w:tr>
      <w:tr w:rsidR="00147783" w:rsidRPr="0099344F" w14:paraId="3FCCEB27" w14:textId="77777777" w:rsidTr="00387122">
        <w:trPr>
          <w:trHeight w:val="3818"/>
        </w:trPr>
        <w:tc>
          <w:tcPr>
            <w:tcW w:w="9859" w:type="dxa"/>
            <w:gridSpan w:val="11"/>
          </w:tcPr>
          <w:p w14:paraId="69E20DB6" w14:textId="77777777" w:rsidR="00397103" w:rsidRPr="00E66B0B" w:rsidRDefault="00397103" w:rsidP="00397103">
            <w:pPr>
              <w:jc w:val="both"/>
            </w:pPr>
            <w:r w:rsidRPr="00E66B0B">
              <w:rPr>
                <w:i/>
              </w:rPr>
              <w:lastRenderedPageBreak/>
              <w:t>Přehled projektové činnosti:</w:t>
            </w:r>
            <w:r w:rsidRPr="00E66B0B">
              <w:rPr>
                <w:i/>
                <w:color w:val="FF0000"/>
              </w:rPr>
              <w:t xml:space="preserve"> </w:t>
            </w:r>
          </w:p>
          <w:p w14:paraId="2034F668" w14:textId="77777777" w:rsidR="00147783" w:rsidRPr="00EA6B4D" w:rsidRDefault="00147783" w:rsidP="007D1F4D">
            <w:pPr>
              <w:numPr>
                <w:ilvl w:val="0"/>
                <w:numId w:val="29"/>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2ADDADDA" w14:textId="77777777" w:rsidR="00147783" w:rsidRPr="00EA6B4D" w:rsidRDefault="00147783" w:rsidP="007D1F4D">
            <w:pPr>
              <w:numPr>
                <w:ilvl w:val="0"/>
                <w:numId w:val="29"/>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15635545" w14:textId="77777777" w:rsidR="00147783" w:rsidRPr="00EA6B4D" w:rsidRDefault="00147783" w:rsidP="007D1F4D">
            <w:pPr>
              <w:numPr>
                <w:ilvl w:val="0"/>
                <w:numId w:val="29"/>
              </w:numPr>
              <w:jc w:val="both"/>
            </w:pPr>
            <w:r w:rsidRPr="00EA6B4D">
              <w:t>Řešitelka grantu Visegrad University Studies Grant, č.</w:t>
            </w:r>
            <w:r>
              <w:t xml:space="preserve"> </w:t>
            </w:r>
            <w:r w:rsidRPr="00EA6B4D">
              <w:t>60900009, Ekonomika cestovního ruchu v kontextu zemí střední Evropy (zemí Višegrádské čtyřky)</w:t>
            </w:r>
          </w:p>
          <w:p w14:paraId="1ECB0013" w14:textId="77777777" w:rsidR="00147783" w:rsidRDefault="00147783" w:rsidP="007D1F4D">
            <w:pPr>
              <w:numPr>
                <w:ilvl w:val="0"/>
                <w:numId w:val="29"/>
              </w:numPr>
              <w:jc w:val="both"/>
            </w:pPr>
            <w:r w:rsidRPr="00EA6B4D">
              <w:t>Řešitelka grantu Visegrad Standard Grant č. 21220002, Project title: The Meaning of Tourism and Tourism Services in the V4 Countries. (100%)</w:t>
            </w:r>
          </w:p>
          <w:p w14:paraId="6CCEA1BB" w14:textId="77777777" w:rsidR="00147783" w:rsidRDefault="00147783" w:rsidP="007D1F4D">
            <w:pPr>
              <w:numPr>
                <w:ilvl w:val="0"/>
                <w:numId w:val="29"/>
              </w:numPr>
              <w:jc w:val="both"/>
            </w:pPr>
            <w:r w:rsidRPr="00EA6B4D">
              <w:t>Řešitelka grantu LIFELONG LEARNING PROGRAMME- ub programme -</w:t>
            </w:r>
            <w:r>
              <w:t xml:space="preserve"> </w:t>
            </w:r>
            <w:r w:rsidRPr="00EA6B4D">
              <w:t>LEONARDO DA VINCI název projektu: Vocational Education for European Routes NEtworks (zkratka V.E.R.N.E.) – Vzdělávání  v rámci evropských stezek</w:t>
            </w:r>
          </w:p>
          <w:p w14:paraId="4E1F720D" w14:textId="77777777" w:rsidR="00147783" w:rsidRDefault="00147783" w:rsidP="007D1F4D">
            <w:pPr>
              <w:numPr>
                <w:ilvl w:val="0"/>
                <w:numId w:val="29"/>
              </w:numPr>
              <w:jc w:val="both"/>
            </w:pPr>
            <w:r>
              <w:t>Ministerstvo zdravotnictví ČR NT 12235 Aplikace moderních kalkulačních metod pro účely optimalizace nákladů ve zdravotnictví 2011-2013 (člen řešitelského týmu).</w:t>
            </w:r>
          </w:p>
          <w:p w14:paraId="276744F3" w14:textId="77777777" w:rsidR="00147783" w:rsidRPr="0099344F" w:rsidRDefault="00147783" w:rsidP="007D1F4D">
            <w:pPr>
              <w:numPr>
                <w:ilvl w:val="0"/>
                <w:numId w:val="29"/>
              </w:numPr>
              <w:jc w:val="both"/>
            </w:pPr>
            <w:r w:rsidRPr="0099344F">
              <w:t xml:space="preserve">Technologická agentura ČR </w:t>
            </w:r>
            <w:r w:rsidRPr="0099344F">
              <w:rPr>
                <w:bCs/>
              </w:rPr>
              <w:t xml:space="preserve">TL01000191, Inovace systémů řízení subjektů cestovního ruchu pomocí nástrojů procesního řízení </w:t>
            </w:r>
            <w:r w:rsidRPr="0099344F">
              <w:t>(člen řešitelského týmu).</w:t>
            </w:r>
          </w:p>
        </w:tc>
      </w:tr>
      <w:tr w:rsidR="00147783" w14:paraId="6FBDF357" w14:textId="77777777" w:rsidTr="00387122">
        <w:trPr>
          <w:trHeight w:val="218"/>
        </w:trPr>
        <w:tc>
          <w:tcPr>
            <w:tcW w:w="9859" w:type="dxa"/>
            <w:gridSpan w:val="11"/>
            <w:shd w:val="clear" w:color="auto" w:fill="F7CAAC"/>
          </w:tcPr>
          <w:p w14:paraId="33661EF2" w14:textId="77777777" w:rsidR="00147783" w:rsidRDefault="00147783" w:rsidP="00387122">
            <w:pPr>
              <w:rPr>
                <w:b/>
              </w:rPr>
            </w:pPr>
            <w:r>
              <w:rPr>
                <w:b/>
              </w:rPr>
              <w:t>Působení v zahraničí</w:t>
            </w:r>
          </w:p>
        </w:tc>
      </w:tr>
      <w:tr w:rsidR="00147783" w:rsidRPr="00B3781F" w14:paraId="168D666E" w14:textId="77777777" w:rsidTr="00387122">
        <w:trPr>
          <w:trHeight w:val="47"/>
        </w:trPr>
        <w:tc>
          <w:tcPr>
            <w:tcW w:w="9859" w:type="dxa"/>
            <w:gridSpan w:val="11"/>
          </w:tcPr>
          <w:p w14:paraId="652D511B" w14:textId="77777777" w:rsidR="00147783" w:rsidRPr="00B3781F" w:rsidRDefault="00147783" w:rsidP="00387122"/>
        </w:tc>
      </w:tr>
      <w:tr w:rsidR="00147783" w14:paraId="032C6B9A" w14:textId="77777777" w:rsidTr="00387122">
        <w:trPr>
          <w:cantSplit/>
          <w:trHeight w:val="290"/>
        </w:trPr>
        <w:tc>
          <w:tcPr>
            <w:tcW w:w="2518" w:type="dxa"/>
            <w:shd w:val="clear" w:color="auto" w:fill="F7CAAC"/>
          </w:tcPr>
          <w:p w14:paraId="499F59D6" w14:textId="77777777" w:rsidR="00147783" w:rsidRDefault="00147783" w:rsidP="00387122">
            <w:pPr>
              <w:jc w:val="both"/>
              <w:rPr>
                <w:b/>
              </w:rPr>
            </w:pPr>
            <w:r>
              <w:rPr>
                <w:b/>
              </w:rPr>
              <w:t xml:space="preserve">Podpis </w:t>
            </w:r>
          </w:p>
        </w:tc>
        <w:tc>
          <w:tcPr>
            <w:tcW w:w="4536" w:type="dxa"/>
            <w:gridSpan w:val="5"/>
          </w:tcPr>
          <w:p w14:paraId="01463259" w14:textId="77777777" w:rsidR="00147783" w:rsidRDefault="00147783" w:rsidP="00387122">
            <w:pPr>
              <w:jc w:val="both"/>
            </w:pPr>
          </w:p>
        </w:tc>
        <w:tc>
          <w:tcPr>
            <w:tcW w:w="786" w:type="dxa"/>
            <w:gridSpan w:val="2"/>
            <w:shd w:val="clear" w:color="auto" w:fill="F7CAAC"/>
          </w:tcPr>
          <w:p w14:paraId="7D063E5F" w14:textId="77777777" w:rsidR="00147783" w:rsidRDefault="00147783" w:rsidP="00387122">
            <w:pPr>
              <w:jc w:val="both"/>
            </w:pPr>
            <w:r>
              <w:rPr>
                <w:b/>
              </w:rPr>
              <w:t>datum</w:t>
            </w:r>
          </w:p>
        </w:tc>
        <w:tc>
          <w:tcPr>
            <w:tcW w:w="2019" w:type="dxa"/>
            <w:gridSpan w:val="3"/>
          </w:tcPr>
          <w:p w14:paraId="7393ABA2" w14:textId="77777777" w:rsidR="00147783" w:rsidRDefault="00147783" w:rsidP="00387122">
            <w:pPr>
              <w:jc w:val="both"/>
            </w:pPr>
          </w:p>
        </w:tc>
      </w:tr>
    </w:tbl>
    <w:p w14:paraId="5A28AF43" w14:textId="77777777" w:rsidR="00E844AE" w:rsidRDefault="00E844A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5B2B09" w:rsidRPr="005B2B09" w14:paraId="3DA5D9C6" w14:textId="77777777" w:rsidTr="00491DAF">
        <w:tc>
          <w:tcPr>
            <w:tcW w:w="9859" w:type="dxa"/>
            <w:gridSpan w:val="11"/>
            <w:tcBorders>
              <w:bottom w:val="double" w:sz="4" w:space="0" w:color="auto"/>
            </w:tcBorders>
            <w:shd w:val="clear" w:color="auto" w:fill="BDD6EE"/>
          </w:tcPr>
          <w:p w14:paraId="65D87FA5" w14:textId="77777777" w:rsidR="005B2B09" w:rsidRPr="005B2B09" w:rsidRDefault="005B2B09" w:rsidP="005B2B09">
            <w:pPr>
              <w:jc w:val="both"/>
              <w:rPr>
                <w:b/>
                <w:sz w:val="28"/>
              </w:rPr>
            </w:pPr>
            <w:r w:rsidRPr="005B2B09">
              <w:rPr>
                <w:b/>
                <w:sz w:val="28"/>
              </w:rPr>
              <w:lastRenderedPageBreak/>
              <w:t>C-I – Personální zabezpečení</w:t>
            </w:r>
          </w:p>
        </w:tc>
      </w:tr>
      <w:tr w:rsidR="005B2B09" w:rsidRPr="005B2B09" w14:paraId="0C445C34" w14:textId="77777777" w:rsidTr="00491DAF">
        <w:tc>
          <w:tcPr>
            <w:tcW w:w="2518" w:type="dxa"/>
            <w:tcBorders>
              <w:top w:val="double" w:sz="4" w:space="0" w:color="auto"/>
            </w:tcBorders>
            <w:shd w:val="clear" w:color="auto" w:fill="F7CAAC"/>
          </w:tcPr>
          <w:p w14:paraId="1EA04BEF" w14:textId="77777777" w:rsidR="005B2B09" w:rsidRPr="005B2B09" w:rsidRDefault="005B2B09" w:rsidP="005B2B09">
            <w:pPr>
              <w:jc w:val="both"/>
              <w:rPr>
                <w:b/>
              </w:rPr>
            </w:pPr>
            <w:r w:rsidRPr="005B2B09">
              <w:rPr>
                <w:b/>
              </w:rPr>
              <w:t>Vysoká škola</w:t>
            </w:r>
          </w:p>
        </w:tc>
        <w:tc>
          <w:tcPr>
            <w:tcW w:w="7341" w:type="dxa"/>
            <w:gridSpan w:val="10"/>
          </w:tcPr>
          <w:p w14:paraId="068DE2D9" w14:textId="77777777" w:rsidR="005B2B09" w:rsidRPr="005B2B09" w:rsidRDefault="005B2B09" w:rsidP="005B2B09">
            <w:pPr>
              <w:jc w:val="both"/>
            </w:pPr>
            <w:r w:rsidRPr="005B2B09">
              <w:t>Univerzita Tomáše Bati ve Zlíně</w:t>
            </w:r>
          </w:p>
        </w:tc>
      </w:tr>
      <w:tr w:rsidR="005B2B09" w:rsidRPr="005B2B09" w14:paraId="3246E9E9" w14:textId="77777777" w:rsidTr="00491DAF">
        <w:tc>
          <w:tcPr>
            <w:tcW w:w="2518" w:type="dxa"/>
            <w:shd w:val="clear" w:color="auto" w:fill="F7CAAC"/>
          </w:tcPr>
          <w:p w14:paraId="3591E14D" w14:textId="77777777" w:rsidR="005B2B09" w:rsidRPr="005B2B09" w:rsidRDefault="005B2B09" w:rsidP="005B2B09">
            <w:pPr>
              <w:jc w:val="both"/>
              <w:rPr>
                <w:b/>
              </w:rPr>
            </w:pPr>
            <w:r w:rsidRPr="005B2B09">
              <w:rPr>
                <w:b/>
              </w:rPr>
              <w:t>Součást vysoké školy</w:t>
            </w:r>
          </w:p>
        </w:tc>
        <w:tc>
          <w:tcPr>
            <w:tcW w:w="7341" w:type="dxa"/>
            <w:gridSpan w:val="10"/>
          </w:tcPr>
          <w:p w14:paraId="387D1978" w14:textId="77777777" w:rsidR="005B2B09" w:rsidRPr="005B2B09" w:rsidRDefault="005B2B09" w:rsidP="005B2B09">
            <w:pPr>
              <w:jc w:val="both"/>
            </w:pPr>
            <w:r w:rsidRPr="005B2B09">
              <w:t>Fakulta managementu a ekonomiky</w:t>
            </w:r>
          </w:p>
        </w:tc>
      </w:tr>
      <w:tr w:rsidR="005B2B09" w:rsidRPr="005B2B09" w14:paraId="0F1D565A" w14:textId="77777777" w:rsidTr="00491DAF">
        <w:tc>
          <w:tcPr>
            <w:tcW w:w="2518" w:type="dxa"/>
            <w:shd w:val="clear" w:color="auto" w:fill="F7CAAC"/>
          </w:tcPr>
          <w:p w14:paraId="658856E6" w14:textId="77777777" w:rsidR="005B2B09" w:rsidRPr="005B2B09" w:rsidRDefault="005B2B09" w:rsidP="005B2B09">
            <w:pPr>
              <w:jc w:val="both"/>
              <w:rPr>
                <w:b/>
              </w:rPr>
            </w:pPr>
            <w:r w:rsidRPr="005B2B09">
              <w:rPr>
                <w:b/>
              </w:rPr>
              <w:t>Název studijního programu</w:t>
            </w:r>
          </w:p>
        </w:tc>
        <w:tc>
          <w:tcPr>
            <w:tcW w:w="7341" w:type="dxa"/>
            <w:gridSpan w:val="10"/>
          </w:tcPr>
          <w:p w14:paraId="3A7AABCB" w14:textId="77777777" w:rsidR="005B2B09" w:rsidRPr="005B2B09" w:rsidRDefault="005B2B09" w:rsidP="005B2B09">
            <w:pPr>
              <w:jc w:val="both"/>
            </w:pPr>
            <w:r w:rsidRPr="005B2B09">
              <w:t>Economics and Management</w:t>
            </w:r>
          </w:p>
        </w:tc>
      </w:tr>
      <w:tr w:rsidR="005B2B09" w:rsidRPr="005B2B09" w14:paraId="17C4FD8B" w14:textId="77777777" w:rsidTr="00491DAF">
        <w:tc>
          <w:tcPr>
            <w:tcW w:w="2518" w:type="dxa"/>
            <w:shd w:val="clear" w:color="auto" w:fill="F7CAAC"/>
          </w:tcPr>
          <w:p w14:paraId="738678BC" w14:textId="77777777" w:rsidR="005B2B09" w:rsidRPr="005B2B09" w:rsidRDefault="005B2B09" w:rsidP="005B2B09">
            <w:pPr>
              <w:jc w:val="both"/>
              <w:rPr>
                <w:b/>
              </w:rPr>
            </w:pPr>
            <w:r w:rsidRPr="005B2B09">
              <w:rPr>
                <w:b/>
              </w:rPr>
              <w:t>Jméno a příjmení</w:t>
            </w:r>
          </w:p>
        </w:tc>
        <w:tc>
          <w:tcPr>
            <w:tcW w:w="4536" w:type="dxa"/>
            <w:gridSpan w:val="5"/>
          </w:tcPr>
          <w:p w14:paraId="08D2AD6D" w14:textId="77777777" w:rsidR="005B2B09" w:rsidRPr="005B2B09" w:rsidRDefault="005B2B09" w:rsidP="005B2B09">
            <w:pPr>
              <w:jc w:val="both"/>
            </w:pPr>
            <w:r w:rsidRPr="005B2B09">
              <w:t>Miroslav ŽIŽKA</w:t>
            </w:r>
          </w:p>
        </w:tc>
        <w:tc>
          <w:tcPr>
            <w:tcW w:w="709" w:type="dxa"/>
            <w:shd w:val="clear" w:color="auto" w:fill="F7CAAC"/>
          </w:tcPr>
          <w:p w14:paraId="1553DC15" w14:textId="77777777" w:rsidR="005B2B09" w:rsidRPr="005B2B09" w:rsidRDefault="005B2B09" w:rsidP="005B2B09">
            <w:pPr>
              <w:jc w:val="both"/>
              <w:rPr>
                <w:b/>
              </w:rPr>
            </w:pPr>
            <w:r w:rsidRPr="005B2B09">
              <w:rPr>
                <w:b/>
              </w:rPr>
              <w:t>Tituly</w:t>
            </w:r>
          </w:p>
        </w:tc>
        <w:tc>
          <w:tcPr>
            <w:tcW w:w="2096" w:type="dxa"/>
            <w:gridSpan w:val="4"/>
          </w:tcPr>
          <w:p w14:paraId="4D2ECEEB" w14:textId="77777777" w:rsidR="005B2B09" w:rsidRPr="005B2B09" w:rsidRDefault="005B2B09" w:rsidP="005B2B09">
            <w:pPr>
              <w:jc w:val="both"/>
            </w:pPr>
            <w:r w:rsidRPr="005B2B09">
              <w:t>prof. Ing., Ph.D.</w:t>
            </w:r>
          </w:p>
        </w:tc>
      </w:tr>
      <w:tr w:rsidR="005B2B09" w:rsidRPr="005B2B09" w14:paraId="494E0FDF" w14:textId="77777777" w:rsidTr="00491DAF">
        <w:tc>
          <w:tcPr>
            <w:tcW w:w="2518" w:type="dxa"/>
            <w:shd w:val="clear" w:color="auto" w:fill="F7CAAC"/>
          </w:tcPr>
          <w:p w14:paraId="7B3F6DBF" w14:textId="77777777" w:rsidR="005B2B09" w:rsidRPr="005B2B09" w:rsidRDefault="005B2B09" w:rsidP="005B2B09">
            <w:pPr>
              <w:jc w:val="both"/>
              <w:rPr>
                <w:b/>
              </w:rPr>
            </w:pPr>
            <w:r w:rsidRPr="005B2B09">
              <w:rPr>
                <w:b/>
              </w:rPr>
              <w:t>Rok narození</w:t>
            </w:r>
          </w:p>
        </w:tc>
        <w:tc>
          <w:tcPr>
            <w:tcW w:w="829" w:type="dxa"/>
          </w:tcPr>
          <w:p w14:paraId="4B6237B1" w14:textId="77777777" w:rsidR="005B2B09" w:rsidRPr="005B2B09" w:rsidRDefault="005B2B09" w:rsidP="005B2B09">
            <w:pPr>
              <w:jc w:val="both"/>
            </w:pPr>
            <w:r w:rsidRPr="005B2B09">
              <w:t>1972</w:t>
            </w:r>
          </w:p>
        </w:tc>
        <w:tc>
          <w:tcPr>
            <w:tcW w:w="1721" w:type="dxa"/>
            <w:shd w:val="clear" w:color="auto" w:fill="F7CAAC"/>
          </w:tcPr>
          <w:p w14:paraId="11FF4C28" w14:textId="77777777" w:rsidR="005B2B09" w:rsidRPr="005B2B09" w:rsidRDefault="005B2B09" w:rsidP="005B2B09">
            <w:pPr>
              <w:jc w:val="both"/>
              <w:rPr>
                <w:b/>
              </w:rPr>
            </w:pPr>
            <w:r w:rsidRPr="005B2B09">
              <w:rPr>
                <w:b/>
              </w:rPr>
              <w:t>typ vztahu k VŠ</w:t>
            </w:r>
          </w:p>
        </w:tc>
        <w:tc>
          <w:tcPr>
            <w:tcW w:w="992" w:type="dxa"/>
            <w:gridSpan w:val="2"/>
          </w:tcPr>
          <w:p w14:paraId="0A195F9E" w14:textId="77777777" w:rsidR="005B2B09" w:rsidRPr="005B2B09" w:rsidRDefault="005B2B09" w:rsidP="005B2B09">
            <w:pPr>
              <w:jc w:val="both"/>
            </w:pPr>
          </w:p>
        </w:tc>
        <w:tc>
          <w:tcPr>
            <w:tcW w:w="994" w:type="dxa"/>
            <w:shd w:val="clear" w:color="auto" w:fill="F7CAAC"/>
          </w:tcPr>
          <w:p w14:paraId="0A75F603" w14:textId="77777777" w:rsidR="005B2B09" w:rsidRPr="005B2B09" w:rsidRDefault="005B2B09" w:rsidP="005B2B09">
            <w:pPr>
              <w:jc w:val="both"/>
              <w:rPr>
                <w:b/>
              </w:rPr>
            </w:pPr>
            <w:r w:rsidRPr="005B2B09">
              <w:rPr>
                <w:b/>
              </w:rPr>
              <w:t>rozsah</w:t>
            </w:r>
          </w:p>
        </w:tc>
        <w:tc>
          <w:tcPr>
            <w:tcW w:w="709" w:type="dxa"/>
          </w:tcPr>
          <w:p w14:paraId="6A6B7ABF" w14:textId="77777777" w:rsidR="005B2B09" w:rsidRPr="005B2B09" w:rsidRDefault="005B2B09" w:rsidP="005B2B09">
            <w:pPr>
              <w:jc w:val="both"/>
            </w:pPr>
          </w:p>
        </w:tc>
        <w:tc>
          <w:tcPr>
            <w:tcW w:w="709" w:type="dxa"/>
            <w:gridSpan w:val="2"/>
            <w:shd w:val="clear" w:color="auto" w:fill="F7CAAC"/>
          </w:tcPr>
          <w:p w14:paraId="3850F14A" w14:textId="77777777" w:rsidR="005B2B09" w:rsidRPr="000C6467" w:rsidRDefault="005B2B09" w:rsidP="005B2B09">
            <w:pPr>
              <w:jc w:val="both"/>
              <w:rPr>
                <w:b/>
                <w:sz w:val="18"/>
              </w:rPr>
            </w:pPr>
            <w:r w:rsidRPr="000C6467">
              <w:rPr>
                <w:b/>
                <w:sz w:val="18"/>
              </w:rPr>
              <w:t>do kdy</w:t>
            </w:r>
          </w:p>
        </w:tc>
        <w:tc>
          <w:tcPr>
            <w:tcW w:w="1387" w:type="dxa"/>
            <w:gridSpan w:val="2"/>
          </w:tcPr>
          <w:p w14:paraId="1445800C" w14:textId="77777777" w:rsidR="005B2B09" w:rsidRPr="005B2B09" w:rsidRDefault="005B2B09" w:rsidP="005B2B09">
            <w:pPr>
              <w:jc w:val="both"/>
            </w:pPr>
          </w:p>
        </w:tc>
      </w:tr>
      <w:tr w:rsidR="005B2B09" w:rsidRPr="005B2B09" w14:paraId="5F63C181" w14:textId="77777777" w:rsidTr="00491DAF">
        <w:tc>
          <w:tcPr>
            <w:tcW w:w="5068" w:type="dxa"/>
            <w:gridSpan w:val="3"/>
            <w:shd w:val="clear" w:color="auto" w:fill="F7CAAC"/>
          </w:tcPr>
          <w:p w14:paraId="52C3AABD" w14:textId="77777777" w:rsidR="005B2B09" w:rsidRPr="005B2B09" w:rsidRDefault="005B2B09" w:rsidP="005B2B09">
            <w:pPr>
              <w:jc w:val="both"/>
              <w:rPr>
                <w:b/>
              </w:rPr>
            </w:pPr>
            <w:r w:rsidRPr="005B2B09">
              <w:rPr>
                <w:b/>
              </w:rPr>
              <w:t>Typ vztahu na součásti VŠ, která uskutečňuje st. program</w:t>
            </w:r>
          </w:p>
        </w:tc>
        <w:tc>
          <w:tcPr>
            <w:tcW w:w="992" w:type="dxa"/>
            <w:gridSpan w:val="2"/>
          </w:tcPr>
          <w:p w14:paraId="3779EE80" w14:textId="77777777" w:rsidR="005B2B09" w:rsidRPr="005B2B09" w:rsidRDefault="005B2B09" w:rsidP="005B2B09">
            <w:pPr>
              <w:jc w:val="both"/>
            </w:pPr>
          </w:p>
        </w:tc>
        <w:tc>
          <w:tcPr>
            <w:tcW w:w="994" w:type="dxa"/>
            <w:shd w:val="clear" w:color="auto" w:fill="F7CAAC"/>
          </w:tcPr>
          <w:p w14:paraId="5BBF762C" w14:textId="77777777" w:rsidR="005B2B09" w:rsidRPr="005B2B09" w:rsidRDefault="005B2B09" w:rsidP="005B2B09">
            <w:pPr>
              <w:jc w:val="both"/>
              <w:rPr>
                <w:b/>
              </w:rPr>
            </w:pPr>
            <w:r w:rsidRPr="005B2B09">
              <w:rPr>
                <w:b/>
              </w:rPr>
              <w:t>rozsah</w:t>
            </w:r>
          </w:p>
        </w:tc>
        <w:tc>
          <w:tcPr>
            <w:tcW w:w="709" w:type="dxa"/>
          </w:tcPr>
          <w:p w14:paraId="5B254F5F" w14:textId="77777777" w:rsidR="005B2B09" w:rsidRPr="005B2B09" w:rsidRDefault="005B2B09" w:rsidP="005B2B09">
            <w:pPr>
              <w:jc w:val="both"/>
            </w:pPr>
          </w:p>
        </w:tc>
        <w:tc>
          <w:tcPr>
            <w:tcW w:w="709" w:type="dxa"/>
            <w:gridSpan w:val="2"/>
            <w:shd w:val="clear" w:color="auto" w:fill="F7CAAC"/>
          </w:tcPr>
          <w:p w14:paraId="4162E41A" w14:textId="77777777" w:rsidR="005B2B09" w:rsidRPr="000C6467" w:rsidRDefault="005B2B09" w:rsidP="005B2B09">
            <w:pPr>
              <w:jc w:val="both"/>
              <w:rPr>
                <w:b/>
                <w:sz w:val="18"/>
              </w:rPr>
            </w:pPr>
            <w:r w:rsidRPr="000C6467">
              <w:rPr>
                <w:b/>
                <w:sz w:val="18"/>
              </w:rPr>
              <w:t>do kdy</w:t>
            </w:r>
          </w:p>
        </w:tc>
        <w:tc>
          <w:tcPr>
            <w:tcW w:w="1387" w:type="dxa"/>
            <w:gridSpan w:val="2"/>
          </w:tcPr>
          <w:p w14:paraId="09D58534" w14:textId="77777777" w:rsidR="005B2B09" w:rsidRPr="005B2B09" w:rsidRDefault="005B2B09" w:rsidP="005B2B09">
            <w:pPr>
              <w:jc w:val="both"/>
            </w:pPr>
          </w:p>
        </w:tc>
      </w:tr>
      <w:tr w:rsidR="005B2B09" w:rsidRPr="005B2B09" w14:paraId="49C3C92D" w14:textId="77777777" w:rsidTr="00491DAF">
        <w:tc>
          <w:tcPr>
            <w:tcW w:w="6060" w:type="dxa"/>
            <w:gridSpan w:val="5"/>
            <w:shd w:val="clear" w:color="auto" w:fill="F7CAAC"/>
          </w:tcPr>
          <w:p w14:paraId="110352C0" w14:textId="77777777" w:rsidR="005B2B09" w:rsidRPr="005B2B09" w:rsidRDefault="005B2B09" w:rsidP="005B2B09">
            <w:pPr>
              <w:jc w:val="both"/>
            </w:pPr>
            <w:r w:rsidRPr="005B2B09">
              <w:rPr>
                <w:b/>
              </w:rPr>
              <w:t>Další současná působení jako akademický pracovník na jiných VŠ</w:t>
            </w:r>
          </w:p>
        </w:tc>
        <w:tc>
          <w:tcPr>
            <w:tcW w:w="1703" w:type="dxa"/>
            <w:gridSpan w:val="2"/>
            <w:shd w:val="clear" w:color="auto" w:fill="F7CAAC"/>
          </w:tcPr>
          <w:p w14:paraId="478A3DE8" w14:textId="77777777" w:rsidR="005B2B09" w:rsidRPr="005B2B09" w:rsidRDefault="005B2B09" w:rsidP="005B2B09">
            <w:pPr>
              <w:jc w:val="both"/>
              <w:rPr>
                <w:b/>
              </w:rPr>
            </w:pPr>
            <w:r w:rsidRPr="005B2B09">
              <w:rPr>
                <w:b/>
              </w:rPr>
              <w:t>typ prac. vztahu</w:t>
            </w:r>
          </w:p>
        </w:tc>
        <w:tc>
          <w:tcPr>
            <w:tcW w:w="2096" w:type="dxa"/>
            <w:gridSpan w:val="4"/>
            <w:shd w:val="clear" w:color="auto" w:fill="F7CAAC"/>
          </w:tcPr>
          <w:p w14:paraId="1D75C2ED" w14:textId="77777777" w:rsidR="005B2B09" w:rsidRPr="005B2B09" w:rsidRDefault="005B2B09" w:rsidP="005B2B09">
            <w:pPr>
              <w:jc w:val="both"/>
              <w:rPr>
                <w:b/>
              </w:rPr>
            </w:pPr>
            <w:r w:rsidRPr="005B2B09">
              <w:rPr>
                <w:b/>
              </w:rPr>
              <w:t>rozsah</w:t>
            </w:r>
          </w:p>
        </w:tc>
      </w:tr>
      <w:tr w:rsidR="005B2B09" w:rsidRPr="005B2B09" w14:paraId="01536DF3" w14:textId="77777777" w:rsidTr="00491DAF">
        <w:tc>
          <w:tcPr>
            <w:tcW w:w="6060" w:type="dxa"/>
            <w:gridSpan w:val="5"/>
          </w:tcPr>
          <w:p w14:paraId="77099D55" w14:textId="77777777" w:rsidR="005B2B09" w:rsidRPr="005B2B09" w:rsidRDefault="005B2B09" w:rsidP="005B2B09">
            <w:pPr>
              <w:jc w:val="both"/>
            </w:pPr>
            <w:r w:rsidRPr="005B2B09">
              <w:t>Technická univerzita v Liberci</w:t>
            </w:r>
          </w:p>
        </w:tc>
        <w:tc>
          <w:tcPr>
            <w:tcW w:w="1703" w:type="dxa"/>
            <w:gridSpan w:val="2"/>
          </w:tcPr>
          <w:p w14:paraId="46E5CBDA" w14:textId="77777777" w:rsidR="005B2B09" w:rsidRPr="005B2B09" w:rsidRDefault="005B2B09" w:rsidP="005B2B09">
            <w:pPr>
              <w:jc w:val="both"/>
            </w:pPr>
            <w:r w:rsidRPr="005B2B09">
              <w:t>pp</w:t>
            </w:r>
          </w:p>
        </w:tc>
        <w:tc>
          <w:tcPr>
            <w:tcW w:w="2096" w:type="dxa"/>
            <w:gridSpan w:val="4"/>
          </w:tcPr>
          <w:p w14:paraId="78CA3B57" w14:textId="77777777" w:rsidR="005B2B09" w:rsidRPr="005B2B09" w:rsidRDefault="005B2B09" w:rsidP="005B2B09">
            <w:pPr>
              <w:jc w:val="both"/>
            </w:pPr>
            <w:r w:rsidRPr="005B2B09">
              <w:t>40</w:t>
            </w:r>
          </w:p>
        </w:tc>
      </w:tr>
      <w:tr w:rsidR="005B2B09" w:rsidRPr="005B2B09" w14:paraId="7BAE88AD" w14:textId="77777777" w:rsidTr="00491DAF">
        <w:tc>
          <w:tcPr>
            <w:tcW w:w="6060" w:type="dxa"/>
            <w:gridSpan w:val="5"/>
          </w:tcPr>
          <w:p w14:paraId="78ADA1C5" w14:textId="77777777" w:rsidR="005B2B09" w:rsidRPr="005B2B09" w:rsidRDefault="005B2B09" w:rsidP="005B2B09">
            <w:pPr>
              <w:jc w:val="both"/>
            </w:pPr>
          </w:p>
        </w:tc>
        <w:tc>
          <w:tcPr>
            <w:tcW w:w="1703" w:type="dxa"/>
            <w:gridSpan w:val="2"/>
          </w:tcPr>
          <w:p w14:paraId="38240000" w14:textId="77777777" w:rsidR="005B2B09" w:rsidRPr="005B2B09" w:rsidRDefault="005B2B09" w:rsidP="005B2B09">
            <w:pPr>
              <w:jc w:val="both"/>
            </w:pPr>
          </w:p>
        </w:tc>
        <w:tc>
          <w:tcPr>
            <w:tcW w:w="2096" w:type="dxa"/>
            <w:gridSpan w:val="4"/>
          </w:tcPr>
          <w:p w14:paraId="5820C190" w14:textId="77777777" w:rsidR="005B2B09" w:rsidRPr="005B2B09" w:rsidRDefault="005B2B09" w:rsidP="005B2B09">
            <w:pPr>
              <w:jc w:val="both"/>
            </w:pPr>
          </w:p>
        </w:tc>
      </w:tr>
      <w:tr w:rsidR="005B2B09" w:rsidRPr="005B2B09" w14:paraId="2CA0F32E" w14:textId="77777777" w:rsidTr="00491DAF">
        <w:tc>
          <w:tcPr>
            <w:tcW w:w="9859" w:type="dxa"/>
            <w:gridSpan w:val="11"/>
            <w:shd w:val="clear" w:color="auto" w:fill="F7CAAC"/>
          </w:tcPr>
          <w:p w14:paraId="71BE4D1B" w14:textId="77777777" w:rsidR="005B2B09" w:rsidRPr="005B2B09" w:rsidRDefault="005B2B09" w:rsidP="005B2B09">
            <w:pPr>
              <w:jc w:val="both"/>
            </w:pPr>
            <w:r w:rsidRPr="005B2B09">
              <w:rPr>
                <w:b/>
              </w:rPr>
              <w:t>Předměty příslušného studijního programu a způsob zapojení do jejich výuky, příp. další zapojení do uskutečňování studijního programu</w:t>
            </w:r>
          </w:p>
        </w:tc>
      </w:tr>
      <w:tr w:rsidR="005B2B09" w:rsidRPr="005B2B09" w14:paraId="07BE2120" w14:textId="77777777" w:rsidTr="00491DAF">
        <w:trPr>
          <w:trHeight w:val="324"/>
        </w:trPr>
        <w:tc>
          <w:tcPr>
            <w:tcW w:w="9859" w:type="dxa"/>
            <w:gridSpan w:val="11"/>
            <w:tcBorders>
              <w:top w:val="nil"/>
            </w:tcBorders>
          </w:tcPr>
          <w:p w14:paraId="359DF49E" w14:textId="77777777" w:rsidR="005B2B09" w:rsidRPr="005B2B09" w:rsidRDefault="002D72CF" w:rsidP="005B2B09">
            <w:pPr>
              <w:jc w:val="both"/>
            </w:pPr>
            <w:r>
              <w:t>Člen Oborové rady</w:t>
            </w:r>
          </w:p>
        </w:tc>
      </w:tr>
      <w:tr w:rsidR="005B2B09" w:rsidRPr="005B2B09" w14:paraId="1C71B188" w14:textId="77777777" w:rsidTr="00491DAF">
        <w:tc>
          <w:tcPr>
            <w:tcW w:w="9859" w:type="dxa"/>
            <w:gridSpan w:val="11"/>
            <w:shd w:val="clear" w:color="auto" w:fill="F7CAAC"/>
          </w:tcPr>
          <w:p w14:paraId="2409864B" w14:textId="77777777" w:rsidR="005B2B09" w:rsidRPr="005B2B09" w:rsidRDefault="005B2B09" w:rsidP="005B2B09">
            <w:pPr>
              <w:jc w:val="both"/>
            </w:pPr>
            <w:r w:rsidRPr="005B2B09">
              <w:rPr>
                <w:b/>
              </w:rPr>
              <w:t xml:space="preserve">Údaje o vzdělání na VŠ </w:t>
            </w:r>
          </w:p>
        </w:tc>
      </w:tr>
      <w:tr w:rsidR="005B2B09" w:rsidRPr="005B2B09" w14:paraId="62B3801B" w14:textId="77777777" w:rsidTr="00491DAF">
        <w:trPr>
          <w:trHeight w:val="510"/>
        </w:trPr>
        <w:tc>
          <w:tcPr>
            <w:tcW w:w="9859" w:type="dxa"/>
            <w:gridSpan w:val="11"/>
          </w:tcPr>
          <w:p w14:paraId="50B4706B" w14:textId="77777777" w:rsidR="005B2B09" w:rsidRPr="005B2B09" w:rsidRDefault="005B2B09" w:rsidP="005B2B09">
            <w:pPr>
              <w:autoSpaceDE w:val="0"/>
              <w:autoSpaceDN w:val="0"/>
              <w:adjustRightInd w:val="0"/>
            </w:pPr>
            <w:r w:rsidRPr="005B2B09">
              <w:t>2002 TUL, Ekonomická fakulta, obor: organizace a řízení podniků (Ph.D.)</w:t>
            </w:r>
          </w:p>
          <w:p w14:paraId="354993AF" w14:textId="77777777" w:rsidR="005B2B09" w:rsidRPr="005B2B09" w:rsidRDefault="005B2B09" w:rsidP="005B2B09">
            <w:pPr>
              <w:ind w:left="1456" w:hanging="1456"/>
              <w:jc w:val="both"/>
              <w:rPr>
                <w:b/>
              </w:rPr>
            </w:pPr>
            <w:r w:rsidRPr="005B2B09">
              <w:t>1997 TUL, Ekonomická fakulta, obor: podniková ekonomika (Ing.)</w:t>
            </w:r>
          </w:p>
        </w:tc>
      </w:tr>
      <w:tr w:rsidR="005B2B09" w:rsidRPr="005B2B09" w14:paraId="7A1D5BCA" w14:textId="77777777" w:rsidTr="00491DAF">
        <w:tc>
          <w:tcPr>
            <w:tcW w:w="9859" w:type="dxa"/>
            <w:gridSpan w:val="11"/>
            <w:shd w:val="clear" w:color="auto" w:fill="F7CAAC"/>
          </w:tcPr>
          <w:p w14:paraId="1B467C5A" w14:textId="77777777" w:rsidR="005B2B09" w:rsidRPr="005B2B09" w:rsidRDefault="005B2B09" w:rsidP="005B2B09">
            <w:pPr>
              <w:jc w:val="both"/>
              <w:rPr>
                <w:b/>
              </w:rPr>
            </w:pPr>
            <w:r w:rsidRPr="005B2B09">
              <w:rPr>
                <w:b/>
              </w:rPr>
              <w:t>Údaje o odborném působení od absolvování VŠ</w:t>
            </w:r>
          </w:p>
        </w:tc>
      </w:tr>
      <w:tr w:rsidR="005B2B09" w:rsidRPr="005B2B09" w14:paraId="4E793E2A" w14:textId="77777777" w:rsidTr="00491DAF">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43"/>
              <w:gridCol w:w="7654"/>
            </w:tblGrid>
            <w:tr w:rsidR="005B2B09" w:rsidRPr="005B2B09" w14:paraId="27D1FE07" w14:textId="77777777" w:rsidTr="00491DAF">
              <w:tc>
                <w:tcPr>
                  <w:tcW w:w="1943" w:type="dxa"/>
                </w:tcPr>
                <w:p w14:paraId="53573F14" w14:textId="77777777" w:rsidR="005B2B09" w:rsidRPr="005B2B09" w:rsidRDefault="005B2B09" w:rsidP="005B2B09">
                  <w:pPr>
                    <w:autoSpaceDE w:val="0"/>
                    <w:autoSpaceDN w:val="0"/>
                    <w:adjustRightInd w:val="0"/>
                  </w:pPr>
                  <w:r w:rsidRPr="005B2B09">
                    <w:t xml:space="preserve">1997 – dosud </w:t>
                  </w:r>
                </w:p>
              </w:tc>
              <w:tc>
                <w:tcPr>
                  <w:tcW w:w="7654" w:type="dxa"/>
                </w:tcPr>
                <w:p w14:paraId="551BD548" w14:textId="77777777" w:rsidR="005B2B09" w:rsidRPr="005B2B09" w:rsidRDefault="005B2B09" w:rsidP="005B2B09">
                  <w:pPr>
                    <w:autoSpaceDE w:val="0"/>
                    <w:autoSpaceDN w:val="0"/>
                    <w:adjustRightInd w:val="0"/>
                  </w:pPr>
                  <w:r w:rsidRPr="005B2B09">
                    <w:t>TUL, Ekonomická fakulta, katedra podnikové ekonomiky a managementu, profesor</w:t>
                  </w:r>
                </w:p>
              </w:tc>
            </w:tr>
            <w:tr w:rsidR="005B2B09" w:rsidRPr="005B2B09" w14:paraId="10A269BA" w14:textId="77777777" w:rsidTr="00491DAF">
              <w:tc>
                <w:tcPr>
                  <w:tcW w:w="1943" w:type="dxa"/>
                </w:tcPr>
                <w:p w14:paraId="3E0B2856" w14:textId="77777777" w:rsidR="005B2B09" w:rsidRPr="005B2B09" w:rsidRDefault="005B2B09" w:rsidP="005B2B09">
                  <w:pPr>
                    <w:autoSpaceDE w:val="0"/>
                    <w:autoSpaceDN w:val="0"/>
                    <w:adjustRightInd w:val="0"/>
                  </w:pPr>
                  <w:r w:rsidRPr="005B2B09">
                    <w:t xml:space="preserve">2003 – dosud </w:t>
                  </w:r>
                </w:p>
              </w:tc>
              <w:tc>
                <w:tcPr>
                  <w:tcW w:w="7654" w:type="dxa"/>
                </w:tcPr>
                <w:p w14:paraId="4D174442" w14:textId="77777777" w:rsidR="005B2B09" w:rsidRPr="005B2B09" w:rsidRDefault="005B2B09" w:rsidP="005B2B09">
                  <w:pPr>
                    <w:autoSpaceDE w:val="0"/>
                    <w:autoSpaceDN w:val="0"/>
                    <w:adjustRightInd w:val="0"/>
                  </w:pPr>
                  <w:r w:rsidRPr="005B2B09">
                    <w:t>vědecký časopis E+M Ekonomie a management, výkonný redaktor</w:t>
                  </w:r>
                </w:p>
              </w:tc>
            </w:tr>
            <w:tr w:rsidR="005B2B09" w:rsidRPr="005B2B09" w14:paraId="4955E6C8" w14:textId="77777777" w:rsidTr="00491DAF">
              <w:tc>
                <w:tcPr>
                  <w:tcW w:w="1943" w:type="dxa"/>
                </w:tcPr>
                <w:p w14:paraId="41BEBE91" w14:textId="77777777" w:rsidR="005B2B09" w:rsidRPr="005B2B09" w:rsidRDefault="005B2B09" w:rsidP="005B2B09">
                  <w:pPr>
                    <w:autoSpaceDE w:val="0"/>
                    <w:autoSpaceDN w:val="0"/>
                    <w:adjustRightInd w:val="0"/>
                  </w:pPr>
                  <w:r w:rsidRPr="005B2B09">
                    <w:t>2005 - 2012</w:t>
                  </w:r>
                </w:p>
              </w:tc>
              <w:tc>
                <w:tcPr>
                  <w:tcW w:w="7654" w:type="dxa"/>
                </w:tcPr>
                <w:p w14:paraId="4DA18AC8" w14:textId="77777777" w:rsidR="005B2B09" w:rsidRPr="005B2B09" w:rsidRDefault="005B2B09" w:rsidP="005B2B09">
                  <w:pPr>
                    <w:autoSpaceDE w:val="0"/>
                    <w:autoSpaceDN w:val="0"/>
                    <w:adjustRightInd w:val="0"/>
                  </w:pPr>
                  <w:r w:rsidRPr="005B2B09">
                    <w:t>TUL, Ekonomická fakulta, proděkan pro vědu a výzkum</w:t>
                  </w:r>
                </w:p>
              </w:tc>
            </w:tr>
            <w:tr w:rsidR="005B2B09" w:rsidRPr="005B2B09" w14:paraId="08FDE521" w14:textId="77777777" w:rsidTr="00491DAF">
              <w:tc>
                <w:tcPr>
                  <w:tcW w:w="1943" w:type="dxa"/>
                </w:tcPr>
                <w:p w14:paraId="7F837579" w14:textId="77777777" w:rsidR="005B2B09" w:rsidRPr="005B2B09" w:rsidRDefault="005B2B09" w:rsidP="005B2B09">
                  <w:pPr>
                    <w:autoSpaceDE w:val="0"/>
                    <w:autoSpaceDN w:val="0"/>
                    <w:adjustRightInd w:val="0"/>
                  </w:pPr>
                  <w:r w:rsidRPr="005B2B09">
                    <w:t xml:space="preserve">od 2009 – dosud </w:t>
                  </w:r>
                </w:p>
              </w:tc>
              <w:tc>
                <w:tcPr>
                  <w:tcW w:w="7654" w:type="dxa"/>
                </w:tcPr>
                <w:p w14:paraId="713E9598" w14:textId="77777777" w:rsidR="005B2B09" w:rsidRPr="005B2B09" w:rsidRDefault="005B2B09" w:rsidP="005B2B09">
                  <w:pPr>
                    <w:autoSpaceDE w:val="0"/>
                    <w:autoSpaceDN w:val="0"/>
                    <w:adjustRightInd w:val="0"/>
                  </w:pPr>
                  <w:r w:rsidRPr="005B2B09">
                    <w:t>Akreditační komise pro vyšší odborné vzdělávání, člen</w:t>
                  </w:r>
                </w:p>
              </w:tc>
            </w:tr>
            <w:tr w:rsidR="005B2B09" w:rsidRPr="005B2B09" w14:paraId="5EE3C6AD" w14:textId="77777777" w:rsidTr="00491DAF">
              <w:tc>
                <w:tcPr>
                  <w:tcW w:w="1943" w:type="dxa"/>
                </w:tcPr>
                <w:p w14:paraId="0F4BCEAD" w14:textId="77777777" w:rsidR="005B2B09" w:rsidRPr="005B2B09" w:rsidRDefault="005B2B09" w:rsidP="005B2B09">
                  <w:pPr>
                    <w:autoSpaceDE w:val="0"/>
                    <w:autoSpaceDN w:val="0"/>
                    <w:adjustRightInd w:val="0"/>
                  </w:pPr>
                  <w:r w:rsidRPr="005B2B09">
                    <w:t xml:space="preserve">2009 – 2012 </w:t>
                  </w:r>
                </w:p>
              </w:tc>
              <w:tc>
                <w:tcPr>
                  <w:tcW w:w="7654" w:type="dxa"/>
                </w:tcPr>
                <w:p w14:paraId="6A44725A" w14:textId="77777777" w:rsidR="005B2B09" w:rsidRPr="005B2B09" w:rsidRDefault="005B2B09" w:rsidP="005B2B09">
                  <w:pPr>
                    <w:autoSpaceDE w:val="0"/>
                    <w:autoSpaceDN w:val="0"/>
                    <w:adjustRightInd w:val="0"/>
                  </w:pPr>
                  <w:r w:rsidRPr="005B2B09">
                    <w:t>Akreditační komise, člen pracovní skupiny Ekonomie</w:t>
                  </w:r>
                </w:p>
              </w:tc>
            </w:tr>
            <w:tr w:rsidR="005B2B09" w:rsidRPr="005B2B09" w14:paraId="4A67B6E7" w14:textId="77777777" w:rsidTr="00491DAF">
              <w:tc>
                <w:tcPr>
                  <w:tcW w:w="1943" w:type="dxa"/>
                </w:tcPr>
                <w:p w14:paraId="6349CED6" w14:textId="77777777" w:rsidR="005B2B09" w:rsidRPr="005B2B09" w:rsidRDefault="005B2B09" w:rsidP="005B2B09">
                  <w:pPr>
                    <w:autoSpaceDE w:val="0"/>
                    <w:autoSpaceDN w:val="0"/>
                    <w:adjustRightInd w:val="0"/>
                  </w:pPr>
                  <w:r w:rsidRPr="005B2B09">
                    <w:t xml:space="preserve">2012 – dosud </w:t>
                  </w:r>
                </w:p>
              </w:tc>
              <w:tc>
                <w:tcPr>
                  <w:tcW w:w="7654" w:type="dxa"/>
                </w:tcPr>
                <w:p w14:paraId="2190C87A" w14:textId="77777777" w:rsidR="005B2B09" w:rsidRPr="005B2B09" w:rsidRDefault="005B2B09" w:rsidP="005B2B09">
                  <w:pPr>
                    <w:autoSpaceDE w:val="0"/>
                    <w:autoSpaceDN w:val="0"/>
                    <w:adjustRightInd w:val="0"/>
                  </w:pPr>
                  <w:r w:rsidRPr="005B2B09">
                    <w:t>TUL, Ekonomická fakulta, děkan</w:t>
                  </w:r>
                </w:p>
              </w:tc>
            </w:tr>
          </w:tbl>
          <w:p w14:paraId="07E099CF" w14:textId="77777777" w:rsidR="005B2B09" w:rsidRPr="005B2B09" w:rsidRDefault="005B2B09" w:rsidP="005B2B09">
            <w:pPr>
              <w:jc w:val="both"/>
            </w:pPr>
          </w:p>
        </w:tc>
      </w:tr>
      <w:tr w:rsidR="005B2B09" w:rsidRPr="005B2B09" w14:paraId="2B8EA357" w14:textId="77777777" w:rsidTr="00491DAF">
        <w:trPr>
          <w:trHeight w:val="250"/>
        </w:trPr>
        <w:tc>
          <w:tcPr>
            <w:tcW w:w="9859" w:type="dxa"/>
            <w:gridSpan w:val="11"/>
            <w:shd w:val="clear" w:color="auto" w:fill="F7CAAC"/>
          </w:tcPr>
          <w:p w14:paraId="1C52B24B" w14:textId="77777777" w:rsidR="005B2B09" w:rsidRPr="005B2B09" w:rsidRDefault="005B2B09" w:rsidP="005B2B09">
            <w:pPr>
              <w:jc w:val="both"/>
            </w:pPr>
            <w:r w:rsidRPr="005B2B09">
              <w:rPr>
                <w:b/>
              </w:rPr>
              <w:t>Zkušenosti s vedením kvalifikačních a rigorózních prací</w:t>
            </w:r>
          </w:p>
        </w:tc>
      </w:tr>
      <w:tr w:rsidR="005B2B09" w:rsidRPr="005B2B09" w14:paraId="15E1CE2C" w14:textId="77777777" w:rsidTr="00491DAF">
        <w:trPr>
          <w:trHeight w:val="420"/>
        </w:trPr>
        <w:tc>
          <w:tcPr>
            <w:tcW w:w="9859" w:type="dxa"/>
            <w:gridSpan w:val="11"/>
          </w:tcPr>
          <w:p w14:paraId="1A1D0E02" w14:textId="77777777" w:rsidR="005B2B09" w:rsidRPr="005B2B09" w:rsidRDefault="005B2B09" w:rsidP="005B2B09">
            <w:pPr>
              <w:jc w:val="both"/>
            </w:pPr>
            <w:r w:rsidRPr="005B2B09">
              <w:t>Počet vedených bakalářských prací – 28</w:t>
            </w:r>
          </w:p>
          <w:p w14:paraId="67AF2E8D" w14:textId="77777777" w:rsidR="005B2B09" w:rsidRPr="005B2B09" w:rsidRDefault="005B2B09" w:rsidP="005B2B09">
            <w:pPr>
              <w:jc w:val="both"/>
            </w:pPr>
            <w:r w:rsidRPr="005B2B09">
              <w:t>Počet vedených diplomových prací – 32</w:t>
            </w:r>
          </w:p>
          <w:p w14:paraId="4699D088" w14:textId="77777777" w:rsidR="005B2B09" w:rsidRPr="005B2B09" w:rsidRDefault="005B2B09" w:rsidP="005B2B09">
            <w:pPr>
              <w:jc w:val="both"/>
            </w:pPr>
            <w:r w:rsidRPr="005B2B09">
              <w:t xml:space="preserve">Počet vedených disertačních prací – 7 </w:t>
            </w:r>
          </w:p>
        </w:tc>
      </w:tr>
      <w:tr w:rsidR="005B2B09" w:rsidRPr="005B2B09" w14:paraId="1C0D93AF" w14:textId="77777777" w:rsidTr="00491DAF">
        <w:trPr>
          <w:cantSplit/>
        </w:trPr>
        <w:tc>
          <w:tcPr>
            <w:tcW w:w="3347" w:type="dxa"/>
            <w:gridSpan w:val="2"/>
            <w:tcBorders>
              <w:top w:val="single" w:sz="12" w:space="0" w:color="auto"/>
            </w:tcBorders>
            <w:shd w:val="clear" w:color="auto" w:fill="F7CAAC"/>
          </w:tcPr>
          <w:p w14:paraId="12AF1C85" w14:textId="77777777" w:rsidR="005B2B09" w:rsidRPr="005B2B09" w:rsidRDefault="005B2B09" w:rsidP="005B2B09">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62E5C613" w14:textId="77777777" w:rsidR="005B2B09" w:rsidRPr="005B2B09" w:rsidRDefault="005B2B09" w:rsidP="005B2B09">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23ECA3BE" w14:textId="77777777" w:rsidR="005B2B09" w:rsidRPr="005B2B09" w:rsidRDefault="005B2B09" w:rsidP="005B2B09">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48526586" w14:textId="77777777" w:rsidR="005B2B09" w:rsidRPr="005B2B09" w:rsidRDefault="005B2B09" w:rsidP="005B2B09">
            <w:pPr>
              <w:jc w:val="both"/>
              <w:rPr>
                <w:b/>
              </w:rPr>
            </w:pPr>
            <w:r w:rsidRPr="005B2B09">
              <w:rPr>
                <w:b/>
              </w:rPr>
              <w:t>Ohlasy publikací</w:t>
            </w:r>
          </w:p>
        </w:tc>
      </w:tr>
      <w:tr w:rsidR="005B2B09" w:rsidRPr="005B2B09" w14:paraId="1DB434E0" w14:textId="77777777" w:rsidTr="00491DAF">
        <w:trPr>
          <w:cantSplit/>
        </w:trPr>
        <w:tc>
          <w:tcPr>
            <w:tcW w:w="3347" w:type="dxa"/>
            <w:gridSpan w:val="2"/>
          </w:tcPr>
          <w:p w14:paraId="4FE7576C" w14:textId="77777777" w:rsidR="005B2B09" w:rsidRPr="005B2B09" w:rsidRDefault="005B2B09" w:rsidP="005B2B09">
            <w:pPr>
              <w:jc w:val="both"/>
            </w:pPr>
            <w:r w:rsidRPr="005B2B09">
              <w:t>Podniková ekonomika a management</w:t>
            </w:r>
          </w:p>
        </w:tc>
        <w:tc>
          <w:tcPr>
            <w:tcW w:w="2245" w:type="dxa"/>
            <w:gridSpan w:val="2"/>
          </w:tcPr>
          <w:p w14:paraId="7911A292" w14:textId="77777777" w:rsidR="005B2B09" w:rsidRPr="005B2B09" w:rsidRDefault="005B2B09" w:rsidP="005B2B09">
            <w:pPr>
              <w:jc w:val="both"/>
            </w:pPr>
            <w:r w:rsidRPr="005B2B09">
              <w:t>2007</w:t>
            </w:r>
          </w:p>
        </w:tc>
        <w:tc>
          <w:tcPr>
            <w:tcW w:w="2248" w:type="dxa"/>
            <w:gridSpan w:val="4"/>
            <w:tcBorders>
              <w:right w:val="single" w:sz="12" w:space="0" w:color="auto"/>
            </w:tcBorders>
          </w:tcPr>
          <w:p w14:paraId="3496C129" w14:textId="77777777" w:rsidR="005B2B09" w:rsidRPr="005B2B09" w:rsidRDefault="005B2B09" w:rsidP="005B2B09">
            <w:pPr>
              <w:jc w:val="both"/>
            </w:pPr>
            <w:r w:rsidRPr="005B2B09">
              <w:t>TUL</w:t>
            </w:r>
          </w:p>
        </w:tc>
        <w:tc>
          <w:tcPr>
            <w:tcW w:w="632" w:type="dxa"/>
            <w:tcBorders>
              <w:left w:val="single" w:sz="12" w:space="0" w:color="auto"/>
            </w:tcBorders>
            <w:shd w:val="clear" w:color="auto" w:fill="F7CAAC"/>
          </w:tcPr>
          <w:p w14:paraId="167D2122" w14:textId="77777777" w:rsidR="005B2B09" w:rsidRPr="005B2B09" w:rsidRDefault="005B2B09" w:rsidP="005B2B09">
            <w:pPr>
              <w:jc w:val="both"/>
            </w:pPr>
            <w:r w:rsidRPr="005B2B09">
              <w:rPr>
                <w:b/>
              </w:rPr>
              <w:t>WOS</w:t>
            </w:r>
          </w:p>
        </w:tc>
        <w:tc>
          <w:tcPr>
            <w:tcW w:w="693" w:type="dxa"/>
            <w:shd w:val="clear" w:color="auto" w:fill="F7CAAC"/>
          </w:tcPr>
          <w:p w14:paraId="596CC3A8" w14:textId="77777777" w:rsidR="005B2B09" w:rsidRPr="005B2B09" w:rsidRDefault="005B2B09" w:rsidP="005B2B09">
            <w:pPr>
              <w:jc w:val="both"/>
              <w:rPr>
                <w:sz w:val="18"/>
              </w:rPr>
            </w:pPr>
            <w:r w:rsidRPr="005B2B09">
              <w:rPr>
                <w:b/>
                <w:sz w:val="18"/>
              </w:rPr>
              <w:t>Scopus</w:t>
            </w:r>
          </w:p>
        </w:tc>
        <w:tc>
          <w:tcPr>
            <w:tcW w:w="694" w:type="dxa"/>
            <w:shd w:val="clear" w:color="auto" w:fill="F7CAAC"/>
          </w:tcPr>
          <w:p w14:paraId="3C9AE79D" w14:textId="77777777" w:rsidR="005B2B09" w:rsidRPr="005B2B09" w:rsidRDefault="005B2B09" w:rsidP="005B2B09">
            <w:pPr>
              <w:jc w:val="both"/>
            </w:pPr>
            <w:r w:rsidRPr="005B2B09">
              <w:rPr>
                <w:b/>
                <w:sz w:val="18"/>
              </w:rPr>
              <w:t>ostatní</w:t>
            </w:r>
          </w:p>
        </w:tc>
      </w:tr>
      <w:tr w:rsidR="005B2B09" w:rsidRPr="005B2B09" w14:paraId="77C923D2" w14:textId="77777777" w:rsidTr="00491DAF">
        <w:trPr>
          <w:cantSplit/>
          <w:trHeight w:val="70"/>
        </w:trPr>
        <w:tc>
          <w:tcPr>
            <w:tcW w:w="3347" w:type="dxa"/>
            <w:gridSpan w:val="2"/>
            <w:shd w:val="clear" w:color="auto" w:fill="F7CAAC"/>
          </w:tcPr>
          <w:p w14:paraId="255D29C0" w14:textId="77777777" w:rsidR="005B2B09" w:rsidRPr="005B2B09" w:rsidRDefault="005B2B09" w:rsidP="005B2B09">
            <w:pPr>
              <w:jc w:val="both"/>
            </w:pPr>
            <w:r w:rsidRPr="005B2B09">
              <w:rPr>
                <w:b/>
              </w:rPr>
              <w:t>Obor jmenovacího řízení</w:t>
            </w:r>
          </w:p>
        </w:tc>
        <w:tc>
          <w:tcPr>
            <w:tcW w:w="2245" w:type="dxa"/>
            <w:gridSpan w:val="2"/>
            <w:shd w:val="clear" w:color="auto" w:fill="F7CAAC"/>
          </w:tcPr>
          <w:p w14:paraId="02178352" w14:textId="77777777" w:rsidR="005B2B09" w:rsidRPr="005B2B09" w:rsidRDefault="005B2B09" w:rsidP="005B2B09">
            <w:pPr>
              <w:jc w:val="both"/>
            </w:pPr>
            <w:r w:rsidRPr="005B2B09">
              <w:rPr>
                <w:b/>
              </w:rPr>
              <w:t>Rok udělení hodnosti</w:t>
            </w:r>
          </w:p>
        </w:tc>
        <w:tc>
          <w:tcPr>
            <w:tcW w:w="2248" w:type="dxa"/>
            <w:gridSpan w:val="4"/>
            <w:tcBorders>
              <w:right w:val="single" w:sz="12" w:space="0" w:color="auto"/>
            </w:tcBorders>
            <w:shd w:val="clear" w:color="auto" w:fill="F7CAAC"/>
          </w:tcPr>
          <w:p w14:paraId="5B1588B9" w14:textId="77777777" w:rsidR="005B2B09" w:rsidRPr="005B2B09" w:rsidRDefault="005B2B09" w:rsidP="005B2B09">
            <w:pPr>
              <w:jc w:val="both"/>
            </w:pPr>
            <w:r w:rsidRPr="005B2B09">
              <w:rPr>
                <w:b/>
              </w:rPr>
              <w:t>Řízení konáno na VŠ</w:t>
            </w:r>
          </w:p>
        </w:tc>
        <w:tc>
          <w:tcPr>
            <w:tcW w:w="632" w:type="dxa"/>
            <w:vMerge w:val="restart"/>
            <w:tcBorders>
              <w:left w:val="single" w:sz="12" w:space="0" w:color="auto"/>
            </w:tcBorders>
          </w:tcPr>
          <w:p w14:paraId="642B1A4B" w14:textId="77777777" w:rsidR="005B2B09" w:rsidRPr="005B2B09" w:rsidRDefault="005B2B09" w:rsidP="005B2B09">
            <w:pPr>
              <w:jc w:val="both"/>
              <w:rPr>
                <w:b/>
              </w:rPr>
            </w:pPr>
            <w:r w:rsidRPr="005B2B09">
              <w:rPr>
                <w:b/>
              </w:rPr>
              <w:t>50</w:t>
            </w:r>
          </w:p>
        </w:tc>
        <w:tc>
          <w:tcPr>
            <w:tcW w:w="693" w:type="dxa"/>
            <w:vMerge w:val="restart"/>
          </w:tcPr>
          <w:p w14:paraId="649C8E1A" w14:textId="77777777" w:rsidR="005B2B09" w:rsidRPr="005B2B09" w:rsidRDefault="005B2B09" w:rsidP="005B2B09">
            <w:pPr>
              <w:jc w:val="both"/>
              <w:rPr>
                <w:b/>
              </w:rPr>
            </w:pPr>
            <w:r w:rsidRPr="005B2B09">
              <w:rPr>
                <w:b/>
              </w:rPr>
              <w:t>52</w:t>
            </w:r>
          </w:p>
        </w:tc>
        <w:tc>
          <w:tcPr>
            <w:tcW w:w="694" w:type="dxa"/>
            <w:vMerge w:val="restart"/>
          </w:tcPr>
          <w:p w14:paraId="650479FF" w14:textId="77777777" w:rsidR="005B2B09" w:rsidRPr="005B2B09" w:rsidRDefault="005B2B09" w:rsidP="005B2B09">
            <w:pPr>
              <w:jc w:val="both"/>
              <w:rPr>
                <w:b/>
              </w:rPr>
            </w:pPr>
            <w:r w:rsidRPr="005B2B09">
              <w:rPr>
                <w:b/>
              </w:rPr>
              <w:t>124</w:t>
            </w:r>
          </w:p>
        </w:tc>
      </w:tr>
      <w:tr w:rsidR="005B2B09" w:rsidRPr="005B2B09" w14:paraId="0BF1F28D" w14:textId="77777777" w:rsidTr="00491DAF">
        <w:trPr>
          <w:trHeight w:val="205"/>
        </w:trPr>
        <w:tc>
          <w:tcPr>
            <w:tcW w:w="3347" w:type="dxa"/>
            <w:gridSpan w:val="2"/>
          </w:tcPr>
          <w:p w14:paraId="7A70169D" w14:textId="77777777" w:rsidR="005B2B09" w:rsidRPr="005B2B09" w:rsidRDefault="005B2B09" w:rsidP="005B2B09">
            <w:pPr>
              <w:jc w:val="both"/>
            </w:pPr>
            <w:r w:rsidRPr="005B2B09">
              <w:t>Management a ekonomika podniku</w:t>
            </w:r>
          </w:p>
        </w:tc>
        <w:tc>
          <w:tcPr>
            <w:tcW w:w="2245" w:type="dxa"/>
            <w:gridSpan w:val="2"/>
          </w:tcPr>
          <w:p w14:paraId="39207175" w14:textId="77777777" w:rsidR="005B2B09" w:rsidRPr="005B2B09" w:rsidRDefault="005B2B09" w:rsidP="005B2B09">
            <w:pPr>
              <w:jc w:val="both"/>
            </w:pPr>
            <w:r w:rsidRPr="005B2B09">
              <w:t>2015</w:t>
            </w:r>
          </w:p>
        </w:tc>
        <w:tc>
          <w:tcPr>
            <w:tcW w:w="2248" w:type="dxa"/>
            <w:gridSpan w:val="4"/>
            <w:tcBorders>
              <w:right w:val="single" w:sz="12" w:space="0" w:color="auto"/>
            </w:tcBorders>
          </w:tcPr>
          <w:p w14:paraId="2CAD690D" w14:textId="77777777" w:rsidR="005B2B09" w:rsidRPr="005B2B09" w:rsidRDefault="005B2B09" w:rsidP="005B2B09">
            <w:pPr>
              <w:jc w:val="both"/>
            </w:pPr>
            <w:r w:rsidRPr="005B2B09">
              <w:t>UTB</w:t>
            </w:r>
          </w:p>
        </w:tc>
        <w:tc>
          <w:tcPr>
            <w:tcW w:w="632" w:type="dxa"/>
            <w:vMerge/>
            <w:tcBorders>
              <w:left w:val="single" w:sz="12" w:space="0" w:color="auto"/>
            </w:tcBorders>
            <w:vAlign w:val="center"/>
          </w:tcPr>
          <w:p w14:paraId="13A3DF82" w14:textId="77777777" w:rsidR="005B2B09" w:rsidRPr="005B2B09" w:rsidRDefault="005B2B09" w:rsidP="005B2B09">
            <w:pPr>
              <w:rPr>
                <w:b/>
              </w:rPr>
            </w:pPr>
          </w:p>
        </w:tc>
        <w:tc>
          <w:tcPr>
            <w:tcW w:w="693" w:type="dxa"/>
            <w:vMerge/>
            <w:vAlign w:val="center"/>
          </w:tcPr>
          <w:p w14:paraId="10C23228" w14:textId="77777777" w:rsidR="005B2B09" w:rsidRPr="005B2B09" w:rsidRDefault="005B2B09" w:rsidP="005B2B09">
            <w:pPr>
              <w:rPr>
                <w:b/>
              </w:rPr>
            </w:pPr>
          </w:p>
        </w:tc>
        <w:tc>
          <w:tcPr>
            <w:tcW w:w="694" w:type="dxa"/>
            <w:vMerge/>
            <w:vAlign w:val="center"/>
          </w:tcPr>
          <w:p w14:paraId="050AD74A" w14:textId="77777777" w:rsidR="005B2B09" w:rsidRPr="005B2B09" w:rsidRDefault="005B2B09" w:rsidP="005B2B09">
            <w:pPr>
              <w:rPr>
                <w:b/>
              </w:rPr>
            </w:pPr>
          </w:p>
        </w:tc>
      </w:tr>
      <w:tr w:rsidR="005B2B09" w:rsidRPr="005B2B09" w14:paraId="09235ADE" w14:textId="77777777" w:rsidTr="00491DAF">
        <w:tc>
          <w:tcPr>
            <w:tcW w:w="9859" w:type="dxa"/>
            <w:gridSpan w:val="11"/>
            <w:shd w:val="clear" w:color="auto" w:fill="F7CAAC"/>
          </w:tcPr>
          <w:p w14:paraId="5BF2B555" w14:textId="77777777" w:rsidR="005B2B09" w:rsidRPr="005B2B09" w:rsidRDefault="005B2B09" w:rsidP="005B2B09">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5B2B09" w:rsidRPr="005B2B09" w14:paraId="77B35F60" w14:textId="77777777" w:rsidTr="00491DAF">
        <w:trPr>
          <w:trHeight w:val="1275"/>
        </w:trPr>
        <w:tc>
          <w:tcPr>
            <w:tcW w:w="9859" w:type="dxa"/>
            <w:gridSpan w:val="11"/>
          </w:tcPr>
          <w:p w14:paraId="2C61BA16" w14:textId="77777777" w:rsidR="005B2B09" w:rsidRPr="005B2B09" w:rsidRDefault="005B2B09" w:rsidP="005B2B09">
            <w:pPr>
              <w:jc w:val="both"/>
            </w:pPr>
            <w:r w:rsidRPr="005B2B09">
              <w:rPr>
                <w:caps/>
              </w:rPr>
              <w:t xml:space="preserve">Žižka, M., Hovorková Valentová, V., Pelloneová, N., Štichhauerová, E. </w:t>
            </w:r>
            <w:r w:rsidRPr="005B2B09">
              <w:t xml:space="preserve">The Effect of Clusters on the Innovation Performance of Enterprises: Traditional vs New Industries. </w:t>
            </w:r>
            <w:r w:rsidRPr="005B2B09">
              <w:rPr>
                <w:i/>
                <w:iCs/>
              </w:rPr>
              <w:t xml:space="preserve">Entrepreneurship and Sustainability Issues. </w:t>
            </w:r>
            <w:r w:rsidRPr="005B2B09">
              <w:rPr>
                <w:iCs/>
              </w:rPr>
              <w:t>2018, Vol. 5, No. 4, pp.</w:t>
            </w:r>
            <w:r w:rsidRPr="005B2B09">
              <w:t xml:space="preserve"> 780-794. ISSN 2345-0282. </w:t>
            </w:r>
            <w:hyperlink r:id="rId54" w:history="1">
              <w:r w:rsidRPr="005B2B09">
                <w:rPr>
                  <w:color w:val="0000FF"/>
                  <w:u w:val="single"/>
                </w:rPr>
                <w:t>http://doi.org/10.9770/jesi.2018.5.4(6)</w:t>
              </w:r>
            </w:hyperlink>
            <w:r w:rsidRPr="005B2B09">
              <w:t>. (50 %)</w:t>
            </w:r>
          </w:p>
          <w:p w14:paraId="3C2CA3C0" w14:textId="77777777" w:rsidR="005B2B09" w:rsidRPr="005B2B09" w:rsidRDefault="005B2B09" w:rsidP="005B2B09">
            <w:pPr>
              <w:jc w:val="both"/>
              <w:rPr>
                <w:iCs/>
                <w:lang w:val="en-US"/>
              </w:rPr>
            </w:pPr>
            <w:r w:rsidRPr="005B2B09">
              <w:rPr>
                <w:iCs/>
              </w:rPr>
              <w:t xml:space="preserve">ŽIŽKA, M. An Assessment of the Efficiency and Effectiveness of the Services of Urban Transport Operators in the Czech Republic. </w:t>
            </w:r>
            <w:r w:rsidRPr="005B2B09">
              <w:rPr>
                <w:i/>
                <w:iCs/>
              </w:rPr>
              <w:t>Transformations in Business &amp; Economics</w:t>
            </w:r>
            <w:r w:rsidRPr="005B2B09">
              <w:rPr>
                <w:i/>
                <w:iCs/>
                <w:lang w:val="en-US"/>
              </w:rPr>
              <w:t>.</w:t>
            </w:r>
            <w:r w:rsidRPr="005B2B09">
              <w:rPr>
                <w:iCs/>
                <w:lang w:val="en-US"/>
              </w:rPr>
              <w:t xml:space="preserve"> 2017, Vol. 42, No. 1, pp. 134-152. ISSN 1648-4460. </w:t>
            </w:r>
          </w:p>
          <w:p w14:paraId="1792DAB6" w14:textId="77777777" w:rsidR="005B2B09" w:rsidRPr="005B2B09" w:rsidRDefault="005B2B09" w:rsidP="005B2B09">
            <w:pPr>
              <w:jc w:val="both"/>
              <w:rPr>
                <w:iCs/>
                <w:lang w:val="en-US"/>
              </w:rPr>
            </w:pPr>
            <w:r w:rsidRPr="005B2B09">
              <w:rPr>
                <w:iCs/>
              </w:rPr>
              <w:t xml:space="preserve">ŽIŽKA, M., HOVORKOVÁ VALENTOVÁ, V., TURČOK, L. Performance Evaluation of Czech Innovative Companies: Data Envelopment Analysis Approach. </w:t>
            </w:r>
            <w:r w:rsidRPr="005B2B09">
              <w:rPr>
                <w:i/>
                <w:iCs/>
              </w:rPr>
              <w:t>International Journal of Strategic Property Management</w:t>
            </w:r>
            <w:r w:rsidRPr="005B2B09">
              <w:rPr>
                <w:iCs/>
              </w:rPr>
              <w:t xml:space="preserve">. 2016, Vol. 20, No. 4, pp. 427-438. ISSN 1648-715X. DOI: </w:t>
            </w:r>
            <w:hyperlink r:id="rId55" w:history="1">
              <w:r w:rsidRPr="005B2B09">
                <w:rPr>
                  <w:iCs/>
                  <w:color w:val="0000FF"/>
                  <w:u w:val="single"/>
                </w:rPr>
                <w:t>http://dx.doi.org/10.3846/1648715X.2016.1239592</w:t>
              </w:r>
            </w:hyperlink>
            <w:r w:rsidRPr="005B2B09">
              <w:rPr>
                <w:iCs/>
              </w:rPr>
              <w:t xml:space="preserve">. </w:t>
            </w:r>
            <w:r w:rsidRPr="005B2B09">
              <w:rPr>
                <w:iCs/>
                <w:lang w:val="en-US"/>
              </w:rPr>
              <w:t>(50%)</w:t>
            </w:r>
          </w:p>
          <w:p w14:paraId="77DD4969" w14:textId="77777777" w:rsidR="005B2B09" w:rsidRPr="005B2B09" w:rsidRDefault="005B2B09" w:rsidP="005B2B09">
            <w:pPr>
              <w:jc w:val="both"/>
            </w:pPr>
            <w:r w:rsidRPr="005B2B09">
              <w:rPr>
                <w:iCs/>
              </w:rPr>
              <w:t xml:space="preserve">ŽIŽKA, M., BUDAJ, P., MADZIK, P. The Adequacy of an Organisation’s Measurement System in Quality Management. </w:t>
            </w:r>
            <w:r w:rsidRPr="005B2B09">
              <w:rPr>
                <w:i/>
                <w:iCs/>
              </w:rPr>
              <w:t xml:space="preserve">QUALITY – Access to Success. </w:t>
            </w:r>
            <w:r w:rsidRPr="005B2B09">
              <w:rPr>
                <w:iCs/>
              </w:rPr>
              <w:t xml:space="preserve">2016, Vol. 17, No. 155, pp. 60-67. ISSN 1582-2559. </w:t>
            </w:r>
            <w:r w:rsidRPr="005B2B09">
              <w:t>(33 %)</w:t>
            </w:r>
          </w:p>
          <w:p w14:paraId="7F56446A" w14:textId="77777777" w:rsidR="005B2B09" w:rsidRPr="005B2B09" w:rsidRDefault="005B2B09" w:rsidP="005B2B09">
            <w:pPr>
              <w:jc w:val="both"/>
            </w:pPr>
            <w:r w:rsidRPr="005B2B09">
              <w:t xml:space="preserve">ŽIŽKA, M., RYDVALOVÁ, P. Influence of Clusters on the Intensity of Innovation Outputs. </w:t>
            </w:r>
            <w:r w:rsidRPr="005B2B09">
              <w:rPr>
                <w:i/>
              </w:rPr>
              <w:t>Amfiteatru Economic.</w:t>
            </w:r>
            <w:r w:rsidRPr="005B2B09">
              <w:t xml:space="preserve"> 2014, Vol. 16, No. 37, pp. 994-1012. ISSN 1582-9146. (50 %)</w:t>
            </w:r>
          </w:p>
          <w:p w14:paraId="2B8B9FB4" w14:textId="77777777" w:rsidR="005B2B09" w:rsidRPr="005B2B09" w:rsidRDefault="005B2B09" w:rsidP="005B2B09">
            <w:pPr>
              <w:jc w:val="both"/>
              <w:rPr>
                <w:rFonts w:ascii="Helvetica" w:hAnsi="Helvetica" w:cs="Helvetica"/>
                <w:color w:val="444444"/>
                <w:sz w:val="18"/>
                <w:szCs w:val="18"/>
                <w:shd w:val="clear" w:color="auto" w:fill="FFFFFF"/>
              </w:rPr>
            </w:pPr>
            <w:r w:rsidRPr="005B2B09">
              <w:rPr>
                <w:i/>
              </w:rPr>
              <w:t>Přehled projektové činnosti:</w:t>
            </w:r>
          </w:p>
          <w:p w14:paraId="267A8659" w14:textId="77777777" w:rsidR="005B2B09" w:rsidRPr="005B2B09" w:rsidRDefault="005B2B09" w:rsidP="005B2B09">
            <w:pPr>
              <w:jc w:val="both"/>
            </w:pPr>
            <w:r w:rsidRPr="005B2B09">
              <w:t>2018-2020, GAČR GA18-01144S: Empirická studie dopadů existence klastrů na výkonnost členských podniků (odpovědný řešitel)</w:t>
            </w:r>
          </w:p>
          <w:p w14:paraId="4580C286" w14:textId="77777777" w:rsidR="005B2B09" w:rsidRPr="005B2B09" w:rsidRDefault="005B2B09" w:rsidP="005B2B09">
            <w:pPr>
              <w:jc w:val="both"/>
            </w:pPr>
            <w:r w:rsidRPr="005B2B09">
              <w:t>2012-2013, TAČR TD010029: Vymezení subregionů pro rozlišení a řešení sociálních a ekonomických disparit (odpovědný řešitel)</w:t>
            </w:r>
          </w:p>
        </w:tc>
      </w:tr>
      <w:tr w:rsidR="005B2B09" w:rsidRPr="005B2B09" w14:paraId="4C8857A3" w14:textId="77777777" w:rsidTr="00491DAF">
        <w:trPr>
          <w:trHeight w:val="218"/>
        </w:trPr>
        <w:tc>
          <w:tcPr>
            <w:tcW w:w="9859" w:type="dxa"/>
            <w:gridSpan w:val="11"/>
            <w:shd w:val="clear" w:color="auto" w:fill="F7CAAC"/>
          </w:tcPr>
          <w:p w14:paraId="375ED7C4" w14:textId="77777777" w:rsidR="005B2B09" w:rsidRPr="005B2B09" w:rsidRDefault="005B2B09" w:rsidP="005B2B09">
            <w:pPr>
              <w:rPr>
                <w:b/>
              </w:rPr>
            </w:pPr>
            <w:r w:rsidRPr="005B2B09">
              <w:rPr>
                <w:b/>
              </w:rPr>
              <w:t>Působení v zahraničí</w:t>
            </w:r>
          </w:p>
        </w:tc>
      </w:tr>
      <w:tr w:rsidR="005B2B09" w:rsidRPr="005B2B09" w14:paraId="4279BA64" w14:textId="77777777" w:rsidTr="00491DAF">
        <w:trPr>
          <w:trHeight w:val="186"/>
        </w:trPr>
        <w:tc>
          <w:tcPr>
            <w:tcW w:w="9859" w:type="dxa"/>
            <w:gridSpan w:val="11"/>
          </w:tcPr>
          <w:p w14:paraId="2596F576" w14:textId="77777777" w:rsidR="005B2B09" w:rsidRPr="005B2B09" w:rsidRDefault="005B2B09" w:rsidP="005B2B09">
            <w:pPr>
              <w:autoSpaceDE w:val="0"/>
              <w:autoSpaceDN w:val="0"/>
              <w:adjustRightInd w:val="0"/>
            </w:pPr>
            <w:r w:rsidRPr="005B2B09">
              <w:t>2011, 2006, 2004 University of Applied Sciences, Německo</w:t>
            </w:r>
          </w:p>
          <w:p w14:paraId="2B538344" w14:textId="77777777" w:rsidR="005B2B09" w:rsidRPr="005B2B09" w:rsidRDefault="005B2B09" w:rsidP="005B2B09">
            <w:pPr>
              <w:autoSpaceDE w:val="0"/>
              <w:autoSpaceDN w:val="0"/>
              <w:adjustRightInd w:val="0"/>
            </w:pPr>
            <w:r w:rsidRPr="005B2B09">
              <w:t>2010 University of Cooperative Education, Německo</w:t>
            </w:r>
          </w:p>
          <w:p w14:paraId="3DDF818C" w14:textId="77777777" w:rsidR="005B2B09" w:rsidRPr="005B2B09" w:rsidRDefault="005B2B09" w:rsidP="005B2B09">
            <w:pPr>
              <w:rPr>
                <w:b/>
              </w:rPr>
            </w:pPr>
            <w:r w:rsidRPr="005B2B09">
              <w:t>2009, 2006 Technical University of Applied Sciences, Německo</w:t>
            </w:r>
          </w:p>
        </w:tc>
      </w:tr>
      <w:tr w:rsidR="005B2B09" w:rsidRPr="005B2B09" w14:paraId="4F853CDE" w14:textId="77777777" w:rsidTr="00491DAF">
        <w:trPr>
          <w:cantSplit/>
          <w:trHeight w:val="219"/>
        </w:trPr>
        <w:tc>
          <w:tcPr>
            <w:tcW w:w="2518" w:type="dxa"/>
            <w:shd w:val="clear" w:color="auto" w:fill="F7CAAC"/>
          </w:tcPr>
          <w:p w14:paraId="52F062B2" w14:textId="77777777" w:rsidR="005B2B09" w:rsidRPr="005B2B09" w:rsidRDefault="005B2B09" w:rsidP="005B2B09">
            <w:pPr>
              <w:jc w:val="both"/>
              <w:rPr>
                <w:b/>
              </w:rPr>
            </w:pPr>
            <w:r w:rsidRPr="005B2B09">
              <w:rPr>
                <w:b/>
              </w:rPr>
              <w:t xml:space="preserve">Podpis </w:t>
            </w:r>
          </w:p>
        </w:tc>
        <w:tc>
          <w:tcPr>
            <w:tcW w:w="4536" w:type="dxa"/>
            <w:gridSpan w:val="5"/>
          </w:tcPr>
          <w:p w14:paraId="6B0734BB" w14:textId="77777777" w:rsidR="005B2B09" w:rsidRPr="005B2B09" w:rsidRDefault="005B2B09" w:rsidP="005B2B09">
            <w:pPr>
              <w:jc w:val="both"/>
            </w:pPr>
          </w:p>
        </w:tc>
        <w:tc>
          <w:tcPr>
            <w:tcW w:w="786" w:type="dxa"/>
            <w:gridSpan w:val="2"/>
            <w:shd w:val="clear" w:color="auto" w:fill="F7CAAC"/>
          </w:tcPr>
          <w:p w14:paraId="0E7EE39F" w14:textId="77777777" w:rsidR="005B2B09" w:rsidRPr="005B2B09" w:rsidRDefault="005B2B09" w:rsidP="005B2B09">
            <w:pPr>
              <w:jc w:val="both"/>
            </w:pPr>
            <w:r w:rsidRPr="005B2B09">
              <w:rPr>
                <w:b/>
              </w:rPr>
              <w:t>datum</w:t>
            </w:r>
          </w:p>
        </w:tc>
        <w:tc>
          <w:tcPr>
            <w:tcW w:w="2019" w:type="dxa"/>
            <w:gridSpan w:val="3"/>
          </w:tcPr>
          <w:p w14:paraId="34EEFDA4" w14:textId="77777777" w:rsidR="005B2B09" w:rsidRPr="005B2B09" w:rsidRDefault="005B2B09" w:rsidP="005B2B09">
            <w:pPr>
              <w:jc w:val="both"/>
            </w:pPr>
          </w:p>
        </w:tc>
      </w:tr>
    </w:tbl>
    <w:p w14:paraId="457CE4A5" w14:textId="77777777" w:rsidR="005B2B09" w:rsidRPr="005B2B09" w:rsidRDefault="005B2B09" w:rsidP="005B2B09">
      <w:r w:rsidRPr="005B2B09">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2D72CF" w:rsidRPr="005B2B09" w14:paraId="68D5AE8B" w14:textId="77777777" w:rsidTr="00F4371D">
        <w:tc>
          <w:tcPr>
            <w:tcW w:w="9859" w:type="dxa"/>
            <w:gridSpan w:val="11"/>
            <w:tcBorders>
              <w:bottom w:val="double" w:sz="4" w:space="0" w:color="auto"/>
            </w:tcBorders>
            <w:shd w:val="clear" w:color="auto" w:fill="BDD6EE"/>
          </w:tcPr>
          <w:p w14:paraId="635C592B" w14:textId="77777777" w:rsidR="002D72CF" w:rsidRPr="005B2B09" w:rsidRDefault="002D72CF" w:rsidP="00F4371D">
            <w:pPr>
              <w:jc w:val="both"/>
              <w:rPr>
                <w:b/>
                <w:sz w:val="28"/>
              </w:rPr>
            </w:pPr>
            <w:r w:rsidRPr="005B2B09">
              <w:rPr>
                <w:b/>
                <w:sz w:val="28"/>
              </w:rPr>
              <w:lastRenderedPageBreak/>
              <w:t>C-I – Personální zabezpečení</w:t>
            </w:r>
          </w:p>
        </w:tc>
      </w:tr>
      <w:tr w:rsidR="002D72CF" w:rsidRPr="005B2B09" w14:paraId="7D027406" w14:textId="77777777" w:rsidTr="00F4371D">
        <w:tc>
          <w:tcPr>
            <w:tcW w:w="2518" w:type="dxa"/>
            <w:tcBorders>
              <w:top w:val="double" w:sz="4" w:space="0" w:color="auto"/>
            </w:tcBorders>
            <w:shd w:val="clear" w:color="auto" w:fill="F7CAAC"/>
          </w:tcPr>
          <w:p w14:paraId="68960839" w14:textId="77777777" w:rsidR="002D72CF" w:rsidRPr="005B2B09" w:rsidRDefault="002D72CF" w:rsidP="00F4371D">
            <w:pPr>
              <w:jc w:val="both"/>
              <w:rPr>
                <w:b/>
              </w:rPr>
            </w:pPr>
            <w:r w:rsidRPr="005B2B09">
              <w:rPr>
                <w:b/>
              </w:rPr>
              <w:t>Vysoká škola</w:t>
            </w:r>
          </w:p>
        </w:tc>
        <w:tc>
          <w:tcPr>
            <w:tcW w:w="7341" w:type="dxa"/>
            <w:gridSpan w:val="10"/>
          </w:tcPr>
          <w:p w14:paraId="5EC66AF7" w14:textId="77777777" w:rsidR="002D72CF" w:rsidRPr="005B2B09" w:rsidRDefault="002D72CF" w:rsidP="00F4371D">
            <w:pPr>
              <w:jc w:val="both"/>
            </w:pPr>
            <w:r w:rsidRPr="005B2B09">
              <w:t>Univerzita Tomáše Bati ve Zlíně</w:t>
            </w:r>
          </w:p>
        </w:tc>
      </w:tr>
      <w:tr w:rsidR="002D72CF" w:rsidRPr="005B2B09" w14:paraId="439D90AD" w14:textId="77777777" w:rsidTr="00F4371D">
        <w:tc>
          <w:tcPr>
            <w:tcW w:w="2518" w:type="dxa"/>
            <w:shd w:val="clear" w:color="auto" w:fill="F7CAAC"/>
          </w:tcPr>
          <w:p w14:paraId="6229F267" w14:textId="77777777" w:rsidR="002D72CF" w:rsidRPr="005B2B09" w:rsidRDefault="002D72CF" w:rsidP="00F4371D">
            <w:pPr>
              <w:jc w:val="both"/>
              <w:rPr>
                <w:b/>
              </w:rPr>
            </w:pPr>
            <w:r w:rsidRPr="005B2B09">
              <w:rPr>
                <w:b/>
              </w:rPr>
              <w:t>Součást vysoké školy</w:t>
            </w:r>
          </w:p>
        </w:tc>
        <w:tc>
          <w:tcPr>
            <w:tcW w:w="7341" w:type="dxa"/>
            <w:gridSpan w:val="10"/>
          </w:tcPr>
          <w:p w14:paraId="7E454CBB" w14:textId="77777777" w:rsidR="002D72CF" w:rsidRPr="005B2B09" w:rsidRDefault="002D72CF" w:rsidP="00F4371D">
            <w:pPr>
              <w:jc w:val="both"/>
            </w:pPr>
            <w:r w:rsidRPr="005B2B09">
              <w:t>Fakulta managementu a ekonomiky</w:t>
            </w:r>
          </w:p>
        </w:tc>
      </w:tr>
      <w:tr w:rsidR="002D72CF" w:rsidRPr="005B2B09" w14:paraId="71DD92D1" w14:textId="77777777" w:rsidTr="00F4371D">
        <w:tc>
          <w:tcPr>
            <w:tcW w:w="2518" w:type="dxa"/>
            <w:shd w:val="clear" w:color="auto" w:fill="F7CAAC"/>
          </w:tcPr>
          <w:p w14:paraId="0EC428AC" w14:textId="77777777" w:rsidR="002D72CF" w:rsidRPr="005B2B09" w:rsidRDefault="002D72CF" w:rsidP="00F4371D">
            <w:pPr>
              <w:jc w:val="both"/>
              <w:rPr>
                <w:b/>
              </w:rPr>
            </w:pPr>
            <w:r w:rsidRPr="005B2B09">
              <w:rPr>
                <w:b/>
              </w:rPr>
              <w:t>Název studijního programu</w:t>
            </w:r>
          </w:p>
        </w:tc>
        <w:tc>
          <w:tcPr>
            <w:tcW w:w="7341" w:type="dxa"/>
            <w:gridSpan w:val="10"/>
          </w:tcPr>
          <w:p w14:paraId="16591093" w14:textId="77777777" w:rsidR="002D72CF" w:rsidRPr="005B2B09" w:rsidRDefault="002D72CF" w:rsidP="00F4371D">
            <w:pPr>
              <w:jc w:val="both"/>
            </w:pPr>
            <w:r w:rsidRPr="005B2B09">
              <w:t>Economics and Management</w:t>
            </w:r>
          </w:p>
        </w:tc>
      </w:tr>
      <w:tr w:rsidR="002D72CF" w:rsidRPr="005B2B09" w14:paraId="79BE3720" w14:textId="77777777" w:rsidTr="00F4371D">
        <w:tc>
          <w:tcPr>
            <w:tcW w:w="2518" w:type="dxa"/>
            <w:shd w:val="clear" w:color="auto" w:fill="F7CAAC"/>
          </w:tcPr>
          <w:p w14:paraId="5C565DB3" w14:textId="77777777" w:rsidR="002D72CF" w:rsidRPr="005B2B09" w:rsidRDefault="002D72CF" w:rsidP="00F4371D">
            <w:pPr>
              <w:jc w:val="both"/>
              <w:rPr>
                <w:b/>
              </w:rPr>
            </w:pPr>
            <w:r w:rsidRPr="005B2B09">
              <w:rPr>
                <w:b/>
              </w:rPr>
              <w:t>Jméno a příjmení</w:t>
            </w:r>
          </w:p>
        </w:tc>
        <w:tc>
          <w:tcPr>
            <w:tcW w:w="4536" w:type="dxa"/>
            <w:gridSpan w:val="5"/>
          </w:tcPr>
          <w:p w14:paraId="78558CF1" w14:textId="77777777" w:rsidR="002D72CF" w:rsidRPr="005B2B09" w:rsidRDefault="002D72CF" w:rsidP="00F4371D">
            <w:pPr>
              <w:jc w:val="both"/>
            </w:pPr>
            <w:r w:rsidRPr="002D72CF">
              <w:t>Pavel ŽUFAN</w:t>
            </w:r>
          </w:p>
        </w:tc>
        <w:tc>
          <w:tcPr>
            <w:tcW w:w="709" w:type="dxa"/>
            <w:shd w:val="clear" w:color="auto" w:fill="F7CAAC"/>
          </w:tcPr>
          <w:p w14:paraId="050CEF7E" w14:textId="77777777" w:rsidR="002D72CF" w:rsidRPr="005B2B09" w:rsidRDefault="002D72CF" w:rsidP="00F4371D">
            <w:pPr>
              <w:jc w:val="both"/>
              <w:rPr>
                <w:b/>
              </w:rPr>
            </w:pPr>
            <w:r w:rsidRPr="005B2B09">
              <w:rPr>
                <w:b/>
              </w:rPr>
              <w:t>Tituly</w:t>
            </w:r>
          </w:p>
        </w:tc>
        <w:tc>
          <w:tcPr>
            <w:tcW w:w="2096" w:type="dxa"/>
            <w:gridSpan w:val="4"/>
          </w:tcPr>
          <w:p w14:paraId="5C4C64A7" w14:textId="77777777" w:rsidR="002D72CF" w:rsidRPr="005B2B09" w:rsidRDefault="002D72CF" w:rsidP="002D72CF">
            <w:pPr>
              <w:jc w:val="both"/>
            </w:pPr>
            <w:r w:rsidRPr="002D72CF">
              <w:t>doc. Ing., Ph.D.</w:t>
            </w:r>
          </w:p>
        </w:tc>
      </w:tr>
      <w:tr w:rsidR="002D72CF" w:rsidRPr="005B2B09" w14:paraId="565DC9B7" w14:textId="77777777" w:rsidTr="00F4371D">
        <w:tc>
          <w:tcPr>
            <w:tcW w:w="2518" w:type="dxa"/>
            <w:shd w:val="clear" w:color="auto" w:fill="F7CAAC"/>
          </w:tcPr>
          <w:p w14:paraId="1155CC60" w14:textId="77777777" w:rsidR="002D72CF" w:rsidRPr="005B2B09" w:rsidRDefault="002D72CF" w:rsidP="00F4371D">
            <w:pPr>
              <w:jc w:val="both"/>
              <w:rPr>
                <w:b/>
              </w:rPr>
            </w:pPr>
            <w:r w:rsidRPr="005B2B09">
              <w:rPr>
                <w:b/>
              </w:rPr>
              <w:t>Rok narození</w:t>
            </w:r>
          </w:p>
        </w:tc>
        <w:tc>
          <w:tcPr>
            <w:tcW w:w="829" w:type="dxa"/>
          </w:tcPr>
          <w:p w14:paraId="238E3B32" w14:textId="77777777" w:rsidR="002D72CF" w:rsidRPr="005B2B09" w:rsidRDefault="002D72CF" w:rsidP="00F4371D">
            <w:pPr>
              <w:jc w:val="both"/>
            </w:pPr>
            <w:r>
              <w:t>1971</w:t>
            </w:r>
          </w:p>
        </w:tc>
        <w:tc>
          <w:tcPr>
            <w:tcW w:w="1721" w:type="dxa"/>
            <w:shd w:val="clear" w:color="auto" w:fill="F7CAAC"/>
          </w:tcPr>
          <w:p w14:paraId="2281A91C" w14:textId="77777777" w:rsidR="002D72CF" w:rsidRPr="005B2B09" w:rsidRDefault="002D72CF" w:rsidP="00F4371D">
            <w:pPr>
              <w:jc w:val="both"/>
              <w:rPr>
                <w:b/>
              </w:rPr>
            </w:pPr>
            <w:r w:rsidRPr="005B2B09">
              <w:rPr>
                <w:b/>
              </w:rPr>
              <w:t>typ vztahu k VŠ</w:t>
            </w:r>
          </w:p>
        </w:tc>
        <w:tc>
          <w:tcPr>
            <w:tcW w:w="992" w:type="dxa"/>
            <w:gridSpan w:val="2"/>
          </w:tcPr>
          <w:p w14:paraId="634156A2" w14:textId="77777777" w:rsidR="002D72CF" w:rsidRPr="005B2B09" w:rsidRDefault="002D72CF" w:rsidP="00F4371D">
            <w:pPr>
              <w:jc w:val="both"/>
            </w:pPr>
          </w:p>
        </w:tc>
        <w:tc>
          <w:tcPr>
            <w:tcW w:w="994" w:type="dxa"/>
            <w:shd w:val="clear" w:color="auto" w:fill="F7CAAC"/>
          </w:tcPr>
          <w:p w14:paraId="5CA57F48" w14:textId="77777777" w:rsidR="002D72CF" w:rsidRPr="005B2B09" w:rsidRDefault="002D72CF" w:rsidP="00F4371D">
            <w:pPr>
              <w:jc w:val="both"/>
              <w:rPr>
                <w:b/>
              </w:rPr>
            </w:pPr>
            <w:r w:rsidRPr="005B2B09">
              <w:rPr>
                <w:b/>
              </w:rPr>
              <w:t>rozsah</w:t>
            </w:r>
          </w:p>
        </w:tc>
        <w:tc>
          <w:tcPr>
            <w:tcW w:w="709" w:type="dxa"/>
          </w:tcPr>
          <w:p w14:paraId="5410E5B7" w14:textId="77777777" w:rsidR="002D72CF" w:rsidRPr="005B2B09" w:rsidRDefault="002D72CF" w:rsidP="00F4371D">
            <w:pPr>
              <w:jc w:val="both"/>
            </w:pPr>
          </w:p>
        </w:tc>
        <w:tc>
          <w:tcPr>
            <w:tcW w:w="709" w:type="dxa"/>
            <w:gridSpan w:val="2"/>
            <w:shd w:val="clear" w:color="auto" w:fill="F7CAAC"/>
          </w:tcPr>
          <w:p w14:paraId="27498149" w14:textId="77777777" w:rsidR="002D72CF" w:rsidRPr="000C6467" w:rsidRDefault="002D72CF" w:rsidP="00F4371D">
            <w:pPr>
              <w:jc w:val="both"/>
              <w:rPr>
                <w:b/>
                <w:sz w:val="18"/>
              </w:rPr>
            </w:pPr>
            <w:r w:rsidRPr="000C6467">
              <w:rPr>
                <w:b/>
                <w:sz w:val="18"/>
              </w:rPr>
              <w:t>do kdy</w:t>
            </w:r>
          </w:p>
        </w:tc>
        <w:tc>
          <w:tcPr>
            <w:tcW w:w="1387" w:type="dxa"/>
            <w:gridSpan w:val="2"/>
          </w:tcPr>
          <w:p w14:paraId="49F1A543" w14:textId="77777777" w:rsidR="002D72CF" w:rsidRPr="005B2B09" w:rsidRDefault="002D72CF" w:rsidP="00F4371D">
            <w:pPr>
              <w:jc w:val="both"/>
            </w:pPr>
          </w:p>
        </w:tc>
      </w:tr>
      <w:tr w:rsidR="002D72CF" w:rsidRPr="005B2B09" w14:paraId="005F92E5" w14:textId="77777777" w:rsidTr="00F4371D">
        <w:tc>
          <w:tcPr>
            <w:tcW w:w="5068" w:type="dxa"/>
            <w:gridSpan w:val="3"/>
            <w:shd w:val="clear" w:color="auto" w:fill="F7CAAC"/>
          </w:tcPr>
          <w:p w14:paraId="67104B2B" w14:textId="77777777" w:rsidR="002D72CF" w:rsidRPr="005B2B09" w:rsidRDefault="002D72CF" w:rsidP="00F4371D">
            <w:pPr>
              <w:jc w:val="both"/>
              <w:rPr>
                <w:b/>
              </w:rPr>
            </w:pPr>
            <w:r w:rsidRPr="005B2B09">
              <w:rPr>
                <w:b/>
              </w:rPr>
              <w:t>Typ vztahu na součásti VŠ, která uskutečňuje st. program</w:t>
            </w:r>
          </w:p>
        </w:tc>
        <w:tc>
          <w:tcPr>
            <w:tcW w:w="992" w:type="dxa"/>
            <w:gridSpan w:val="2"/>
          </w:tcPr>
          <w:p w14:paraId="77209AB7" w14:textId="77777777" w:rsidR="002D72CF" w:rsidRPr="005B2B09" w:rsidRDefault="002D72CF" w:rsidP="00F4371D">
            <w:pPr>
              <w:jc w:val="both"/>
            </w:pPr>
          </w:p>
        </w:tc>
        <w:tc>
          <w:tcPr>
            <w:tcW w:w="994" w:type="dxa"/>
            <w:shd w:val="clear" w:color="auto" w:fill="F7CAAC"/>
          </w:tcPr>
          <w:p w14:paraId="38DC667A" w14:textId="77777777" w:rsidR="002D72CF" w:rsidRPr="005B2B09" w:rsidRDefault="002D72CF" w:rsidP="00F4371D">
            <w:pPr>
              <w:jc w:val="both"/>
              <w:rPr>
                <w:b/>
              </w:rPr>
            </w:pPr>
            <w:r w:rsidRPr="005B2B09">
              <w:rPr>
                <w:b/>
              </w:rPr>
              <w:t>rozsah</w:t>
            </w:r>
          </w:p>
        </w:tc>
        <w:tc>
          <w:tcPr>
            <w:tcW w:w="709" w:type="dxa"/>
          </w:tcPr>
          <w:p w14:paraId="7A5423DE" w14:textId="77777777" w:rsidR="002D72CF" w:rsidRPr="005B2B09" w:rsidRDefault="002D72CF" w:rsidP="00F4371D">
            <w:pPr>
              <w:jc w:val="both"/>
            </w:pPr>
          </w:p>
        </w:tc>
        <w:tc>
          <w:tcPr>
            <w:tcW w:w="709" w:type="dxa"/>
            <w:gridSpan w:val="2"/>
            <w:shd w:val="clear" w:color="auto" w:fill="F7CAAC"/>
          </w:tcPr>
          <w:p w14:paraId="08F0FBC8" w14:textId="77777777" w:rsidR="002D72CF" w:rsidRPr="000C6467" w:rsidRDefault="002D72CF" w:rsidP="00F4371D">
            <w:pPr>
              <w:jc w:val="both"/>
              <w:rPr>
                <w:b/>
                <w:sz w:val="18"/>
              </w:rPr>
            </w:pPr>
            <w:r w:rsidRPr="000C6467">
              <w:rPr>
                <w:b/>
                <w:sz w:val="18"/>
              </w:rPr>
              <w:t>do kdy</w:t>
            </w:r>
          </w:p>
        </w:tc>
        <w:tc>
          <w:tcPr>
            <w:tcW w:w="1387" w:type="dxa"/>
            <w:gridSpan w:val="2"/>
          </w:tcPr>
          <w:p w14:paraId="1FF7CC26" w14:textId="77777777" w:rsidR="002D72CF" w:rsidRPr="005B2B09" w:rsidRDefault="002D72CF" w:rsidP="00F4371D">
            <w:pPr>
              <w:jc w:val="both"/>
            </w:pPr>
          </w:p>
        </w:tc>
      </w:tr>
      <w:tr w:rsidR="002D72CF" w:rsidRPr="005B2B09" w14:paraId="001E6D5E" w14:textId="77777777" w:rsidTr="00F4371D">
        <w:tc>
          <w:tcPr>
            <w:tcW w:w="6060" w:type="dxa"/>
            <w:gridSpan w:val="5"/>
            <w:shd w:val="clear" w:color="auto" w:fill="F7CAAC"/>
          </w:tcPr>
          <w:p w14:paraId="6D92FA6F" w14:textId="77777777" w:rsidR="002D72CF" w:rsidRPr="005B2B09" w:rsidRDefault="002D72CF" w:rsidP="00F4371D">
            <w:pPr>
              <w:jc w:val="both"/>
            </w:pPr>
            <w:r w:rsidRPr="005B2B09">
              <w:rPr>
                <w:b/>
              </w:rPr>
              <w:t>Další současná působení jako akademický pracovník na jiných VŠ</w:t>
            </w:r>
          </w:p>
        </w:tc>
        <w:tc>
          <w:tcPr>
            <w:tcW w:w="1703" w:type="dxa"/>
            <w:gridSpan w:val="2"/>
            <w:shd w:val="clear" w:color="auto" w:fill="F7CAAC"/>
          </w:tcPr>
          <w:p w14:paraId="3A9E6AB7" w14:textId="77777777" w:rsidR="002D72CF" w:rsidRPr="005B2B09" w:rsidRDefault="002D72CF" w:rsidP="00F4371D">
            <w:pPr>
              <w:jc w:val="both"/>
              <w:rPr>
                <w:b/>
              </w:rPr>
            </w:pPr>
            <w:r w:rsidRPr="005B2B09">
              <w:rPr>
                <w:b/>
              </w:rPr>
              <w:t>typ prac. vztahu</w:t>
            </w:r>
          </w:p>
        </w:tc>
        <w:tc>
          <w:tcPr>
            <w:tcW w:w="2096" w:type="dxa"/>
            <w:gridSpan w:val="4"/>
            <w:shd w:val="clear" w:color="auto" w:fill="F7CAAC"/>
          </w:tcPr>
          <w:p w14:paraId="6A70B00A" w14:textId="77777777" w:rsidR="002D72CF" w:rsidRPr="005B2B09" w:rsidRDefault="002D72CF" w:rsidP="00F4371D">
            <w:pPr>
              <w:jc w:val="both"/>
              <w:rPr>
                <w:b/>
              </w:rPr>
            </w:pPr>
            <w:r w:rsidRPr="005B2B09">
              <w:rPr>
                <w:b/>
              </w:rPr>
              <w:t>rozsah</w:t>
            </w:r>
          </w:p>
        </w:tc>
      </w:tr>
      <w:tr w:rsidR="002D72CF" w:rsidRPr="005B2B09" w14:paraId="1558DA67" w14:textId="77777777" w:rsidTr="00F4371D">
        <w:tc>
          <w:tcPr>
            <w:tcW w:w="6060" w:type="dxa"/>
            <w:gridSpan w:val="5"/>
          </w:tcPr>
          <w:p w14:paraId="2A565AAF" w14:textId="77777777" w:rsidR="002D72CF" w:rsidRPr="005B2B09" w:rsidRDefault="001F5869" w:rsidP="00F4371D">
            <w:pPr>
              <w:jc w:val="both"/>
            </w:pPr>
            <w:r>
              <w:t xml:space="preserve">Mendelova univerzita v Brně, </w:t>
            </w:r>
            <w:r>
              <w:rPr>
                <w:sz w:val="19"/>
                <w:szCs w:val="19"/>
              </w:rPr>
              <w:t>Provozně ekonomická fakulta</w:t>
            </w:r>
          </w:p>
        </w:tc>
        <w:tc>
          <w:tcPr>
            <w:tcW w:w="1703" w:type="dxa"/>
            <w:gridSpan w:val="2"/>
          </w:tcPr>
          <w:p w14:paraId="4DE1B382" w14:textId="77777777" w:rsidR="002D72CF" w:rsidRPr="005B2B09" w:rsidRDefault="002D72CF" w:rsidP="00F4371D">
            <w:pPr>
              <w:jc w:val="both"/>
            </w:pPr>
            <w:r w:rsidRPr="005B2B09">
              <w:t>pp</w:t>
            </w:r>
          </w:p>
        </w:tc>
        <w:tc>
          <w:tcPr>
            <w:tcW w:w="2096" w:type="dxa"/>
            <w:gridSpan w:val="4"/>
          </w:tcPr>
          <w:p w14:paraId="66B05279" w14:textId="77777777" w:rsidR="002D72CF" w:rsidRPr="005B2B09" w:rsidRDefault="002D72CF" w:rsidP="00F4371D">
            <w:pPr>
              <w:jc w:val="both"/>
            </w:pPr>
            <w:r w:rsidRPr="005B2B09">
              <w:t>40</w:t>
            </w:r>
          </w:p>
        </w:tc>
      </w:tr>
      <w:tr w:rsidR="002D72CF" w:rsidRPr="005B2B09" w14:paraId="23AA38B8" w14:textId="77777777" w:rsidTr="00F4371D">
        <w:tc>
          <w:tcPr>
            <w:tcW w:w="6060" w:type="dxa"/>
            <w:gridSpan w:val="5"/>
          </w:tcPr>
          <w:p w14:paraId="0CBF7138" w14:textId="77777777" w:rsidR="002D72CF" w:rsidRPr="005B2B09" w:rsidRDefault="002D72CF" w:rsidP="00F4371D">
            <w:pPr>
              <w:jc w:val="both"/>
            </w:pPr>
          </w:p>
        </w:tc>
        <w:tc>
          <w:tcPr>
            <w:tcW w:w="1703" w:type="dxa"/>
            <w:gridSpan w:val="2"/>
          </w:tcPr>
          <w:p w14:paraId="276735FB" w14:textId="77777777" w:rsidR="002D72CF" w:rsidRPr="005B2B09" w:rsidRDefault="002D72CF" w:rsidP="00F4371D">
            <w:pPr>
              <w:jc w:val="both"/>
            </w:pPr>
          </w:p>
        </w:tc>
        <w:tc>
          <w:tcPr>
            <w:tcW w:w="2096" w:type="dxa"/>
            <w:gridSpan w:val="4"/>
          </w:tcPr>
          <w:p w14:paraId="3D8EA059" w14:textId="77777777" w:rsidR="002D72CF" w:rsidRPr="005B2B09" w:rsidRDefault="002D72CF" w:rsidP="00F4371D">
            <w:pPr>
              <w:jc w:val="both"/>
            </w:pPr>
          </w:p>
        </w:tc>
      </w:tr>
      <w:tr w:rsidR="002D72CF" w:rsidRPr="005B2B09" w14:paraId="6C7A83A4" w14:textId="77777777" w:rsidTr="00F4371D">
        <w:tc>
          <w:tcPr>
            <w:tcW w:w="9859" w:type="dxa"/>
            <w:gridSpan w:val="11"/>
            <w:shd w:val="clear" w:color="auto" w:fill="F7CAAC"/>
          </w:tcPr>
          <w:p w14:paraId="544EC222" w14:textId="77777777" w:rsidR="002D72CF" w:rsidRPr="005B2B09" w:rsidRDefault="002D72CF" w:rsidP="00F4371D">
            <w:pPr>
              <w:jc w:val="both"/>
            </w:pPr>
            <w:r w:rsidRPr="005B2B09">
              <w:rPr>
                <w:b/>
              </w:rPr>
              <w:t>Předměty příslušného studijního programu a způsob zapojení do jejich výuky, příp. další zapojení do uskutečňování studijního programu</w:t>
            </w:r>
          </w:p>
        </w:tc>
      </w:tr>
      <w:tr w:rsidR="002D72CF" w:rsidRPr="005B2B09" w14:paraId="657A2432" w14:textId="77777777" w:rsidTr="00F4371D">
        <w:trPr>
          <w:trHeight w:val="324"/>
        </w:trPr>
        <w:tc>
          <w:tcPr>
            <w:tcW w:w="9859" w:type="dxa"/>
            <w:gridSpan w:val="11"/>
            <w:tcBorders>
              <w:top w:val="nil"/>
            </w:tcBorders>
          </w:tcPr>
          <w:p w14:paraId="33191CFF" w14:textId="77777777" w:rsidR="002D72CF" w:rsidRPr="005B2B09" w:rsidRDefault="002D72CF" w:rsidP="00F4371D">
            <w:pPr>
              <w:jc w:val="both"/>
            </w:pPr>
            <w:r>
              <w:t>Člen Oborové rady</w:t>
            </w:r>
          </w:p>
        </w:tc>
      </w:tr>
      <w:tr w:rsidR="002D72CF" w:rsidRPr="005B2B09" w14:paraId="315C1617" w14:textId="77777777" w:rsidTr="00F4371D">
        <w:tc>
          <w:tcPr>
            <w:tcW w:w="9859" w:type="dxa"/>
            <w:gridSpan w:val="11"/>
            <w:shd w:val="clear" w:color="auto" w:fill="F7CAAC"/>
          </w:tcPr>
          <w:p w14:paraId="19CB8FE5" w14:textId="77777777" w:rsidR="002D72CF" w:rsidRPr="005B2B09" w:rsidRDefault="002D72CF" w:rsidP="00F4371D">
            <w:pPr>
              <w:jc w:val="both"/>
            </w:pPr>
            <w:r w:rsidRPr="005B2B09">
              <w:rPr>
                <w:b/>
              </w:rPr>
              <w:t xml:space="preserve">Údaje o vzdělání na VŠ </w:t>
            </w:r>
          </w:p>
        </w:tc>
      </w:tr>
      <w:tr w:rsidR="002D72CF" w:rsidRPr="005B2B09" w14:paraId="076EDC44" w14:textId="77777777" w:rsidTr="00F4371D">
        <w:trPr>
          <w:trHeight w:val="510"/>
        </w:trPr>
        <w:tc>
          <w:tcPr>
            <w:tcW w:w="9859" w:type="dxa"/>
            <w:gridSpan w:val="11"/>
          </w:tcPr>
          <w:p w14:paraId="34C8384A" w14:textId="77777777" w:rsidR="001F5869" w:rsidRPr="001B3005" w:rsidRDefault="001F5869" w:rsidP="001F5869">
            <w:pPr>
              <w:widowControl w:val="0"/>
              <w:tabs>
                <w:tab w:val="left" w:pos="1456"/>
                <w:tab w:val="left" w:pos="2165"/>
              </w:tabs>
              <w:autoSpaceDE w:val="0"/>
              <w:autoSpaceDN w:val="0"/>
              <w:adjustRightInd w:val="0"/>
            </w:pPr>
            <w:r w:rsidRPr="001B3005">
              <w:t>1989–1994</w:t>
            </w:r>
            <w:r w:rsidRPr="001B3005">
              <w:tab/>
            </w:r>
            <w:r>
              <w:rPr>
                <w:sz w:val="19"/>
                <w:szCs w:val="19"/>
              </w:rPr>
              <w:t>Provozně ekonomická fakulta,</w:t>
            </w:r>
            <w:r w:rsidRPr="001B3005">
              <w:t xml:space="preserve"> </w:t>
            </w:r>
            <w:r>
              <w:t xml:space="preserve">Mendelova univerzita v Brně, Obor: </w:t>
            </w:r>
            <w:r w:rsidRPr="001B3005">
              <w:t>Manažersko ekonomický</w:t>
            </w:r>
            <w:r w:rsidRPr="001B3005">
              <w:rPr>
                <w:b/>
              </w:rPr>
              <w:t xml:space="preserve"> </w:t>
            </w:r>
            <w:r w:rsidRPr="001F5869">
              <w:t>(Ing)</w:t>
            </w:r>
          </w:p>
          <w:p w14:paraId="002430C0" w14:textId="77777777" w:rsidR="002D72CF" w:rsidRPr="005B2B09" w:rsidRDefault="001F5869" w:rsidP="001F5869">
            <w:pPr>
              <w:ind w:left="1456" w:hanging="1456"/>
              <w:jc w:val="both"/>
              <w:rPr>
                <w:b/>
              </w:rPr>
            </w:pPr>
            <w:r w:rsidRPr="001B3005">
              <w:t>1994–2000</w:t>
            </w:r>
            <w:r w:rsidRPr="001B3005">
              <w:tab/>
            </w:r>
            <w:r>
              <w:rPr>
                <w:sz w:val="19"/>
                <w:szCs w:val="19"/>
              </w:rPr>
              <w:t>Provozně ekonomická fakulta,</w:t>
            </w:r>
            <w:r>
              <w:t xml:space="preserve"> Mendelova univerzita v Brně, Obor:</w:t>
            </w:r>
            <w:r w:rsidRPr="001B3005">
              <w:t xml:space="preserve"> </w:t>
            </w:r>
            <w:r>
              <w:t>Řízení a ekonomika podniku (Ph.D.)</w:t>
            </w:r>
          </w:p>
        </w:tc>
      </w:tr>
      <w:tr w:rsidR="002D72CF" w:rsidRPr="005B2B09" w14:paraId="2CC9FCB5" w14:textId="77777777" w:rsidTr="00F4371D">
        <w:tc>
          <w:tcPr>
            <w:tcW w:w="9859" w:type="dxa"/>
            <w:gridSpan w:val="11"/>
            <w:shd w:val="clear" w:color="auto" w:fill="F7CAAC"/>
          </w:tcPr>
          <w:p w14:paraId="4304DE1E" w14:textId="77777777" w:rsidR="002D72CF" w:rsidRPr="005B2B09" w:rsidRDefault="002D72CF" w:rsidP="00F4371D">
            <w:pPr>
              <w:jc w:val="both"/>
              <w:rPr>
                <w:b/>
              </w:rPr>
            </w:pPr>
            <w:r w:rsidRPr="005B2B09">
              <w:rPr>
                <w:b/>
              </w:rPr>
              <w:t>Údaje o odborném působení od absolvování VŠ</w:t>
            </w:r>
          </w:p>
        </w:tc>
      </w:tr>
      <w:tr w:rsidR="002D72CF" w:rsidRPr="005B2B09" w14:paraId="6FED89E4" w14:textId="77777777" w:rsidTr="00F4371D">
        <w:trPr>
          <w:trHeight w:val="605"/>
        </w:trPr>
        <w:tc>
          <w:tcPr>
            <w:tcW w:w="9859" w:type="dxa"/>
            <w:gridSpan w:val="11"/>
          </w:tcPr>
          <w:tbl>
            <w:tblPr>
              <w:tblStyle w:val="Mkatabulky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9"/>
              <w:gridCol w:w="8358"/>
            </w:tblGrid>
            <w:tr w:rsidR="002D72CF" w:rsidRPr="005B2B09" w14:paraId="04197616" w14:textId="77777777" w:rsidTr="001F5869">
              <w:tc>
                <w:tcPr>
                  <w:tcW w:w="1239" w:type="dxa"/>
                </w:tcPr>
                <w:p w14:paraId="5BF071CF" w14:textId="77777777" w:rsidR="002D72CF" w:rsidRPr="005B2B09" w:rsidRDefault="001F5869" w:rsidP="00F4371D">
                  <w:pPr>
                    <w:autoSpaceDE w:val="0"/>
                    <w:autoSpaceDN w:val="0"/>
                    <w:adjustRightInd w:val="0"/>
                  </w:pPr>
                  <w:r w:rsidRPr="00857144">
                    <w:t>1995-dosud</w:t>
                  </w:r>
                </w:p>
              </w:tc>
              <w:tc>
                <w:tcPr>
                  <w:tcW w:w="8358" w:type="dxa"/>
                </w:tcPr>
                <w:p w14:paraId="324B0C09" w14:textId="77777777" w:rsidR="002D72CF" w:rsidRPr="005B2B09" w:rsidRDefault="001F5869" w:rsidP="001F5869">
                  <w:pPr>
                    <w:widowControl w:val="0"/>
                    <w:tabs>
                      <w:tab w:val="left" w:pos="1456"/>
                      <w:tab w:val="left" w:pos="2165"/>
                    </w:tabs>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w:t>
                  </w:r>
                  <w:r>
                    <w:t xml:space="preserve">, </w:t>
                  </w:r>
                  <w:r w:rsidRPr="00857144">
                    <w:t>asi</w:t>
                  </w:r>
                  <w:r>
                    <w:t>stent, odborný asistent, docet</w:t>
                  </w:r>
                </w:p>
              </w:tc>
            </w:tr>
            <w:tr w:rsidR="002D72CF" w:rsidRPr="005B2B09" w14:paraId="58FE436C" w14:textId="77777777" w:rsidTr="001F5869">
              <w:tc>
                <w:tcPr>
                  <w:tcW w:w="1239" w:type="dxa"/>
                </w:tcPr>
                <w:p w14:paraId="5FD3E209" w14:textId="77777777" w:rsidR="002D72CF" w:rsidRPr="005B2B09" w:rsidRDefault="001F5869" w:rsidP="00F4371D">
                  <w:pPr>
                    <w:autoSpaceDE w:val="0"/>
                    <w:autoSpaceDN w:val="0"/>
                    <w:adjustRightInd w:val="0"/>
                  </w:pPr>
                  <w:r w:rsidRPr="00857144">
                    <w:t>2003-2009</w:t>
                  </w:r>
                </w:p>
              </w:tc>
              <w:tc>
                <w:tcPr>
                  <w:tcW w:w="8358" w:type="dxa"/>
                </w:tcPr>
                <w:p w14:paraId="5E936E60" w14:textId="77777777" w:rsidR="002D72CF" w:rsidRPr="005B2B09" w:rsidRDefault="001F5869" w:rsidP="001F5869">
                  <w:pPr>
                    <w:autoSpaceDE w:val="0"/>
                    <w:autoSpaceDN w:val="0"/>
                    <w:adjustRightInd w:val="0"/>
                  </w:pPr>
                  <w:r>
                    <w:rPr>
                      <w:sz w:val="19"/>
                      <w:szCs w:val="19"/>
                    </w:rPr>
                    <w:t>Provozně ekonomická fakulta,</w:t>
                  </w:r>
                  <w:r w:rsidRPr="001B3005">
                    <w:t xml:space="preserve"> </w:t>
                  </w:r>
                  <w:r>
                    <w:t>Mendelova univerzita v Brně,</w:t>
                  </w:r>
                  <w:r w:rsidRPr="00857144">
                    <w:t xml:space="preserve"> Ústav managementu </w:t>
                  </w:r>
                  <w:r>
                    <w:t xml:space="preserve">- </w:t>
                  </w:r>
                  <w:r w:rsidRPr="00857144">
                    <w:t xml:space="preserve">vedoucí </w:t>
                  </w:r>
                  <w:r>
                    <w:t>ústavu</w:t>
                  </w:r>
                </w:p>
              </w:tc>
            </w:tr>
            <w:tr w:rsidR="002D72CF" w:rsidRPr="005B2B09" w14:paraId="6B120E64" w14:textId="77777777" w:rsidTr="001F5869">
              <w:tc>
                <w:tcPr>
                  <w:tcW w:w="1239" w:type="dxa"/>
                </w:tcPr>
                <w:p w14:paraId="2D6D6B50" w14:textId="77777777" w:rsidR="002D72CF" w:rsidRPr="005B2B09" w:rsidRDefault="001F5869" w:rsidP="00F4371D">
                  <w:pPr>
                    <w:autoSpaceDE w:val="0"/>
                    <w:autoSpaceDN w:val="0"/>
                    <w:adjustRightInd w:val="0"/>
                  </w:pPr>
                  <w:r w:rsidRPr="00857144">
                    <w:t>2006-2014</w:t>
                  </w:r>
                </w:p>
              </w:tc>
              <w:tc>
                <w:tcPr>
                  <w:tcW w:w="8358" w:type="dxa"/>
                </w:tcPr>
                <w:p w14:paraId="59BAB72D" w14:textId="77777777" w:rsidR="002D72CF" w:rsidRPr="005B2B09" w:rsidRDefault="001F5869" w:rsidP="001F5869">
                  <w:pPr>
                    <w:autoSpaceDE w:val="0"/>
                    <w:autoSpaceDN w:val="0"/>
                    <w:adjustRightInd w:val="0"/>
                  </w:pPr>
                  <w:r w:rsidRPr="001F5869">
                    <w:t>Mendelova univerzita v Brně, Provozně ekonomická fakulta</w:t>
                  </w:r>
                  <w:r>
                    <w:t xml:space="preserve">, </w:t>
                  </w:r>
                  <w:r w:rsidRPr="00857144">
                    <w:t>proděkan pro koncepci a rozvoj</w:t>
                  </w:r>
                </w:p>
              </w:tc>
            </w:tr>
            <w:tr w:rsidR="002D72CF" w:rsidRPr="005B2B09" w14:paraId="4A06CE4D" w14:textId="77777777" w:rsidTr="001F5869">
              <w:tc>
                <w:tcPr>
                  <w:tcW w:w="1239" w:type="dxa"/>
                </w:tcPr>
                <w:p w14:paraId="2EBEF263" w14:textId="77777777" w:rsidR="002D72CF" w:rsidRPr="005B2B09" w:rsidRDefault="001F5869" w:rsidP="00F4371D">
                  <w:pPr>
                    <w:autoSpaceDE w:val="0"/>
                    <w:autoSpaceDN w:val="0"/>
                    <w:adjustRightInd w:val="0"/>
                  </w:pPr>
                  <w:r w:rsidRPr="00857144">
                    <w:t>2015-2018</w:t>
                  </w:r>
                </w:p>
              </w:tc>
              <w:tc>
                <w:tcPr>
                  <w:tcW w:w="8358" w:type="dxa"/>
                </w:tcPr>
                <w:p w14:paraId="6E6594B5" w14:textId="77777777" w:rsidR="002D72CF" w:rsidRPr="005B2B09" w:rsidRDefault="001F5869" w:rsidP="001F5869">
                  <w:pPr>
                    <w:autoSpaceDE w:val="0"/>
                    <w:autoSpaceDN w:val="0"/>
                    <w:adjustRightInd w:val="0"/>
                  </w:pPr>
                  <w:r w:rsidRPr="001F5869">
                    <w:t>Mendelova univerzita v B</w:t>
                  </w:r>
                  <w:r>
                    <w:t xml:space="preserve">rně, </w:t>
                  </w:r>
                  <w:r w:rsidRPr="00857144">
                    <w:t>prorektor pro strategii a IT</w:t>
                  </w:r>
                </w:p>
              </w:tc>
            </w:tr>
            <w:tr w:rsidR="002D72CF" w:rsidRPr="005B2B09" w14:paraId="2CBC6092" w14:textId="77777777" w:rsidTr="001F5869">
              <w:tc>
                <w:tcPr>
                  <w:tcW w:w="1239" w:type="dxa"/>
                </w:tcPr>
                <w:p w14:paraId="02254534" w14:textId="77777777" w:rsidR="002D72CF" w:rsidRPr="005B2B09" w:rsidRDefault="001F5869" w:rsidP="00F4371D">
                  <w:pPr>
                    <w:autoSpaceDE w:val="0"/>
                    <w:autoSpaceDN w:val="0"/>
                    <w:adjustRightInd w:val="0"/>
                  </w:pPr>
                  <w:r w:rsidRPr="00857144">
                    <w:t>od 02/2018</w:t>
                  </w:r>
                </w:p>
              </w:tc>
              <w:tc>
                <w:tcPr>
                  <w:tcW w:w="8358" w:type="dxa"/>
                </w:tcPr>
                <w:p w14:paraId="6ADC9E93" w14:textId="77777777" w:rsidR="002D72CF" w:rsidRPr="005B2B09" w:rsidRDefault="001F5869" w:rsidP="00F4371D">
                  <w:pPr>
                    <w:autoSpaceDE w:val="0"/>
                    <w:autoSpaceDN w:val="0"/>
                    <w:adjustRightInd w:val="0"/>
                  </w:pPr>
                  <w:r w:rsidRPr="001F5869">
                    <w:t>Mendelova univerzita v Brně, Provozně ekonomická fakulta</w:t>
                  </w:r>
                  <w:r>
                    <w:t>, děkan</w:t>
                  </w:r>
                </w:p>
              </w:tc>
            </w:tr>
          </w:tbl>
          <w:p w14:paraId="51D1927C" w14:textId="77777777" w:rsidR="002D72CF" w:rsidRPr="005B2B09" w:rsidRDefault="002D72CF" w:rsidP="00F4371D">
            <w:pPr>
              <w:jc w:val="both"/>
            </w:pPr>
          </w:p>
        </w:tc>
      </w:tr>
      <w:tr w:rsidR="002D72CF" w:rsidRPr="005B2B09" w14:paraId="7254F35B" w14:textId="77777777" w:rsidTr="00F4371D">
        <w:trPr>
          <w:trHeight w:val="250"/>
        </w:trPr>
        <w:tc>
          <w:tcPr>
            <w:tcW w:w="9859" w:type="dxa"/>
            <w:gridSpan w:val="11"/>
            <w:shd w:val="clear" w:color="auto" w:fill="F7CAAC"/>
          </w:tcPr>
          <w:p w14:paraId="06CFF0C9" w14:textId="77777777" w:rsidR="002D72CF" w:rsidRPr="005B2B09" w:rsidRDefault="002D72CF" w:rsidP="00F4371D">
            <w:pPr>
              <w:jc w:val="both"/>
            </w:pPr>
            <w:r w:rsidRPr="005B2B09">
              <w:rPr>
                <w:b/>
              </w:rPr>
              <w:t>Zkušenosti s vedením kvalifikačních a rigorózních prací</w:t>
            </w:r>
          </w:p>
        </w:tc>
      </w:tr>
      <w:tr w:rsidR="002D72CF" w:rsidRPr="005B2B09" w14:paraId="683280D8" w14:textId="77777777" w:rsidTr="00F4371D">
        <w:trPr>
          <w:trHeight w:val="420"/>
        </w:trPr>
        <w:tc>
          <w:tcPr>
            <w:tcW w:w="9859" w:type="dxa"/>
            <w:gridSpan w:val="11"/>
          </w:tcPr>
          <w:p w14:paraId="4008EDEF" w14:textId="77777777" w:rsidR="002D72CF" w:rsidRPr="005B2B09" w:rsidRDefault="002D72CF" w:rsidP="00F4371D">
            <w:pPr>
              <w:jc w:val="both"/>
            </w:pPr>
            <w:r w:rsidRPr="005B2B09">
              <w:t xml:space="preserve">Počet </w:t>
            </w:r>
            <w:r w:rsidR="001F5869">
              <w:t>vedených bakalářských prací – 74</w:t>
            </w:r>
          </w:p>
          <w:p w14:paraId="319CB7AD" w14:textId="77777777" w:rsidR="002D72CF" w:rsidRPr="005B2B09" w:rsidRDefault="002D72CF" w:rsidP="00F4371D">
            <w:pPr>
              <w:jc w:val="both"/>
            </w:pPr>
            <w:r w:rsidRPr="005B2B09">
              <w:t>Počet</w:t>
            </w:r>
            <w:r w:rsidR="001F5869">
              <w:t xml:space="preserve"> vedených diplomových prací – 102</w:t>
            </w:r>
          </w:p>
          <w:p w14:paraId="643F371F" w14:textId="77777777" w:rsidR="002D72CF" w:rsidRPr="005B2B09" w:rsidRDefault="002D72CF" w:rsidP="00F4371D">
            <w:pPr>
              <w:jc w:val="both"/>
            </w:pPr>
            <w:r w:rsidRPr="005B2B09">
              <w:t xml:space="preserve">Počet </w:t>
            </w:r>
            <w:r w:rsidR="001F5869">
              <w:t>vedených disertačních prací – 16</w:t>
            </w:r>
          </w:p>
        </w:tc>
      </w:tr>
      <w:tr w:rsidR="002D72CF" w:rsidRPr="005B2B09" w14:paraId="5FA8068B" w14:textId="77777777" w:rsidTr="00F4371D">
        <w:trPr>
          <w:cantSplit/>
        </w:trPr>
        <w:tc>
          <w:tcPr>
            <w:tcW w:w="3347" w:type="dxa"/>
            <w:gridSpan w:val="2"/>
            <w:tcBorders>
              <w:top w:val="single" w:sz="12" w:space="0" w:color="auto"/>
            </w:tcBorders>
            <w:shd w:val="clear" w:color="auto" w:fill="F7CAAC"/>
          </w:tcPr>
          <w:p w14:paraId="7485BD7A" w14:textId="77777777" w:rsidR="002D72CF" w:rsidRPr="005B2B09" w:rsidRDefault="002D72CF" w:rsidP="00F4371D">
            <w:pPr>
              <w:jc w:val="both"/>
            </w:pPr>
            <w:r w:rsidRPr="005B2B09">
              <w:rPr>
                <w:b/>
              </w:rPr>
              <w:t xml:space="preserve">Obor habilitačního řízení </w:t>
            </w:r>
          </w:p>
        </w:tc>
        <w:tc>
          <w:tcPr>
            <w:tcW w:w="2245" w:type="dxa"/>
            <w:gridSpan w:val="2"/>
            <w:tcBorders>
              <w:top w:val="single" w:sz="12" w:space="0" w:color="auto"/>
            </w:tcBorders>
            <w:shd w:val="clear" w:color="auto" w:fill="F7CAAC"/>
          </w:tcPr>
          <w:p w14:paraId="49C2D773" w14:textId="77777777" w:rsidR="002D72CF" w:rsidRPr="005B2B09" w:rsidRDefault="002D72CF" w:rsidP="00F4371D">
            <w:pPr>
              <w:jc w:val="both"/>
            </w:pPr>
            <w:r w:rsidRPr="005B2B09">
              <w:rPr>
                <w:b/>
              </w:rPr>
              <w:t>Rok udělení hodnosti</w:t>
            </w:r>
          </w:p>
        </w:tc>
        <w:tc>
          <w:tcPr>
            <w:tcW w:w="2248" w:type="dxa"/>
            <w:gridSpan w:val="4"/>
            <w:tcBorders>
              <w:top w:val="single" w:sz="12" w:space="0" w:color="auto"/>
              <w:right w:val="single" w:sz="12" w:space="0" w:color="auto"/>
            </w:tcBorders>
            <w:shd w:val="clear" w:color="auto" w:fill="F7CAAC"/>
          </w:tcPr>
          <w:p w14:paraId="52D0206E" w14:textId="77777777" w:rsidR="002D72CF" w:rsidRPr="005B2B09" w:rsidRDefault="002D72CF" w:rsidP="00F4371D">
            <w:pPr>
              <w:jc w:val="both"/>
            </w:pPr>
            <w:r w:rsidRPr="005B2B09">
              <w:rPr>
                <w:b/>
              </w:rPr>
              <w:t>Řízení konáno na VŠ</w:t>
            </w:r>
          </w:p>
        </w:tc>
        <w:tc>
          <w:tcPr>
            <w:tcW w:w="2019" w:type="dxa"/>
            <w:gridSpan w:val="3"/>
            <w:tcBorders>
              <w:top w:val="single" w:sz="12" w:space="0" w:color="auto"/>
              <w:left w:val="single" w:sz="12" w:space="0" w:color="auto"/>
            </w:tcBorders>
            <w:shd w:val="clear" w:color="auto" w:fill="F7CAAC"/>
          </w:tcPr>
          <w:p w14:paraId="15790B02" w14:textId="77777777" w:rsidR="002D72CF" w:rsidRPr="005B2B09" w:rsidRDefault="002D72CF" w:rsidP="00F4371D">
            <w:pPr>
              <w:jc w:val="both"/>
              <w:rPr>
                <w:b/>
              </w:rPr>
            </w:pPr>
            <w:r w:rsidRPr="005B2B09">
              <w:rPr>
                <w:b/>
              </w:rPr>
              <w:t>Ohlasy publikací</w:t>
            </w:r>
          </w:p>
        </w:tc>
      </w:tr>
      <w:tr w:rsidR="002D72CF" w:rsidRPr="005B2B09" w14:paraId="22BFC507" w14:textId="77777777" w:rsidTr="00F4371D">
        <w:trPr>
          <w:cantSplit/>
        </w:trPr>
        <w:tc>
          <w:tcPr>
            <w:tcW w:w="3347" w:type="dxa"/>
            <w:gridSpan w:val="2"/>
          </w:tcPr>
          <w:p w14:paraId="4C0FF2E3" w14:textId="77777777" w:rsidR="002D72CF" w:rsidRPr="005B2B09" w:rsidRDefault="001F5869" w:rsidP="00F4371D">
            <w:pPr>
              <w:jc w:val="both"/>
            </w:pPr>
            <w:r w:rsidRPr="00F30E56">
              <w:t>Odvětvová ekonomika a management</w:t>
            </w:r>
          </w:p>
        </w:tc>
        <w:tc>
          <w:tcPr>
            <w:tcW w:w="2245" w:type="dxa"/>
            <w:gridSpan w:val="2"/>
          </w:tcPr>
          <w:p w14:paraId="1AE5D9FD" w14:textId="77777777" w:rsidR="002D72CF" w:rsidRPr="005B2B09" w:rsidRDefault="002D72CF" w:rsidP="001F5869">
            <w:pPr>
              <w:jc w:val="both"/>
            </w:pPr>
            <w:r w:rsidRPr="005B2B09">
              <w:t>20</w:t>
            </w:r>
            <w:r w:rsidR="001F5869">
              <w:t>03</w:t>
            </w:r>
          </w:p>
        </w:tc>
        <w:tc>
          <w:tcPr>
            <w:tcW w:w="2248" w:type="dxa"/>
            <w:gridSpan w:val="4"/>
            <w:tcBorders>
              <w:right w:val="single" w:sz="12" w:space="0" w:color="auto"/>
            </w:tcBorders>
          </w:tcPr>
          <w:p w14:paraId="7EE88B7C" w14:textId="77777777" w:rsidR="002D72CF" w:rsidRPr="005B2B09" w:rsidRDefault="001F5869" w:rsidP="00F4371D">
            <w:pPr>
              <w:jc w:val="both"/>
            </w:pPr>
            <w:r w:rsidRPr="00F30E56">
              <w:t>MENDELU</w:t>
            </w:r>
          </w:p>
        </w:tc>
        <w:tc>
          <w:tcPr>
            <w:tcW w:w="632" w:type="dxa"/>
            <w:tcBorders>
              <w:left w:val="single" w:sz="12" w:space="0" w:color="auto"/>
            </w:tcBorders>
            <w:shd w:val="clear" w:color="auto" w:fill="F7CAAC"/>
          </w:tcPr>
          <w:p w14:paraId="3A3C0650" w14:textId="77777777" w:rsidR="002D72CF" w:rsidRPr="005B2B09" w:rsidRDefault="002D72CF" w:rsidP="00F4371D">
            <w:pPr>
              <w:jc w:val="both"/>
            </w:pPr>
            <w:r w:rsidRPr="005B2B09">
              <w:rPr>
                <w:b/>
              </w:rPr>
              <w:t>WOS</w:t>
            </w:r>
          </w:p>
        </w:tc>
        <w:tc>
          <w:tcPr>
            <w:tcW w:w="693" w:type="dxa"/>
            <w:shd w:val="clear" w:color="auto" w:fill="F7CAAC"/>
          </w:tcPr>
          <w:p w14:paraId="2BCB050E" w14:textId="77777777" w:rsidR="002D72CF" w:rsidRPr="005B2B09" w:rsidRDefault="002D72CF" w:rsidP="00F4371D">
            <w:pPr>
              <w:jc w:val="both"/>
              <w:rPr>
                <w:sz w:val="18"/>
              </w:rPr>
            </w:pPr>
            <w:r w:rsidRPr="005B2B09">
              <w:rPr>
                <w:b/>
                <w:sz w:val="18"/>
              </w:rPr>
              <w:t>Scopus</w:t>
            </w:r>
          </w:p>
        </w:tc>
        <w:tc>
          <w:tcPr>
            <w:tcW w:w="694" w:type="dxa"/>
            <w:shd w:val="clear" w:color="auto" w:fill="F7CAAC"/>
          </w:tcPr>
          <w:p w14:paraId="268DA355" w14:textId="77777777" w:rsidR="002D72CF" w:rsidRPr="005B2B09" w:rsidRDefault="002D72CF" w:rsidP="00F4371D">
            <w:pPr>
              <w:jc w:val="both"/>
            </w:pPr>
            <w:r w:rsidRPr="005B2B09">
              <w:rPr>
                <w:b/>
                <w:sz w:val="18"/>
              </w:rPr>
              <w:t>ostatní</w:t>
            </w:r>
          </w:p>
        </w:tc>
      </w:tr>
      <w:tr w:rsidR="002D72CF" w:rsidRPr="005B2B09" w14:paraId="35133A29" w14:textId="77777777" w:rsidTr="00F4371D">
        <w:trPr>
          <w:cantSplit/>
          <w:trHeight w:val="70"/>
        </w:trPr>
        <w:tc>
          <w:tcPr>
            <w:tcW w:w="3347" w:type="dxa"/>
            <w:gridSpan w:val="2"/>
            <w:shd w:val="clear" w:color="auto" w:fill="F7CAAC"/>
          </w:tcPr>
          <w:p w14:paraId="31F66C85" w14:textId="77777777" w:rsidR="002D72CF" w:rsidRPr="005B2B09" w:rsidRDefault="002D72CF" w:rsidP="00F4371D">
            <w:pPr>
              <w:jc w:val="both"/>
            </w:pPr>
            <w:r w:rsidRPr="005B2B09">
              <w:rPr>
                <w:b/>
              </w:rPr>
              <w:t>Obor jmenovacího řízení</w:t>
            </w:r>
          </w:p>
        </w:tc>
        <w:tc>
          <w:tcPr>
            <w:tcW w:w="2245" w:type="dxa"/>
            <w:gridSpan w:val="2"/>
            <w:shd w:val="clear" w:color="auto" w:fill="F7CAAC"/>
          </w:tcPr>
          <w:p w14:paraId="55ADEF06" w14:textId="77777777" w:rsidR="002D72CF" w:rsidRPr="005B2B09" w:rsidRDefault="002D72CF" w:rsidP="00F4371D">
            <w:pPr>
              <w:jc w:val="both"/>
            </w:pPr>
            <w:r w:rsidRPr="005B2B09">
              <w:rPr>
                <w:b/>
              </w:rPr>
              <w:t>Rok udělení hodnosti</w:t>
            </w:r>
          </w:p>
        </w:tc>
        <w:tc>
          <w:tcPr>
            <w:tcW w:w="2248" w:type="dxa"/>
            <w:gridSpan w:val="4"/>
            <w:tcBorders>
              <w:right w:val="single" w:sz="12" w:space="0" w:color="auto"/>
            </w:tcBorders>
            <w:shd w:val="clear" w:color="auto" w:fill="F7CAAC"/>
          </w:tcPr>
          <w:p w14:paraId="0CB7A8AD" w14:textId="77777777" w:rsidR="002D72CF" w:rsidRPr="005B2B09" w:rsidRDefault="002D72CF" w:rsidP="00F4371D">
            <w:pPr>
              <w:jc w:val="both"/>
            </w:pPr>
            <w:r w:rsidRPr="005B2B09">
              <w:rPr>
                <w:b/>
              </w:rPr>
              <w:t>Řízení konáno na VŠ</w:t>
            </w:r>
          </w:p>
        </w:tc>
        <w:tc>
          <w:tcPr>
            <w:tcW w:w="632" w:type="dxa"/>
            <w:vMerge w:val="restart"/>
            <w:tcBorders>
              <w:left w:val="single" w:sz="12" w:space="0" w:color="auto"/>
            </w:tcBorders>
          </w:tcPr>
          <w:p w14:paraId="7CCEB31C" w14:textId="77777777" w:rsidR="002D72CF" w:rsidRPr="005B2B09" w:rsidRDefault="001F5869" w:rsidP="00F4371D">
            <w:pPr>
              <w:jc w:val="both"/>
              <w:rPr>
                <w:b/>
              </w:rPr>
            </w:pPr>
            <w:r>
              <w:rPr>
                <w:b/>
              </w:rPr>
              <w:t>8</w:t>
            </w:r>
          </w:p>
        </w:tc>
        <w:tc>
          <w:tcPr>
            <w:tcW w:w="693" w:type="dxa"/>
            <w:vMerge w:val="restart"/>
          </w:tcPr>
          <w:p w14:paraId="20BA3734" w14:textId="77777777" w:rsidR="002D72CF" w:rsidRPr="005B2B09" w:rsidRDefault="001F5869" w:rsidP="00F4371D">
            <w:pPr>
              <w:jc w:val="both"/>
              <w:rPr>
                <w:b/>
              </w:rPr>
            </w:pPr>
            <w:r>
              <w:rPr>
                <w:b/>
              </w:rPr>
              <w:t>18</w:t>
            </w:r>
          </w:p>
        </w:tc>
        <w:tc>
          <w:tcPr>
            <w:tcW w:w="694" w:type="dxa"/>
            <w:vMerge w:val="restart"/>
          </w:tcPr>
          <w:p w14:paraId="22E48D73" w14:textId="77777777" w:rsidR="002D72CF" w:rsidRPr="005B2B09" w:rsidRDefault="001F5869" w:rsidP="00F4371D">
            <w:pPr>
              <w:jc w:val="both"/>
              <w:rPr>
                <w:b/>
              </w:rPr>
            </w:pPr>
            <w:r>
              <w:rPr>
                <w:b/>
              </w:rPr>
              <w:t>131</w:t>
            </w:r>
          </w:p>
        </w:tc>
      </w:tr>
      <w:tr w:rsidR="002D72CF" w:rsidRPr="005B2B09" w14:paraId="3B10FA5C" w14:textId="77777777" w:rsidTr="00F4371D">
        <w:trPr>
          <w:trHeight w:val="205"/>
        </w:trPr>
        <w:tc>
          <w:tcPr>
            <w:tcW w:w="3347" w:type="dxa"/>
            <w:gridSpan w:val="2"/>
          </w:tcPr>
          <w:p w14:paraId="3DAB1860" w14:textId="77777777" w:rsidR="002D72CF" w:rsidRPr="005B2B09" w:rsidRDefault="002D72CF" w:rsidP="00F4371D">
            <w:pPr>
              <w:jc w:val="both"/>
            </w:pPr>
          </w:p>
        </w:tc>
        <w:tc>
          <w:tcPr>
            <w:tcW w:w="2245" w:type="dxa"/>
            <w:gridSpan w:val="2"/>
          </w:tcPr>
          <w:p w14:paraId="67D300C6" w14:textId="77777777" w:rsidR="002D72CF" w:rsidRPr="005B2B09" w:rsidRDefault="002D72CF" w:rsidP="00F4371D">
            <w:pPr>
              <w:jc w:val="both"/>
            </w:pPr>
          </w:p>
        </w:tc>
        <w:tc>
          <w:tcPr>
            <w:tcW w:w="2248" w:type="dxa"/>
            <w:gridSpan w:val="4"/>
            <w:tcBorders>
              <w:right w:val="single" w:sz="12" w:space="0" w:color="auto"/>
            </w:tcBorders>
          </w:tcPr>
          <w:p w14:paraId="24D1AD55" w14:textId="77777777" w:rsidR="002D72CF" w:rsidRPr="005B2B09" w:rsidRDefault="002D72CF" w:rsidP="00F4371D">
            <w:pPr>
              <w:jc w:val="both"/>
            </w:pPr>
          </w:p>
        </w:tc>
        <w:tc>
          <w:tcPr>
            <w:tcW w:w="632" w:type="dxa"/>
            <w:vMerge/>
            <w:tcBorders>
              <w:left w:val="single" w:sz="12" w:space="0" w:color="auto"/>
            </w:tcBorders>
            <w:vAlign w:val="center"/>
          </w:tcPr>
          <w:p w14:paraId="1AF363F5" w14:textId="77777777" w:rsidR="002D72CF" w:rsidRPr="005B2B09" w:rsidRDefault="002D72CF" w:rsidP="00F4371D">
            <w:pPr>
              <w:rPr>
                <w:b/>
              </w:rPr>
            </w:pPr>
          </w:p>
        </w:tc>
        <w:tc>
          <w:tcPr>
            <w:tcW w:w="693" w:type="dxa"/>
            <w:vMerge/>
            <w:vAlign w:val="center"/>
          </w:tcPr>
          <w:p w14:paraId="064E6BD3" w14:textId="77777777" w:rsidR="002D72CF" w:rsidRPr="005B2B09" w:rsidRDefault="002D72CF" w:rsidP="00F4371D">
            <w:pPr>
              <w:rPr>
                <w:b/>
              </w:rPr>
            </w:pPr>
          </w:p>
        </w:tc>
        <w:tc>
          <w:tcPr>
            <w:tcW w:w="694" w:type="dxa"/>
            <w:vMerge/>
            <w:vAlign w:val="center"/>
          </w:tcPr>
          <w:p w14:paraId="098B2B83" w14:textId="77777777" w:rsidR="002D72CF" w:rsidRPr="005B2B09" w:rsidRDefault="002D72CF" w:rsidP="00F4371D">
            <w:pPr>
              <w:rPr>
                <w:b/>
              </w:rPr>
            </w:pPr>
          </w:p>
        </w:tc>
      </w:tr>
      <w:tr w:rsidR="002D72CF" w:rsidRPr="005B2B09" w14:paraId="571E7A09" w14:textId="77777777" w:rsidTr="00F4371D">
        <w:tc>
          <w:tcPr>
            <w:tcW w:w="9859" w:type="dxa"/>
            <w:gridSpan w:val="11"/>
            <w:shd w:val="clear" w:color="auto" w:fill="F7CAAC"/>
          </w:tcPr>
          <w:p w14:paraId="156176FD" w14:textId="77777777" w:rsidR="002D72CF" w:rsidRPr="005B2B09" w:rsidRDefault="002D72CF" w:rsidP="00F4371D">
            <w:pPr>
              <w:jc w:val="both"/>
              <w:rPr>
                <w:b/>
              </w:rPr>
            </w:pPr>
            <w:r w:rsidRPr="005B2B09">
              <w:rPr>
                <w:b/>
              </w:rPr>
              <w:t xml:space="preserve">Přehled o nejvýznamnější publikační a další tvůrčí činnosti nebo další profesní činnosti u odborníků z praxe vztahující se k zabezpečovaným předmětům </w:t>
            </w:r>
          </w:p>
        </w:tc>
      </w:tr>
      <w:tr w:rsidR="002D72CF" w:rsidRPr="005B2B09" w14:paraId="1A396A55" w14:textId="77777777" w:rsidTr="004941F2">
        <w:trPr>
          <w:trHeight w:val="567"/>
        </w:trPr>
        <w:tc>
          <w:tcPr>
            <w:tcW w:w="9859" w:type="dxa"/>
            <w:gridSpan w:val="11"/>
          </w:tcPr>
          <w:p w14:paraId="473C98F7" w14:textId="77777777" w:rsidR="001F5869" w:rsidRDefault="001F5869" w:rsidP="001F5869">
            <w:pPr>
              <w:jc w:val="both"/>
            </w:pPr>
            <w:r w:rsidRPr="001F5869">
              <w:t xml:space="preserve">NWACHUKWU, C., CHLADKOVA, H., ZUFAN, P. Empirical assessment of microfinance banks in Nigeria using EFQM excellence model. </w:t>
            </w:r>
            <w:r w:rsidRPr="001F5869">
              <w:rPr>
                <w:i/>
              </w:rPr>
              <w:t>International Journal for Quality Research</w:t>
            </w:r>
            <w:r>
              <w:t>.</w:t>
            </w:r>
            <w:r w:rsidRPr="001F5869">
              <w:t xml:space="preserve"> </w:t>
            </w:r>
            <w:r>
              <w:t xml:space="preserve">2017, Vol. </w:t>
            </w:r>
            <w:r w:rsidRPr="001F5869">
              <w:t>11</w:t>
            </w:r>
            <w:r>
              <w:t xml:space="preserve">, No. </w:t>
            </w:r>
            <w:r w:rsidRPr="001F5869">
              <w:t>2</w:t>
            </w:r>
            <w:r>
              <w:t>, pp.</w:t>
            </w:r>
            <w:r w:rsidRPr="001F5869">
              <w:t xml:space="preserve"> 279-294. ISSN 1800-7473</w:t>
            </w:r>
            <w:r>
              <w:t>. DOI:  10.18421/IJQR11.02-03</w:t>
            </w:r>
            <w:r w:rsidR="003A58A3">
              <w:t xml:space="preserve"> </w:t>
            </w:r>
            <w:r w:rsidR="003A58A3" w:rsidRPr="003A58A3">
              <w:t>(33 %)</w:t>
            </w:r>
          </w:p>
          <w:p w14:paraId="7AC51292" w14:textId="77777777" w:rsidR="003A58A3" w:rsidRDefault="003A58A3" w:rsidP="001F5869">
            <w:pPr>
              <w:jc w:val="both"/>
            </w:pPr>
            <w:r w:rsidRPr="003A58A3">
              <w:t>NWACHUKWU, C.</w:t>
            </w:r>
            <w:r>
              <w:t>,</w:t>
            </w:r>
            <w:r w:rsidRPr="003A58A3">
              <w:t xml:space="preserve"> CHLÁDKOVÁ, H.</w:t>
            </w:r>
            <w:r>
              <w:t>,</w:t>
            </w:r>
            <w:r w:rsidRPr="003A58A3">
              <w:t xml:space="preserve"> ŽUFAN, P. The relationship between entrepreneurial orientation, entrepreneurial competencies, entrepreneurial leadership, and firm performance: A proposed model. </w:t>
            </w:r>
            <w:r w:rsidR="00CA113C">
              <w:rPr>
                <w:i/>
              </w:rPr>
              <w:t>Trendy v podnikání</w:t>
            </w:r>
            <w:r w:rsidRPr="003A58A3">
              <w:rPr>
                <w:i/>
              </w:rPr>
              <w:t xml:space="preserve">. </w:t>
            </w:r>
            <w:r w:rsidRPr="003A58A3">
              <w:t>2017</w:t>
            </w:r>
            <w:r w:rsidR="00CA113C">
              <w:t>, Vol.</w:t>
            </w:r>
            <w:r w:rsidRPr="003A58A3">
              <w:t xml:space="preserve"> 7, </w:t>
            </w:r>
            <w:r w:rsidR="00CA113C">
              <w:t>No.</w:t>
            </w:r>
            <w:r w:rsidRPr="003A58A3">
              <w:t xml:space="preserve"> 1</w:t>
            </w:r>
            <w:r w:rsidR="00CA113C">
              <w:t>, pp.</w:t>
            </w:r>
            <w:r w:rsidRPr="003A58A3">
              <w:t xml:space="preserve"> 3-16. ISSN 1805-0603.</w:t>
            </w:r>
            <w:r w:rsidR="00CA113C" w:rsidRPr="003A58A3">
              <w:t xml:space="preserve"> (33 %)</w:t>
            </w:r>
          </w:p>
          <w:p w14:paraId="756658E2" w14:textId="77777777" w:rsidR="001F5869" w:rsidRPr="001F5869" w:rsidRDefault="001F5869" w:rsidP="00F4371D">
            <w:pPr>
              <w:jc w:val="both"/>
            </w:pPr>
            <w:r w:rsidRPr="001F5869">
              <w:t xml:space="preserve">ŽUFAN, P., PYŠNÝ, T. Strategic Management in SMEs in Selected European Countries. In </w:t>
            </w:r>
            <w:r w:rsidRPr="001F5869">
              <w:rPr>
                <w:i/>
              </w:rPr>
              <w:t>Internet of Things. IoT Infrastructures</w:t>
            </w:r>
            <w:r w:rsidRPr="001F5869">
              <w:t xml:space="preserve">. New York: Springer New York, 2015, </w:t>
            </w:r>
            <w:r>
              <w:t>pp</w:t>
            </w:r>
            <w:r w:rsidRPr="001F5869">
              <w:t>. 38-42. ISBN 978-3-319-19742-5. (50 %)</w:t>
            </w:r>
          </w:p>
          <w:p w14:paraId="726CBB07" w14:textId="77777777" w:rsidR="001F5869" w:rsidRPr="001F5869" w:rsidRDefault="001F5869" w:rsidP="001F5869">
            <w:pPr>
              <w:jc w:val="both"/>
            </w:pPr>
            <w:r w:rsidRPr="001F5869">
              <w:t xml:space="preserve">SYROVÁTKA, P., ŽUFAN, P. Price Elasticity of Supply of Bottled Quality White Wine in the Czech Republic. </w:t>
            </w:r>
            <w:r w:rsidRPr="001F5869">
              <w:rPr>
                <w:i/>
              </w:rPr>
              <w:t>Review of Agricultural and Applied Economics</w:t>
            </w:r>
            <w:r w:rsidRPr="001F5869">
              <w:t xml:space="preserve">. </w:t>
            </w:r>
            <w:r w:rsidR="003A58A3">
              <w:t>2014, Vol. 17, No.</w:t>
            </w:r>
            <w:r w:rsidRPr="001F5869">
              <w:t xml:space="preserve"> 2</w:t>
            </w:r>
            <w:r w:rsidR="003A58A3">
              <w:t>, pp. 32-37</w:t>
            </w:r>
            <w:r w:rsidRPr="001F5869">
              <w:t>.</w:t>
            </w:r>
            <w:r w:rsidR="003A58A3">
              <w:t xml:space="preserve"> ISSN 1336-9261.</w:t>
            </w:r>
            <w:r w:rsidRPr="001F5869">
              <w:t xml:space="preserve"> DOI: 10.15414/raae.2014.17.02.32-37</w:t>
            </w:r>
            <w:r>
              <w:t xml:space="preserve"> </w:t>
            </w:r>
            <w:r w:rsidRPr="001F5869">
              <w:t xml:space="preserve"> (50 %)</w:t>
            </w:r>
          </w:p>
          <w:p w14:paraId="504FEF28" w14:textId="77777777" w:rsidR="001F5869" w:rsidRPr="003A58A3" w:rsidRDefault="003A58A3" w:rsidP="001F5869">
            <w:pPr>
              <w:jc w:val="both"/>
            </w:pPr>
            <w:r w:rsidRPr="003A58A3">
              <w:t xml:space="preserve">SYROVÁTKA, P., CHLÁDKOVÁ, H., ŽUFAN, P. Wine consumption in the Czech Republic and prices of alcohol. </w:t>
            </w:r>
            <w:r w:rsidRPr="003A58A3">
              <w:rPr>
                <w:i/>
              </w:rPr>
              <w:t>Agricultural Economics</w:t>
            </w:r>
            <w:r w:rsidRPr="003A58A3">
              <w:t>. 2014</w:t>
            </w:r>
            <w:r>
              <w:t>, Vol</w:t>
            </w:r>
            <w:r w:rsidRPr="003A58A3">
              <w:t>. 60</w:t>
            </w:r>
            <w:r>
              <w:t xml:space="preserve">, No </w:t>
            </w:r>
            <w:r w:rsidRPr="003A58A3">
              <w:t>2</w:t>
            </w:r>
            <w:r>
              <w:t>, pp.</w:t>
            </w:r>
            <w:r w:rsidRPr="003A58A3">
              <w:t xml:space="preserve"> 89-98.</w:t>
            </w:r>
            <w:r>
              <w:t xml:space="preserve"> ISSN </w:t>
            </w:r>
            <w:r w:rsidRPr="003A58A3">
              <w:t>0139-570X</w:t>
            </w:r>
            <w:r>
              <w:t xml:space="preserve">. </w:t>
            </w:r>
            <w:r w:rsidRPr="003A58A3">
              <w:t>DOI: 10.17221/114/2013-AGRICECON (33 %)</w:t>
            </w:r>
          </w:p>
          <w:p w14:paraId="2596B5DD" w14:textId="77777777" w:rsidR="002D72CF" w:rsidRPr="005B2B09" w:rsidRDefault="002D72CF" w:rsidP="00F4371D">
            <w:pPr>
              <w:jc w:val="both"/>
              <w:rPr>
                <w:rFonts w:ascii="Helvetica" w:hAnsi="Helvetica" w:cs="Helvetica"/>
                <w:color w:val="444444"/>
                <w:sz w:val="18"/>
                <w:szCs w:val="18"/>
                <w:shd w:val="clear" w:color="auto" w:fill="FFFFFF"/>
              </w:rPr>
            </w:pPr>
            <w:r w:rsidRPr="005B2B09">
              <w:rPr>
                <w:i/>
              </w:rPr>
              <w:t>Přehled projektové činnosti:</w:t>
            </w:r>
          </w:p>
          <w:p w14:paraId="21CB9B15" w14:textId="77777777" w:rsidR="00CA113C" w:rsidRDefault="00CA113C" w:rsidP="00F4371D">
            <w:pPr>
              <w:jc w:val="both"/>
            </w:pPr>
            <w:r w:rsidRPr="00CA113C">
              <w:t>2002-2004</w:t>
            </w:r>
            <w:r>
              <w:t xml:space="preserve">, </w:t>
            </w:r>
            <w:r w:rsidRPr="00CA113C">
              <w:t>GA ČR, příjemce, Vypracování obecné metodiky pro analýzu odvětví zemědělského a potravinářského průmyslu. (402/02/2PD059)</w:t>
            </w:r>
          </w:p>
          <w:p w14:paraId="1B092629" w14:textId="77777777" w:rsidR="002D72CF" w:rsidRDefault="00CA113C" w:rsidP="00CA113C">
            <w:pPr>
              <w:jc w:val="both"/>
            </w:pPr>
            <w:r w:rsidRPr="00CA113C">
              <w:t>2012-2015</w:t>
            </w:r>
            <w:r>
              <w:t xml:space="preserve">, </w:t>
            </w:r>
            <w:r w:rsidRPr="00CA113C">
              <w:t>Leonardo da Vinci, příjemce, Vzdělávání manažerů/vlastníků MSP ve strategickém managementu. (CZ/12/LLP-LdV/TOI/134004)</w:t>
            </w:r>
          </w:p>
          <w:p w14:paraId="4909A8D8" w14:textId="77777777" w:rsidR="00E8168F" w:rsidRDefault="00E8168F" w:rsidP="00E8168F">
            <w:pPr>
              <w:jc w:val="both"/>
            </w:pPr>
            <w:r w:rsidRPr="00E8168F">
              <w:t>2017-2019, GA ČR, příjemce, Komparativní studie crowdfundingových projektů v EU: přístup k financím, rizika a regulace. (17-25924S)</w:t>
            </w:r>
          </w:p>
          <w:p w14:paraId="129F37EB" w14:textId="77777777" w:rsidR="00E8168F" w:rsidRPr="00E8168F" w:rsidRDefault="00E8168F" w:rsidP="00E8168F">
            <w:pPr>
              <w:jc w:val="both"/>
              <w:rPr>
                <w:i/>
              </w:rPr>
            </w:pPr>
            <w:r w:rsidRPr="00E8168F">
              <w:rPr>
                <w:i/>
              </w:rPr>
              <w:t>Další významná tvůrčí aktivita:</w:t>
            </w:r>
          </w:p>
          <w:p w14:paraId="0130F6DC" w14:textId="77777777" w:rsidR="00E8168F" w:rsidRDefault="00E8168F" w:rsidP="00E8168F">
            <w:pPr>
              <w:jc w:val="both"/>
            </w:pPr>
            <w:r w:rsidRPr="00E8168F">
              <w:t>od r. 2010 člen redakční rady časopisu Kvasný průmysl (ISSN 0023-5830)</w:t>
            </w:r>
          </w:p>
          <w:p w14:paraId="4E7B0A25" w14:textId="77777777" w:rsidR="00E8168F" w:rsidRDefault="00E8168F" w:rsidP="00E8168F">
            <w:pPr>
              <w:jc w:val="both"/>
            </w:pPr>
            <w:r w:rsidRPr="00E8168F">
              <w:t>od r. 2018 člen redakční rady časopisu Acta universitatis agricultruae et silviculturae Mendeliana Brunensis (ISSN 1211-8516)</w:t>
            </w:r>
          </w:p>
          <w:p w14:paraId="61411E6F" w14:textId="77777777" w:rsidR="00E8168F" w:rsidRPr="005B2B09" w:rsidRDefault="00E8168F" w:rsidP="00E8168F">
            <w:pPr>
              <w:jc w:val="both"/>
            </w:pPr>
            <w:r w:rsidRPr="00E8168F">
              <w:lastRenderedPageBreak/>
              <w:t>od r. 2010 každoroční účast v oponentním řízení článků podávaných na konference Academy of Management (6 posudků ročně)</w:t>
            </w:r>
          </w:p>
        </w:tc>
      </w:tr>
      <w:tr w:rsidR="002D72CF" w:rsidRPr="005B2B09" w14:paraId="4DACB7EF" w14:textId="77777777" w:rsidTr="00F4371D">
        <w:trPr>
          <w:trHeight w:val="218"/>
        </w:trPr>
        <w:tc>
          <w:tcPr>
            <w:tcW w:w="9859" w:type="dxa"/>
            <w:gridSpan w:val="11"/>
            <w:shd w:val="clear" w:color="auto" w:fill="F7CAAC"/>
          </w:tcPr>
          <w:p w14:paraId="27B108D6" w14:textId="77777777" w:rsidR="002D72CF" w:rsidRPr="005B2B09" w:rsidRDefault="002D72CF" w:rsidP="00F4371D">
            <w:pPr>
              <w:rPr>
                <w:b/>
              </w:rPr>
            </w:pPr>
            <w:r w:rsidRPr="005B2B09">
              <w:rPr>
                <w:b/>
              </w:rPr>
              <w:lastRenderedPageBreak/>
              <w:t>Působení v zahraničí</w:t>
            </w:r>
          </w:p>
        </w:tc>
      </w:tr>
      <w:tr w:rsidR="002D72CF" w:rsidRPr="005B2B09" w14:paraId="3C680C35" w14:textId="77777777" w:rsidTr="00F4371D">
        <w:trPr>
          <w:trHeight w:val="186"/>
        </w:trPr>
        <w:tc>
          <w:tcPr>
            <w:tcW w:w="9859" w:type="dxa"/>
            <w:gridSpan w:val="11"/>
          </w:tcPr>
          <w:p w14:paraId="76191C85" w14:textId="77777777" w:rsidR="002D72CF" w:rsidRPr="005B2B09" w:rsidRDefault="002D72CF" w:rsidP="00F4371D">
            <w:pPr>
              <w:rPr>
                <w:b/>
              </w:rPr>
            </w:pPr>
          </w:p>
        </w:tc>
      </w:tr>
      <w:tr w:rsidR="002D72CF" w:rsidRPr="005B2B09" w14:paraId="60DD16EF" w14:textId="77777777" w:rsidTr="00F4371D">
        <w:trPr>
          <w:cantSplit/>
          <w:trHeight w:val="219"/>
        </w:trPr>
        <w:tc>
          <w:tcPr>
            <w:tcW w:w="2518" w:type="dxa"/>
            <w:shd w:val="clear" w:color="auto" w:fill="F7CAAC"/>
          </w:tcPr>
          <w:p w14:paraId="7EA92AB0" w14:textId="77777777" w:rsidR="002D72CF" w:rsidRPr="005B2B09" w:rsidRDefault="002D72CF" w:rsidP="00F4371D">
            <w:pPr>
              <w:jc w:val="both"/>
              <w:rPr>
                <w:b/>
              </w:rPr>
            </w:pPr>
            <w:r w:rsidRPr="005B2B09">
              <w:rPr>
                <w:b/>
              </w:rPr>
              <w:t xml:space="preserve">Podpis </w:t>
            </w:r>
          </w:p>
        </w:tc>
        <w:tc>
          <w:tcPr>
            <w:tcW w:w="4536" w:type="dxa"/>
            <w:gridSpan w:val="5"/>
          </w:tcPr>
          <w:p w14:paraId="3AD78F2F" w14:textId="77777777" w:rsidR="002D72CF" w:rsidRPr="005B2B09" w:rsidRDefault="002D72CF" w:rsidP="00F4371D">
            <w:pPr>
              <w:jc w:val="both"/>
            </w:pPr>
          </w:p>
        </w:tc>
        <w:tc>
          <w:tcPr>
            <w:tcW w:w="786" w:type="dxa"/>
            <w:gridSpan w:val="2"/>
            <w:shd w:val="clear" w:color="auto" w:fill="F7CAAC"/>
          </w:tcPr>
          <w:p w14:paraId="7A9CD19E" w14:textId="77777777" w:rsidR="002D72CF" w:rsidRPr="005B2B09" w:rsidRDefault="002D72CF" w:rsidP="00F4371D">
            <w:pPr>
              <w:jc w:val="both"/>
            </w:pPr>
            <w:r w:rsidRPr="005B2B09">
              <w:rPr>
                <w:b/>
              </w:rPr>
              <w:t>datum</w:t>
            </w:r>
          </w:p>
        </w:tc>
        <w:tc>
          <w:tcPr>
            <w:tcW w:w="2019" w:type="dxa"/>
            <w:gridSpan w:val="3"/>
          </w:tcPr>
          <w:p w14:paraId="6D22888A" w14:textId="77777777" w:rsidR="002D72CF" w:rsidRPr="005B2B09" w:rsidRDefault="002D72CF" w:rsidP="00F4371D">
            <w:pPr>
              <w:jc w:val="both"/>
            </w:pPr>
          </w:p>
        </w:tc>
      </w:tr>
    </w:tbl>
    <w:p w14:paraId="1CC5B1F5" w14:textId="77777777" w:rsidR="005B2B09" w:rsidRDefault="005B2B09" w:rsidP="005B2B09">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B2318C" w14:paraId="6D7CC6CA" w14:textId="77777777" w:rsidTr="00D90878">
        <w:tc>
          <w:tcPr>
            <w:tcW w:w="9900" w:type="dxa"/>
            <w:gridSpan w:val="4"/>
            <w:tcBorders>
              <w:bottom w:val="double" w:sz="4" w:space="0" w:color="auto"/>
            </w:tcBorders>
            <w:shd w:val="clear" w:color="auto" w:fill="BDD6EE"/>
          </w:tcPr>
          <w:p w14:paraId="6748C364" w14:textId="77777777" w:rsidR="00B2318C" w:rsidRDefault="00B2318C" w:rsidP="00D90878">
            <w:pPr>
              <w:jc w:val="both"/>
              <w:rPr>
                <w:b/>
                <w:sz w:val="28"/>
              </w:rPr>
            </w:pPr>
            <w:r>
              <w:rPr>
                <w:b/>
                <w:sz w:val="28"/>
              </w:rPr>
              <w:lastRenderedPageBreak/>
              <w:t>C-II – Související tvůrčí, resp. vědecká a umělecká činnost</w:t>
            </w:r>
          </w:p>
        </w:tc>
      </w:tr>
      <w:tr w:rsidR="00B2318C" w14:paraId="34B7B93E" w14:textId="77777777" w:rsidTr="00D90878">
        <w:trPr>
          <w:trHeight w:val="318"/>
        </w:trPr>
        <w:tc>
          <w:tcPr>
            <w:tcW w:w="9900" w:type="dxa"/>
            <w:gridSpan w:val="4"/>
            <w:shd w:val="clear" w:color="auto" w:fill="F7CAAC"/>
          </w:tcPr>
          <w:p w14:paraId="66E33010" w14:textId="77777777" w:rsidR="00B2318C" w:rsidRDefault="00B2318C" w:rsidP="00D90878">
            <w:pPr>
              <w:rPr>
                <w:b/>
              </w:rPr>
            </w:pPr>
            <w:r>
              <w:rPr>
                <w:b/>
              </w:rPr>
              <w:t xml:space="preserve">Přehled řešených grantů a projektů u akademicky zaměřeného bakalářského studijního programu a u magisterského a doktorského studijního programu  </w:t>
            </w:r>
          </w:p>
        </w:tc>
      </w:tr>
      <w:tr w:rsidR="00B2318C" w14:paraId="709DF352" w14:textId="77777777" w:rsidTr="00D90878">
        <w:trPr>
          <w:cantSplit/>
        </w:trPr>
        <w:tc>
          <w:tcPr>
            <w:tcW w:w="2233" w:type="dxa"/>
            <w:shd w:val="clear" w:color="auto" w:fill="F7CAAC"/>
          </w:tcPr>
          <w:p w14:paraId="074A5ACA" w14:textId="77777777" w:rsidR="00B2318C" w:rsidRDefault="00B2318C" w:rsidP="00D90878">
            <w:pPr>
              <w:jc w:val="both"/>
              <w:rPr>
                <w:b/>
              </w:rPr>
            </w:pPr>
            <w:r>
              <w:rPr>
                <w:b/>
              </w:rPr>
              <w:t>Řešitel/spoluřešitel</w:t>
            </w:r>
          </w:p>
        </w:tc>
        <w:tc>
          <w:tcPr>
            <w:tcW w:w="5524" w:type="dxa"/>
            <w:shd w:val="clear" w:color="auto" w:fill="F7CAAC"/>
          </w:tcPr>
          <w:p w14:paraId="4A89B400" w14:textId="77777777" w:rsidR="00B2318C" w:rsidRDefault="00B2318C" w:rsidP="00D9087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1FCB3BD1" w14:textId="77777777" w:rsidR="00B2318C" w:rsidRDefault="00B2318C" w:rsidP="00D90878">
            <w:pPr>
              <w:jc w:val="center"/>
              <w:rPr>
                <w:b/>
                <w:sz w:val="24"/>
              </w:rPr>
            </w:pPr>
            <w:r>
              <w:rPr>
                <w:b/>
              </w:rPr>
              <w:t>Zdroj</w:t>
            </w:r>
          </w:p>
        </w:tc>
        <w:tc>
          <w:tcPr>
            <w:tcW w:w="1383" w:type="dxa"/>
            <w:shd w:val="clear" w:color="auto" w:fill="F7CAAC"/>
          </w:tcPr>
          <w:p w14:paraId="52C29645" w14:textId="77777777" w:rsidR="00B2318C" w:rsidRDefault="00B2318C" w:rsidP="00D90878">
            <w:pPr>
              <w:jc w:val="center"/>
              <w:rPr>
                <w:b/>
                <w:sz w:val="24"/>
              </w:rPr>
            </w:pPr>
            <w:r>
              <w:rPr>
                <w:b/>
              </w:rPr>
              <w:t>Období</w:t>
            </w:r>
          </w:p>
          <w:p w14:paraId="0E0BAAA3" w14:textId="77777777" w:rsidR="00B2318C" w:rsidRDefault="00B2318C" w:rsidP="00D90878">
            <w:pPr>
              <w:jc w:val="center"/>
              <w:rPr>
                <w:b/>
                <w:sz w:val="24"/>
              </w:rPr>
            </w:pPr>
          </w:p>
        </w:tc>
      </w:tr>
      <w:tr w:rsidR="00D251C1" w14:paraId="4E433DFD" w14:textId="77777777" w:rsidTr="00D90878">
        <w:tc>
          <w:tcPr>
            <w:tcW w:w="2233" w:type="dxa"/>
          </w:tcPr>
          <w:p w14:paraId="768C9542" w14:textId="77777777" w:rsidR="00D251C1" w:rsidRPr="00760497" w:rsidRDefault="00D251C1" w:rsidP="00D251C1">
            <w:r w:rsidRPr="00760497">
              <w:t>doc. Ing. Boris Popesko, Ph.D.</w:t>
            </w:r>
          </w:p>
        </w:tc>
        <w:tc>
          <w:tcPr>
            <w:tcW w:w="5524" w:type="dxa"/>
          </w:tcPr>
          <w:p w14:paraId="0A470A94" w14:textId="77777777" w:rsidR="00D251C1" w:rsidRPr="00760497" w:rsidRDefault="00D251C1" w:rsidP="00D251C1">
            <w:r w:rsidRPr="00760497">
              <w:rPr>
                <w:bCs/>
              </w:rPr>
              <w:t>Determinanty struktury systémů rozpočetnictví a měření výkonnosti a jejich vliv na chování a výkonnost organizace (</w:t>
            </w:r>
            <w:r>
              <w:rPr>
                <w:bCs/>
              </w:rPr>
              <w:t xml:space="preserve">GAČR: </w:t>
            </w:r>
            <w:r w:rsidRPr="00760497">
              <w:t>17-13518S)</w:t>
            </w:r>
          </w:p>
        </w:tc>
        <w:tc>
          <w:tcPr>
            <w:tcW w:w="760" w:type="dxa"/>
          </w:tcPr>
          <w:p w14:paraId="626D7E25" w14:textId="77777777" w:rsidR="00D251C1" w:rsidRPr="00760497" w:rsidRDefault="00D251C1" w:rsidP="00D251C1">
            <w:pPr>
              <w:jc w:val="center"/>
            </w:pPr>
            <w:r w:rsidRPr="00760497">
              <w:t>B</w:t>
            </w:r>
          </w:p>
        </w:tc>
        <w:tc>
          <w:tcPr>
            <w:tcW w:w="1383" w:type="dxa"/>
          </w:tcPr>
          <w:p w14:paraId="1D8D3BFE" w14:textId="77777777" w:rsidR="00D251C1" w:rsidRPr="00760497" w:rsidRDefault="00D251C1" w:rsidP="00D251C1">
            <w:pPr>
              <w:jc w:val="center"/>
            </w:pPr>
            <w:r w:rsidRPr="00760497">
              <w:t>2017-2019</w:t>
            </w:r>
          </w:p>
        </w:tc>
      </w:tr>
      <w:tr w:rsidR="00D251C1" w14:paraId="554224B8" w14:textId="77777777" w:rsidTr="00D90878">
        <w:tc>
          <w:tcPr>
            <w:tcW w:w="2233" w:type="dxa"/>
          </w:tcPr>
          <w:p w14:paraId="04ADEE07" w14:textId="77777777" w:rsidR="00D251C1" w:rsidRPr="00760497" w:rsidRDefault="00D251C1" w:rsidP="00D251C1">
            <w:r w:rsidRPr="00760497">
              <w:t>Ing. Petr Novák, Ph.D.</w:t>
            </w:r>
          </w:p>
        </w:tc>
        <w:tc>
          <w:tcPr>
            <w:tcW w:w="5524" w:type="dxa"/>
          </w:tcPr>
          <w:p w14:paraId="1F91313A" w14:textId="77777777" w:rsidR="00D251C1" w:rsidRPr="00760497" w:rsidRDefault="00D251C1" w:rsidP="00D251C1">
            <w:pPr>
              <w:tabs>
                <w:tab w:val="left" w:pos="405"/>
              </w:tabs>
            </w:pPr>
            <w:r w:rsidRPr="00760497">
              <w:rPr>
                <w:bCs/>
              </w:rPr>
              <w:t>Variabilita skupin nákladů a její promítnutí v kalkulačním systému ve výrobních firmách (</w:t>
            </w:r>
            <w:r>
              <w:rPr>
                <w:bCs/>
              </w:rPr>
              <w:t xml:space="preserve">GAČR: </w:t>
            </w:r>
            <w:r w:rsidRPr="00760497">
              <w:t>14-21654P)</w:t>
            </w:r>
          </w:p>
        </w:tc>
        <w:tc>
          <w:tcPr>
            <w:tcW w:w="760" w:type="dxa"/>
          </w:tcPr>
          <w:p w14:paraId="201A37C4" w14:textId="77777777" w:rsidR="00D251C1" w:rsidRPr="00760497" w:rsidRDefault="00D251C1" w:rsidP="00D251C1">
            <w:pPr>
              <w:jc w:val="center"/>
            </w:pPr>
            <w:r w:rsidRPr="00760497">
              <w:t>B</w:t>
            </w:r>
          </w:p>
        </w:tc>
        <w:tc>
          <w:tcPr>
            <w:tcW w:w="1383" w:type="dxa"/>
          </w:tcPr>
          <w:p w14:paraId="28DA2ECD" w14:textId="77777777" w:rsidR="00D251C1" w:rsidRPr="00760497" w:rsidRDefault="00D251C1" w:rsidP="00D251C1">
            <w:pPr>
              <w:jc w:val="center"/>
            </w:pPr>
            <w:r w:rsidRPr="00760497">
              <w:t>2014-2016</w:t>
            </w:r>
          </w:p>
        </w:tc>
      </w:tr>
      <w:tr w:rsidR="00D251C1" w14:paraId="19758283" w14:textId="77777777" w:rsidTr="00D90878">
        <w:tc>
          <w:tcPr>
            <w:tcW w:w="2233" w:type="dxa"/>
          </w:tcPr>
          <w:p w14:paraId="6587942A" w14:textId="77777777" w:rsidR="00D251C1" w:rsidRPr="00760497" w:rsidRDefault="00D251C1" w:rsidP="00D251C1">
            <w:r w:rsidRPr="00760497">
              <w:t>Ing. Michaela Blahová, Ph.D.</w:t>
            </w:r>
          </w:p>
        </w:tc>
        <w:tc>
          <w:tcPr>
            <w:tcW w:w="5524" w:type="dxa"/>
          </w:tcPr>
          <w:p w14:paraId="1D4BE9A0" w14:textId="77777777" w:rsidR="00D251C1" w:rsidRPr="00760497" w:rsidRDefault="00D251C1" w:rsidP="00D251C1">
            <w:r w:rsidRPr="00760497">
              <w:rPr>
                <w:bCs/>
              </w:rPr>
              <w:t>Tvorba strategického modelu výkonnosti založeného na synergických efektech vybraných soustav řízení (</w:t>
            </w:r>
            <w:r>
              <w:rPr>
                <w:bCs/>
              </w:rPr>
              <w:t xml:space="preserve">GAČR: </w:t>
            </w:r>
            <w:r w:rsidRPr="00760497">
              <w:t>14-18597P)</w:t>
            </w:r>
          </w:p>
        </w:tc>
        <w:tc>
          <w:tcPr>
            <w:tcW w:w="760" w:type="dxa"/>
          </w:tcPr>
          <w:p w14:paraId="044E54DA" w14:textId="77777777" w:rsidR="00D251C1" w:rsidRPr="00760497" w:rsidRDefault="00D251C1" w:rsidP="00D251C1">
            <w:pPr>
              <w:jc w:val="center"/>
            </w:pPr>
            <w:r w:rsidRPr="00760497">
              <w:t>B</w:t>
            </w:r>
          </w:p>
        </w:tc>
        <w:tc>
          <w:tcPr>
            <w:tcW w:w="1383" w:type="dxa"/>
          </w:tcPr>
          <w:p w14:paraId="4C19EBBD" w14:textId="77777777" w:rsidR="00D251C1" w:rsidRPr="00760497" w:rsidRDefault="00D251C1" w:rsidP="00D251C1">
            <w:pPr>
              <w:jc w:val="center"/>
            </w:pPr>
            <w:r w:rsidRPr="00760497">
              <w:t>2014-2016</w:t>
            </w:r>
          </w:p>
        </w:tc>
      </w:tr>
      <w:tr w:rsidR="00D2115D" w14:paraId="22B0BDBC" w14:textId="77777777" w:rsidTr="00D90878">
        <w:tc>
          <w:tcPr>
            <w:tcW w:w="2233" w:type="dxa"/>
          </w:tcPr>
          <w:p w14:paraId="4C1C8EB1" w14:textId="77777777" w:rsidR="00D2115D" w:rsidRPr="00760497" w:rsidRDefault="00D2115D" w:rsidP="00D2115D">
            <w:r>
              <w:t>Ing. Jana Matošková, Ph.D.</w:t>
            </w:r>
          </w:p>
        </w:tc>
        <w:tc>
          <w:tcPr>
            <w:tcW w:w="5524" w:type="dxa"/>
          </w:tcPr>
          <w:p w14:paraId="7E9AF17E" w14:textId="74A7AD90" w:rsidR="00D2115D" w:rsidRPr="00775B18" w:rsidRDefault="00D2115D" w:rsidP="00D2115D">
            <w:pPr>
              <w:rPr>
                <w:bCs/>
              </w:rPr>
            </w:pPr>
            <w:r w:rsidRPr="0081410B">
              <w:rPr>
                <w:bCs/>
              </w:rPr>
              <w:t>Vytvoření českého nástroje pro měření akademických tacitních znalostí</w:t>
            </w:r>
            <w:r>
              <w:rPr>
                <w:bCs/>
              </w:rPr>
              <w:t xml:space="preserve"> (GAČR </w:t>
            </w:r>
            <w:r w:rsidRPr="00556818">
              <w:rPr>
                <w:bCs/>
              </w:rPr>
              <w:t>P407/12/0821</w:t>
            </w:r>
            <w:r>
              <w:rPr>
                <w:bCs/>
              </w:rPr>
              <w:t>)</w:t>
            </w:r>
          </w:p>
        </w:tc>
        <w:tc>
          <w:tcPr>
            <w:tcW w:w="760" w:type="dxa"/>
          </w:tcPr>
          <w:p w14:paraId="192F5CC5" w14:textId="77777777" w:rsidR="00D2115D" w:rsidRDefault="00D2115D" w:rsidP="00D2115D">
            <w:pPr>
              <w:jc w:val="center"/>
            </w:pPr>
            <w:r>
              <w:t>B</w:t>
            </w:r>
          </w:p>
        </w:tc>
        <w:tc>
          <w:tcPr>
            <w:tcW w:w="1383" w:type="dxa"/>
          </w:tcPr>
          <w:p w14:paraId="4906BDEB" w14:textId="77777777" w:rsidR="00D2115D" w:rsidRDefault="00D2115D" w:rsidP="00D2115D">
            <w:pPr>
              <w:jc w:val="center"/>
            </w:pPr>
            <w:r>
              <w:t>2012-2014</w:t>
            </w:r>
          </w:p>
        </w:tc>
      </w:tr>
      <w:tr w:rsidR="00D2115D" w14:paraId="55324999" w14:textId="77777777" w:rsidTr="00D90878">
        <w:tc>
          <w:tcPr>
            <w:tcW w:w="2233" w:type="dxa"/>
          </w:tcPr>
          <w:p w14:paraId="716B9535" w14:textId="77777777" w:rsidR="00D2115D" w:rsidRDefault="00D2115D" w:rsidP="00D2115D">
            <w:r>
              <w:t>Ing. Michal Pilík, Ph.D.</w:t>
            </w:r>
          </w:p>
        </w:tc>
        <w:tc>
          <w:tcPr>
            <w:tcW w:w="5524" w:type="dxa"/>
          </w:tcPr>
          <w:p w14:paraId="47481022" w14:textId="0A4DDDA4" w:rsidR="00D2115D" w:rsidRPr="0081410B" w:rsidRDefault="00D2115D" w:rsidP="00D2115D">
            <w:pPr>
              <w:rPr>
                <w:bCs/>
              </w:rPr>
            </w:pPr>
            <w:r w:rsidRPr="0081410B">
              <w:rPr>
                <w:bCs/>
              </w:rPr>
              <w:t>Faktory ovlivňující on-line nákupní chování na Internetu v prostředí e-commerce na B2C a B2B trzích v</w:t>
            </w:r>
            <w:r>
              <w:rPr>
                <w:bCs/>
              </w:rPr>
              <w:t> </w:t>
            </w:r>
            <w:r w:rsidRPr="0081410B">
              <w:rPr>
                <w:bCs/>
              </w:rPr>
              <w:t>ČR</w:t>
            </w:r>
            <w:r>
              <w:rPr>
                <w:bCs/>
              </w:rPr>
              <w:t xml:space="preserve"> (GAČR </w:t>
            </w:r>
            <w:r w:rsidRPr="00556818">
              <w:rPr>
                <w:bCs/>
              </w:rPr>
              <w:t>P403/11/P175)</w:t>
            </w:r>
          </w:p>
        </w:tc>
        <w:tc>
          <w:tcPr>
            <w:tcW w:w="760" w:type="dxa"/>
          </w:tcPr>
          <w:p w14:paraId="329FC830" w14:textId="77777777" w:rsidR="00D2115D" w:rsidRDefault="00D2115D" w:rsidP="00D2115D">
            <w:pPr>
              <w:jc w:val="center"/>
            </w:pPr>
            <w:r>
              <w:t>B</w:t>
            </w:r>
          </w:p>
        </w:tc>
        <w:tc>
          <w:tcPr>
            <w:tcW w:w="1383" w:type="dxa"/>
          </w:tcPr>
          <w:p w14:paraId="36CF9921" w14:textId="77777777" w:rsidR="00D2115D" w:rsidRDefault="00D2115D" w:rsidP="00D2115D">
            <w:pPr>
              <w:jc w:val="center"/>
            </w:pPr>
            <w:r>
              <w:t>2011-2013</w:t>
            </w:r>
          </w:p>
        </w:tc>
      </w:tr>
      <w:tr w:rsidR="00B2318C" w14:paraId="44C6DD39" w14:textId="77777777" w:rsidTr="00D90878">
        <w:trPr>
          <w:trHeight w:val="318"/>
        </w:trPr>
        <w:tc>
          <w:tcPr>
            <w:tcW w:w="9900" w:type="dxa"/>
            <w:gridSpan w:val="4"/>
            <w:shd w:val="clear" w:color="auto" w:fill="F7CAAC"/>
          </w:tcPr>
          <w:p w14:paraId="053E5EC8" w14:textId="77777777" w:rsidR="00B2318C" w:rsidRDefault="00B2318C" w:rsidP="00D90878">
            <w:pPr>
              <w:rPr>
                <w:b/>
              </w:rPr>
            </w:pPr>
            <w:r>
              <w:rPr>
                <w:b/>
              </w:rPr>
              <w:t>Přehled řešených projektů a dalších aktivit v rámci spolupráce s praxí u profesně zaměřeného bakalářského a magisterského studijního programu</w:t>
            </w:r>
          </w:p>
        </w:tc>
      </w:tr>
      <w:tr w:rsidR="00B2318C" w14:paraId="1F6E0D12" w14:textId="77777777" w:rsidTr="00D90878">
        <w:trPr>
          <w:cantSplit/>
          <w:trHeight w:val="283"/>
        </w:trPr>
        <w:tc>
          <w:tcPr>
            <w:tcW w:w="2233" w:type="dxa"/>
            <w:shd w:val="clear" w:color="auto" w:fill="F7CAAC"/>
          </w:tcPr>
          <w:p w14:paraId="1C21A0E3" w14:textId="77777777" w:rsidR="00B2318C" w:rsidRDefault="00B2318C" w:rsidP="00D90878">
            <w:pPr>
              <w:jc w:val="both"/>
              <w:rPr>
                <w:b/>
              </w:rPr>
            </w:pPr>
            <w:r>
              <w:rPr>
                <w:b/>
              </w:rPr>
              <w:t>Pracoviště praxe</w:t>
            </w:r>
          </w:p>
        </w:tc>
        <w:tc>
          <w:tcPr>
            <w:tcW w:w="5524" w:type="dxa"/>
            <w:shd w:val="clear" w:color="auto" w:fill="F7CAAC"/>
          </w:tcPr>
          <w:p w14:paraId="5125DB63" w14:textId="77777777" w:rsidR="00B2318C" w:rsidRDefault="00B2318C" w:rsidP="00D90878">
            <w:pPr>
              <w:jc w:val="both"/>
              <w:rPr>
                <w:b/>
              </w:rPr>
            </w:pPr>
            <w:r>
              <w:rPr>
                <w:b/>
              </w:rPr>
              <w:t xml:space="preserve">Název či popis projektu uskutečňovaného ve spolupráci s praxí </w:t>
            </w:r>
          </w:p>
        </w:tc>
        <w:tc>
          <w:tcPr>
            <w:tcW w:w="2143" w:type="dxa"/>
            <w:gridSpan w:val="2"/>
            <w:shd w:val="clear" w:color="auto" w:fill="F7CAAC"/>
          </w:tcPr>
          <w:p w14:paraId="345E4446" w14:textId="77777777" w:rsidR="00B2318C" w:rsidRDefault="00B2318C" w:rsidP="00D90878">
            <w:pPr>
              <w:jc w:val="center"/>
              <w:rPr>
                <w:b/>
                <w:sz w:val="24"/>
              </w:rPr>
            </w:pPr>
            <w:r>
              <w:rPr>
                <w:b/>
              </w:rPr>
              <w:t>Období</w:t>
            </w:r>
          </w:p>
        </w:tc>
      </w:tr>
      <w:tr w:rsidR="00B2318C" w14:paraId="31E875E3" w14:textId="77777777" w:rsidTr="00D90878">
        <w:tc>
          <w:tcPr>
            <w:tcW w:w="2233" w:type="dxa"/>
          </w:tcPr>
          <w:p w14:paraId="5BF824A2" w14:textId="77777777" w:rsidR="00B2318C" w:rsidRDefault="00B2318C" w:rsidP="00D90878">
            <w:pPr>
              <w:jc w:val="both"/>
              <w:rPr>
                <w:sz w:val="24"/>
              </w:rPr>
            </w:pPr>
          </w:p>
        </w:tc>
        <w:tc>
          <w:tcPr>
            <w:tcW w:w="5524" w:type="dxa"/>
          </w:tcPr>
          <w:p w14:paraId="59A2446D" w14:textId="77777777" w:rsidR="00B2318C" w:rsidRDefault="00B2318C" w:rsidP="00D90878">
            <w:pPr>
              <w:jc w:val="center"/>
              <w:rPr>
                <w:sz w:val="24"/>
              </w:rPr>
            </w:pPr>
          </w:p>
        </w:tc>
        <w:tc>
          <w:tcPr>
            <w:tcW w:w="2143" w:type="dxa"/>
            <w:gridSpan w:val="2"/>
          </w:tcPr>
          <w:p w14:paraId="4127E0D0" w14:textId="77777777" w:rsidR="00B2318C" w:rsidRDefault="00B2318C" w:rsidP="00D90878">
            <w:pPr>
              <w:jc w:val="center"/>
              <w:rPr>
                <w:sz w:val="24"/>
              </w:rPr>
            </w:pPr>
          </w:p>
        </w:tc>
      </w:tr>
      <w:tr w:rsidR="00B2318C" w14:paraId="1A749DF8" w14:textId="77777777" w:rsidTr="00D90878">
        <w:tc>
          <w:tcPr>
            <w:tcW w:w="2233" w:type="dxa"/>
          </w:tcPr>
          <w:p w14:paraId="3DFF55A3" w14:textId="77777777" w:rsidR="00B2318C" w:rsidRDefault="00B2318C" w:rsidP="00D90878">
            <w:pPr>
              <w:jc w:val="both"/>
              <w:rPr>
                <w:sz w:val="24"/>
              </w:rPr>
            </w:pPr>
          </w:p>
        </w:tc>
        <w:tc>
          <w:tcPr>
            <w:tcW w:w="5524" w:type="dxa"/>
          </w:tcPr>
          <w:p w14:paraId="078535B2" w14:textId="77777777" w:rsidR="00B2318C" w:rsidRDefault="00B2318C" w:rsidP="00D90878">
            <w:pPr>
              <w:jc w:val="center"/>
              <w:rPr>
                <w:sz w:val="24"/>
              </w:rPr>
            </w:pPr>
          </w:p>
        </w:tc>
        <w:tc>
          <w:tcPr>
            <w:tcW w:w="2143" w:type="dxa"/>
            <w:gridSpan w:val="2"/>
          </w:tcPr>
          <w:p w14:paraId="1C699B39" w14:textId="77777777" w:rsidR="00B2318C" w:rsidRDefault="00B2318C" w:rsidP="00D90878">
            <w:pPr>
              <w:jc w:val="center"/>
              <w:rPr>
                <w:sz w:val="24"/>
              </w:rPr>
            </w:pPr>
          </w:p>
        </w:tc>
      </w:tr>
      <w:tr w:rsidR="00B2318C" w14:paraId="1065EDBA" w14:textId="77777777" w:rsidTr="00D90878">
        <w:tc>
          <w:tcPr>
            <w:tcW w:w="2233" w:type="dxa"/>
          </w:tcPr>
          <w:p w14:paraId="06DCF8C8" w14:textId="77777777" w:rsidR="00B2318C" w:rsidRDefault="00B2318C" w:rsidP="00D90878">
            <w:pPr>
              <w:jc w:val="both"/>
              <w:rPr>
                <w:sz w:val="24"/>
              </w:rPr>
            </w:pPr>
          </w:p>
        </w:tc>
        <w:tc>
          <w:tcPr>
            <w:tcW w:w="5524" w:type="dxa"/>
          </w:tcPr>
          <w:p w14:paraId="6640C148" w14:textId="77777777" w:rsidR="00B2318C" w:rsidRDefault="00B2318C" w:rsidP="00D90878">
            <w:pPr>
              <w:jc w:val="center"/>
              <w:rPr>
                <w:sz w:val="24"/>
              </w:rPr>
            </w:pPr>
          </w:p>
        </w:tc>
        <w:tc>
          <w:tcPr>
            <w:tcW w:w="2143" w:type="dxa"/>
            <w:gridSpan w:val="2"/>
          </w:tcPr>
          <w:p w14:paraId="5D43E2F0" w14:textId="77777777" w:rsidR="00B2318C" w:rsidRDefault="00B2318C" w:rsidP="00D90878">
            <w:pPr>
              <w:jc w:val="center"/>
              <w:rPr>
                <w:sz w:val="24"/>
              </w:rPr>
            </w:pPr>
          </w:p>
        </w:tc>
      </w:tr>
      <w:tr w:rsidR="00B2318C" w14:paraId="001749B3" w14:textId="77777777" w:rsidTr="00D90878">
        <w:tc>
          <w:tcPr>
            <w:tcW w:w="2233" w:type="dxa"/>
          </w:tcPr>
          <w:p w14:paraId="315DB88F" w14:textId="77777777" w:rsidR="00B2318C" w:rsidRDefault="00B2318C" w:rsidP="00D90878">
            <w:pPr>
              <w:jc w:val="both"/>
              <w:rPr>
                <w:sz w:val="24"/>
              </w:rPr>
            </w:pPr>
          </w:p>
        </w:tc>
        <w:tc>
          <w:tcPr>
            <w:tcW w:w="5524" w:type="dxa"/>
          </w:tcPr>
          <w:p w14:paraId="737E246E" w14:textId="77777777" w:rsidR="00B2318C" w:rsidRDefault="00B2318C" w:rsidP="00D90878">
            <w:pPr>
              <w:jc w:val="center"/>
              <w:rPr>
                <w:sz w:val="24"/>
              </w:rPr>
            </w:pPr>
          </w:p>
        </w:tc>
        <w:tc>
          <w:tcPr>
            <w:tcW w:w="2143" w:type="dxa"/>
            <w:gridSpan w:val="2"/>
          </w:tcPr>
          <w:p w14:paraId="49489209" w14:textId="77777777" w:rsidR="00B2318C" w:rsidRDefault="00B2318C" w:rsidP="00D90878">
            <w:pPr>
              <w:jc w:val="center"/>
              <w:rPr>
                <w:sz w:val="24"/>
              </w:rPr>
            </w:pPr>
          </w:p>
        </w:tc>
      </w:tr>
      <w:tr w:rsidR="00B2318C" w14:paraId="39FCACFB" w14:textId="77777777" w:rsidTr="00D90878">
        <w:tc>
          <w:tcPr>
            <w:tcW w:w="2233" w:type="dxa"/>
          </w:tcPr>
          <w:p w14:paraId="1873171F" w14:textId="77777777" w:rsidR="00B2318C" w:rsidRDefault="00B2318C" w:rsidP="00D90878">
            <w:pPr>
              <w:jc w:val="both"/>
              <w:rPr>
                <w:sz w:val="24"/>
              </w:rPr>
            </w:pPr>
          </w:p>
        </w:tc>
        <w:tc>
          <w:tcPr>
            <w:tcW w:w="5524" w:type="dxa"/>
          </w:tcPr>
          <w:p w14:paraId="124AB17E" w14:textId="77777777" w:rsidR="00B2318C" w:rsidRDefault="00B2318C" w:rsidP="00D90878">
            <w:pPr>
              <w:jc w:val="center"/>
              <w:rPr>
                <w:sz w:val="24"/>
              </w:rPr>
            </w:pPr>
          </w:p>
        </w:tc>
        <w:tc>
          <w:tcPr>
            <w:tcW w:w="2143" w:type="dxa"/>
            <w:gridSpan w:val="2"/>
          </w:tcPr>
          <w:p w14:paraId="5687FCDE" w14:textId="77777777" w:rsidR="00B2318C" w:rsidRDefault="00B2318C" w:rsidP="00D90878">
            <w:pPr>
              <w:jc w:val="center"/>
              <w:rPr>
                <w:sz w:val="24"/>
              </w:rPr>
            </w:pPr>
          </w:p>
        </w:tc>
      </w:tr>
      <w:tr w:rsidR="00B2318C" w14:paraId="61E4AEB7" w14:textId="77777777" w:rsidTr="00D90878">
        <w:tc>
          <w:tcPr>
            <w:tcW w:w="2233" w:type="dxa"/>
          </w:tcPr>
          <w:p w14:paraId="2D84E2C4" w14:textId="77777777" w:rsidR="00B2318C" w:rsidRDefault="00B2318C" w:rsidP="00D90878">
            <w:pPr>
              <w:jc w:val="both"/>
              <w:rPr>
                <w:sz w:val="24"/>
              </w:rPr>
            </w:pPr>
          </w:p>
        </w:tc>
        <w:tc>
          <w:tcPr>
            <w:tcW w:w="5524" w:type="dxa"/>
          </w:tcPr>
          <w:p w14:paraId="5DFC3AEA" w14:textId="77777777" w:rsidR="00B2318C" w:rsidRDefault="00B2318C" w:rsidP="00D90878">
            <w:pPr>
              <w:jc w:val="center"/>
              <w:rPr>
                <w:sz w:val="24"/>
              </w:rPr>
            </w:pPr>
          </w:p>
        </w:tc>
        <w:tc>
          <w:tcPr>
            <w:tcW w:w="2143" w:type="dxa"/>
            <w:gridSpan w:val="2"/>
          </w:tcPr>
          <w:p w14:paraId="306D0850" w14:textId="77777777" w:rsidR="00B2318C" w:rsidRDefault="00B2318C" w:rsidP="00D90878">
            <w:pPr>
              <w:jc w:val="center"/>
              <w:rPr>
                <w:sz w:val="24"/>
              </w:rPr>
            </w:pPr>
          </w:p>
        </w:tc>
      </w:tr>
      <w:tr w:rsidR="00B2318C" w14:paraId="758D6295" w14:textId="77777777" w:rsidTr="00D90878">
        <w:tc>
          <w:tcPr>
            <w:tcW w:w="2233" w:type="dxa"/>
          </w:tcPr>
          <w:p w14:paraId="1D0F9187" w14:textId="77777777" w:rsidR="00B2318C" w:rsidRDefault="00B2318C" w:rsidP="00D90878">
            <w:pPr>
              <w:jc w:val="both"/>
              <w:rPr>
                <w:sz w:val="24"/>
              </w:rPr>
            </w:pPr>
          </w:p>
        </w:tc>
        <w:tc>
          <w:tcPr>
            <w:tcW w:w="5524" w:type="dxa"/>
          </w:tcPr>
          <w:p w14:paraId="794EA2DC" w14:textId="77777777" w:rsidR="00B2318C" w:rsidRDefault="00B2318C" w:rsidP="00D90878">
            <w:pPr>
              <w:jc w:val="center"/>
              <w:rPr>
                <w:sz w:val="24"/>
              </w:rPr>
            </w:pPr>
          </w:p>
        </w:tc>
        <w:tc>
          <w:tcPr>
            <w:tcW w:w="2143" w:type="dxa"/>
            <w:gridSpan w:val="2"/>
          </w:tcPr>
          <w:p w14:paraId="58CAC250" w14:textId="77777777" w:rsidR="00B2318C" w:rsidRDefault="00B2318C" w:rsidP="00D90878">
            <w:pPr>
              <w:jc w:val="center"/>
              <w:rPr>
                <w:sz w:val="24"/>
              </w:rPr>
            </w:pPr>
          </w:p>
        </w:tc>
      </w:tr>
      <w:tr w:rsidR="00B2318C" w14:paraId="7EC63B96" w14:textId="77777777" w:rsidTr="00D90878">
        <w:tc>
          <w:tcPr>
            <w:tcW w:w="9900" w:type="dxa"/>
            <w:gridSpan w:val="4"/>
            <w:shd w:val="clear" w:color="auto" w:fill="F7CAAC"/>
          </w:tcPr>
          <w:p w14:paraId="4C0BE112" w14:textId="77777777" w:rsidR="00B2318C" w:rsidRDefault="00B2318C" w:rsidP="00D90878">
            <w:pPr>
              <w:rPr>
                <w:sz w:val="24"/>
              </w:rPr>
            </w:pPr>
            <w:r>
              <w:rPr>
                <w:b/>
              </w:rPr>
              <w:t>Odborné aktivity vztahující se k tvůrčí, resp. vědecké a umělecké činnosti vysoké školy, která souvisí se studijním programem</w:t>
            </w:r>
          </w:p>
        </w:tc>
      </w:tr>
      <w:tr w:rsidR="00B2318C" w14:paraId="7EE66EAF" w14:textId="77777777" w:rsidTr="00903269">
        <w:trPr>
          <w:trHeight w:val="708"/>
        </w:trPr>
        <w:tc>
          <w:tcPr>
            <w:tcW w:w="9900" w:type="dxa"/>
            <w:gridSpan w:val="4"/>
            <w:shd w:val="clear" w:color="auto" w:fill="FFFFFF"/>
          </w:tcPr>
          <w:p w14:paraId="15E8F7B6" w14:textId="77777777" w:rsidR="003063C6" w:rsidRPr="003D7C6C" w:rsidRDefault="003063C6" w:rsidP="003063C6">
            <w:pPr>
              <w:spacing w:after="120"/>
              <w:jc w:val="both"/>
            </w:pPr>
            <w:r w:rsidRPr="003D7C6C">
              <w:t xml:space="preserve">Od roku 2014 fakulta v pravidelných dvouletých intervalech organizuje společně s Ton Duc Thang University v Ho Chi Minh </w:t>
            </w:r>
            <w:r>
              <w:t xml:space="preserve">City, ve Vietnamu </w:t>
            </w:r>
            <w:r w:rsidRPr="003D7C6C">
              <w:t>mezinárodní vědeckou konferenci „</w:t>
            </w:r>
            <w:r w:rsidRPr="003D7C6C">
              <w:rPr>
                <w:b/>
              </w:rPr>
              <w:t xml:space="preserve">International Conference on Finance and Economics“ (ICFE) </w:t>
            </w:r>
            <w:hyperlink r:id="rId56" w:history="1">
              <w:r w:rsidRPr="003D7C6C">
                <w:rPr>
                  <w:rStyle w:val="Hypertextovodkaz"/>
                </w:rPr>
                <w:t>https://icfe2018.tdtu.edu.vn</w:t>
              </w:r>
            </w:hyperlink>
            <w:r w:rsidRPr="003D7C6C">
              <w:t xml:space="preserve">, s indexací sborníků v databázi Web of Science. </w:t>
            </w:r>
          </w:p>
          <w:p w14:paraId="2573AB4E" w14:textId="77777777" w:rsidR="003063C6" w:rsidRPr="003D7C6C" w:rsidRDefault="003063C6" w:rsidP="003063C6">
            <w:pPr>
              <w:spacing w:after="120"/>
              <w:jc w:val="both"/>
            </w:pPr>
            <w:r w:rsidRPr="003D7C6C">
              <w:t xml:space="preserve">Mezi další pořádané konference se řadí konference </w:t>
            </w:r>
            <w:r w:rsidRPr="003D7C6C">
              <w:rPr>
                <w:b/>
              </w:rPr>
              <w:t>„Ekonomika, Management a Finance“</w:t>
            </w:r>
            <w:r w:rsidRPr="003D7C6C">
              <w:t xml:space="preserve">, </w:t>
            </w:r>
            <w:hyperlink r:id="rId57" w:history="1">
              <w:r w:rsidRPr="003D7C6C">
                <w:rPr>
                  <w:rStyle w:val="Hypertextovodkaz"/>
                </w:rPr>
                <w:t>http://emf.fame.utb.cz</w:t>
              </w:r>
            </w:hyperlink>
            <w:r>
              <w:rPr>
                <w:b/>
              </w:rPr>
              <w:t xml:space="preserve"> </w:t>
            </w:r>
            <w:r w:rsidRPr="003D7C6C">
              <w:t>poprvé uskutečněná v roce 2018.</w:t>
            </w:r>
          </w:p>
          <w:p w14:paraId="617F8CED" w14:textId="77777777" w:rsidR="003063C6" w:rsidRDefault="003063C6" w:rsidP="003063C6">
            <w:pPr>
              <w:jc w:val="both"/>
            </w:pPr>
            <w:r w:rsidRPr="00A96AA3">
              <w:rPr>
                <w:b/>
              </w:rPr>
              <w:t>Mezinárodní konference Finance a výkonnost firem ve vědě, výuce a praxi</w:t>
            </w:r>
            <w:r>
              <w:t xml:space="preserve"> (Finance and Performance of Firms in Science, Education and Practice) – Pořádá se na FaME každý druhý rok od roku </w:t>
            </w:r>
            <w:r w:rsidRPr="00D96943">
              <w:t>2003.</w:t>
            </w:r>
            <w:r>
              <w:t xml:space="preserve"> Tematicky je konference zaměřena na řízení a měření </w:t>
            </w:r>
            <w:r w:rsidRPr="005E7098">
              <w:t>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sidRPr="005E7098">
              <w:rPr>
                <w:bCs/>
              </w:rPr>
              <w:t xml:space="preserve"> Sborníky příspěvků z konferencí ročníků 2011 - 2015 jsou uvedeny v databázi Conference Proceedings Citation Index na Web of Science</w:t>
            </w:r>
            <w:r w:rsidRPr="005E7098">
              <w:t xml:space="preserve"> Webové stránky konference: </w:t>
            </w:r>
            <w:r w:rsidRPr="005E7098">
              <w:rPr>
                <w:bCs/>
              </w:rPr>
              <w:t xml:space="preserve"> </w:t>
            </w:r>
            <w:hyperlink r:id="rId58" w:history="1">
              <w:r w:rsidRPr="005E7098">
                <w:rPr>
                  <w:rStyle w:val="Hypertextovodkaz"/>
                  <w:bCs/>
                </w:rPr>
                <w:t>http://www.ufu.utb.cz/konference/</w:t>
              </w:r>
            </w:hyperlink>
            <w:r w:rsidRPr="005E7098">
              <w:t>, sborník z roku 2017 byl zaslán k registraci.</w:t>
            </w:r>
          </w:p>
          <w:p w14:paraId="754E45C6" w14:textId="77777777" w:rsidR="003063C6" w:rsidRDefault="003063C6" w:rsidP="003063C6">
            <w:pPr>
              <w:jc w:val="both"/>
            </w:pPr>
          </w:p>
          <w:p w14:paraId="56D7A96D" w14:textId="77777777" w:rsidR="003063C6" w:rsidRDefault="003063C6" w:rsidP="003063C6">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9" w:history="1">
              <w:r w:rsidRPr="0069697C">
                <w:rPr>
                  <w:rStyle w:val="Hypertextovodkaz"/>
                </w:rPr>
                <w:t>http://www.batovaskola.cz</w:t>
              </w:r>
            </w:hyperlink>
            <w:r>
              <w:t>.</w:t>
            </w:r>
          </w:p>
          <w:p w14:paraId="2A8B950A" w14:textId="77777777" w:rsidR="003063C6" w:rsidRPr="00B2318C" w:rsidRDefault="003063C6" w:rsidP="003063C6">
            <w:pPr>
              <w:pStyle w:val="Normlnweb"/>
              <w:jc w:val="both"/>
              <w:rPr>
                <w:rFonts w:ascii="-webkit-standard" w:hAnsi="-webkit-standard" w:cs="Calibri"/>
                <w:color w:val="FF0000"/>
              </w:rPr>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60" w:history="1">
              <w:r w:rsidRPr="003E17E4">
                <w:rPr>
                  <w:rStyle w:val="Hypertextovodkaz"/>
                  <w:sz w:val="20"/>
                  <w:szCs w:val="20"/>
                </w:rPr>
                <w:t>www.dokbat.utb.cz</w:t>
              </w:r>
            </w:hyperlink>
            <w:r>
              <w:rPr>
                <w:sz w:val="20"/>
                <w:szCs w:val="20"/>
              </w:rPr>
              <w:t>.</w:t>
            </w:r>
          </w:p>
          <w:p w14:paraId="4222DFB7" w14:textId="77777777" w:rsidR="00E3354F" w:rsidRDefault="00E3354F" w:rsidP="00E3354F">
            <w:pPr>
              <w:pStyle w:val="Default"/>
              <w:jc w:val="both"/>
              <w:rPr>
                <w:rFonts w:ascii="TimesNewRomanPSMT" w:hAnsi="TimesNewRomanPSMT" w:cs="Calibri"/>
                <w:sz w:val="20"/>
                <w:szCs w:val="20"/>
              </w:rPr>
            </w:pPr>
            <w:r w:rsidRPr="006875D3">
              <w:rPr>
                <w:rFonts w:ascii="TimesNewRomanPSMT" w:hAnsi="TimesNewRomanPSMT" w:cs="Calibri"/>
                <w:b/>
                <w:sz w:val="20"/>
                <w:szCs w:val="20"/>
              </w:rPr>
              <w:t>Workshop - Metodika přípravy vědeckého článku aneb jak publikovat v kvalitních časopisech.</w:t>
            </w:r>
            <w:r>
              <w:rPr>
                <w:rFonts w:ascii="TimesNewRomanPSMT" w:hAnsi="TimesNewRomanPSMT" w:cs="Calibri"/>
                <w:sz w:val="20"/>
                <w:szCs w:val="20"/>
              </w:rPr>
              <w:t xml:space="preserve"> </w:t>
            </w:r>
            <w:r w:rsidRPr="006875D3">
              <w:rPr>
                <w:rFonts w:ascii="TimesNewRomanPSMT" w:hAnsi="TimesNewRomanPSMT" w:cs="Calibri"/>
                <w:sz w:val="20"/>
                <w:szCs w:val="20"/>
              </w:rPr>
              <w:t xml:space="preserve">Cílem workshopu je představit efektivní metodický postup přípravy vědeckého článku pro kvalitní časopisy indexované v databázích Scopus a </w:t>
            </w:r>
            <w:r w:rsidRPr="006875D3">
              <w:rPr>
                <w:rFonts w:ascii="TimesNewRomanPSMT" w:hAnsi="TimesNewRomanPSMT" w:cs="Calibri"/>
                <w:sz w:val="20"/>
                <w:szCs w:val="20"/>
              </w:rPr>
              <w:lastRenderedPageBreak/>
              <w:t>Web of Science. Účastníci workshopu si osvojí postupy potřebné pro přípravu článků, získají dovednosti, na které prvky procesu publikace se zaměřit, a jak připravit kvalitní publikační výstup, v návaznosti na své výzkumné aktivity.</w:t>
            </w:r>
          </w:p>
          <w:p w14:paraId="4EED4114" w14:textId="77777777" w:rsidR="00B2318C" w:rsidRPr="00B2318C" w:rsidRDefault="00B2318C" w:rsidP="006616B1">
            <w:pPr>
              <w:pStyle w:val="Default"/>
              <w:jc w:val="both"/>
              <w:rPr>
                <w:b/>
                <w:color w:val="FF0000"/>
              </w:rPr>
            </w:pPr>
          </w:p>
        </w:tc>
      </w:tr>
      <w:tr w:rsidR="00B2318C" w14:paraId="1DE343FA" w14:textId="77777777" w:rsidTr="00D90878">
        <w:trPr>
          <w:trHeight w:val="306"/>
        </w:trPr>
        <w:tc>
          <w:tcPr>
            <w:tcW w:w="9900" w:type="dxa"/>
            <w:gridSpan w:val="4"/>
            <w:shd w:val="clear" w:color="auto" w:fill="F7CAAC"/>
            <w:vAlign w:val="center"/>
          </w:tcPr>
          <w:p w14:paraId="69312848" w14:textId="77777777" w:rsidR="00B2318C" w:rsidRPr="00B2318C" w:rsidRDefault="00B2318C" w:rsidP="00D90878">
            <w:pPr>
              <w:rPr>
                <w:b/>
                <w:color w:val="FF0000"/>
              </w:rPr>
            </w:pPr>
            <w:r w:rsidRPr="006616B1">
              <w:rPr>
                <w:b/>
              </w:rPr>
              <w:lastRenderedPageBreak/>
              <w:t>Informace o spolupráci s praxí vztahující se ke studijnímu programu</w:t>
            </w:r>
          </w:p>
        </w:tc>
      </w:tr>
      <w:tr w:rsidR="00B2318C" w14:paraId="2AF2B81A" w14:textId="77777777" w:rsidTr="00D90878">
        <w:trPr>
          <w:trHeight w:val="1700"/>
        </w:trPr>
        <w:tc>
          <w:tcPr>
            <w:tcW w:w="9900" w:type="dxa"/>
            <w:gridSpan w:val="4"/>
            <w:shd w:val="clear" w:color="auto" w:fill="FFFFFF"/>
          </w:tcPr>
          <w:p w14:paraId="0FD0C74C" w14:textId="77777777" w:rsidR="00903269" w:rsidRDefault="00903269" w:rsidP="00903269">
            <w:pPr>
              <w:pStyle w:val="Normlnweb"/>
              <w:jc w:val="both"/>
              <w:rPr>
                <w:rFonts w:ascii="TimesNewRomanPSMT" w:hAnsi="TimesNewRomanPSMT" w:cs="Calibri"/>
                <w:color w:val="000000"/>
                <w:sz w:val="20"/>
                <w:szCs w:val="20"/>
              </w:rPr>
            </w:pPr>
            <w:r>
              <w:rPr>
                <w:rFonts w:ascii="TimesNewRomanPSMT" w:hAnsi="TimesNewRomanPSMT" w:cs="Calibri"/>
                <w:b/>
                <w:color w:val="000000"/>
                <w:sz w:val="20"/>
                <w:szCs w:val="20"/>
              </w:rPr>
              <w:t>Akademie business manaže</w:t>
            </w:r>
            <w:r w:rsidRPr="008425F0">
              <w:rPr>
                <w:rFonts w:ascii="TimesNewRomanPSMT" w:hAnsi="TimesNewRomanPSMT" w:cs="Calibri"/>
                <w:b/>
                <w:color w:val="000000"/>
                <w:sz w:val="20"/>
                <w:szCs w:val="20"/>
              </w:rPr>
              <w:t>ra</w:t>
            </w:r>
            <w:r>
              <w:rPr>
                <w:rFonts w:ascii="TimesNewRomanPSMT" w:hAnsi="TimesNewRomanPSMT" w:cs="Calibri"/>
                <w:color w:val="000000"/>
                <w:sz w:val="20"/>
                <w:szCs w:val="20"/>
              </w:rPr>
              <w:t xml:space="preserve"> – firemní vzdělávání, modul </w:t>
            </w:r>
            <w:r w:rsidRPr="002D5875">
              <w:rPr>
                <w:rFonts w:ascii="TimesNewRomanPSMT" w:hAnsi="TimesNewRomanPSMT" w:cs="Calibri"/>
                <w:b/>
                <w:color w:val="000000"/>
                <w:sz w:val="20"/>
                <w:szCs w:val="20"/>
              </w:rPr>
              <w:t>Finanční řízení firmy: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Cílem kurzu </w:t>
            </w:r>
            <w:r>
              <w:rPr>
                <w:rFonts w:ascii="TimesNewRomanPSMT" w:hAnsi="TimesNewRomanPSMT" w:cs="Calibri"/>
                <w:color w:val="000000"/>
                <w:sz w:val="20"/>
                <w:szCs w:val="20"/>
              </w:rPr>
              <w:t>bylo</w:t>
            </w:r>
            <w:r w:rsidRPr="008F412E">
              <w:rPr>
                <w:rFonts w:ascii="TimesNewRomanPSMT" w:hAnsi="TimesNewRomanPSMT" w:cs="Calibri"/>
                <w:color w:val="000000"/>
                <w:sz w:val="20"/>
                <w:szCs w:val="20"/>
              </w:rPr>
              <w:t xml:space="preserve"> získání celkového přehledu o podnikových financích a fina</w:t>
            </w:r>
            <w:r>
              <w:rPr>
                <w:rFonts w:ascii="TimesNewRomanPSMT" w:hAnsi="TimesNewRomanPSMT" w:cs="Calibri"/>
                <w:color w:val="000000"/>
                <w:sz w:val="20"/>
                <w:szCs w:val="20"/>
              </w:rPr>
              <w:t>nčním řízení. Účastníci se naučili</w:t>
            </w:r>
            <w:r w:rsidRPr="008F412E">
              <w:rPr>
                <w:rFonts w:ascii="TimesNewRomanPSMT" w:hAnsi="TimesNewRomanPSMT" w:cs="Calibri"/>
                <w:color w:val="000000"/>
                <w:sz w:val="20"/>
                <w:szCs w:val="20"/>
              </w:rPr>
              <w:t xml:space="preserve"> porozumět a pracovat s účetními výkazy</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firmy, orientovat </w:t>
            </w:r>
            <w:r>
              <w:rPr>
                <w:rFonts w:ascii="TimesNewRomanPSMT" w:hAnsi="TimesNewRomanPSMT" w:cs="Calibri"/>
                <w:color w:val="000000"/>
                <w:sz w:val="20"/>
                <w:szCs w:val="20"/>
              </w:rPr>
              <w:t xml:space="preserve">se </w:t>
            </w:r>
            <w:r w:rsidRPr="008F412E">
              <w:rPr>
                <w:rFonts w:ascii="TimesNewRomanPSMT" w:hAnsi="TimesNewRomanPSMT" w:cs="Calibri"/>
                <w:color w:val="000000"/>
                <w:sz w:val="20"/>
                <w:szCs w:val="20"/>
              </w:rPr>
              <w:t xml:space="preserve">ve výsledovce, rozvaze i cash flow. </w:t>
            </w:r>
            <w:r>
              <w:rPr>
                <w:rFonts w:ascii="TimesNewRomanPSMT" w:hAnsi="TimesNewRomanPSMT" w:cs="Calibri"/>
                <w:color w:val="000000"/>
                <w:sz w:val="20"/>
                <w:szCs w:val="20"/>
              </w:rPr>
              <w:t>Naučili</w:t>
            </w:r>
            <w:r w:rsidRPr="008F412E">
              <w:rPr>
                <w:rFonts w:ascii="TimesNewRomanPSMT" w:hAnsi="TimesNewRomanPSMT" w:cs="Calibri"/>
                <w:color w:val="000000"/>
                <w:sz w:val="20"/>
                <w:szCs w:val="20"/>
              </w:rPr>
              <w:t xml:space="preserve"> se</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kalkulovat důležité finanční ukazatele (rentabilita, zadluženost, likvidita,</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 xml:space="preserve">aktivita, produktivita), které </w:t>
            </w:r>
            <w:r>
              <w:rPr>
                <w:rFonts w:ascii="TimesNewRomanPSMT" w:hAnsi="TimesNewRomanPSMT" w:cs="Calibri"/>
                <w:color w:val="000000"/>
                <w:sz w:val="20"/>
                <w:szCs w:val="20"/>
              </w:rPr>
              <w:t>následně umějí</w:t>
            </w:r>
            <w:r w:rsidRPr="008F412E">
              <w:rPr>
                <w:rFonts w:ascii="TimesNewRomanPSMT" w:hAnsi="TimesNewRomanPSMT" w:cs="Calibri"/>
                <w:color w:val="000000"/>
                <w:sz w:val="20"/>
                <w:szCs w:val="20"/>
              </w:rPr>
              <w:t xml:space="preserve"> využít v reálném podnikovém životě.</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Účastníci kurzu si vyzkouše</w:t>
            </w:r>
            <w:r>
              <w:rPr>
                <w:rFonts w:ascii="TimesNewRomanPSMT" w:hAnsi="TimesNewRomanPSMT" w:cs="Calibri"/>
                <w:color w:val="000000"/>
                <w:sz w:val="20"/>
                <w:szCs w:val="20"/>
              </w:rPr>
              <w:t>li</w:t>
            </w:r>
            <w:r w:rsidRPr="008F412E">
              <w:rPr>
                <w:rFonts w:ascii="TimesNewRomanPSMT" w:hAnsi="TimesNewRomanPSMT" w:cs="Calibri"/>
                <w:color w:val="000000"/>
                <w:sz w:val="20"/>
                <w:szCs w:val="20"/>
              </w:rPr>
              <w:t xml:space="preserve"> tvorbu finančního plánu a </w:t>
            </w:r>
            <w:r>
              <w:rPr>
                <w:rFonts w:ascii="TimesNewRomanPSMT" w:hAnsi="TimesNewRomanPSMT" w:cs="Calibri"/>
                <w:color w:val="000000"/>
                <w:sz w:val="20"/>
                <w:szCs w:val="20"/>
              </w:rPr>
              <w:t xml:space="preserve">naučili </w:t>
            </w:r>
            <w:r w:rsidRPr="008F412E">
              <w:rPr>
                <w:rFonts w:ascii="TimesNewRomanPSMT" w:hAnsi="TimesNewRomanPSMT" w:cs="Calibri"/>
                <w:color w:val="000000"/>
                <w:sz w:val="20"/>
                <w:szCs w:val="20"/>
              </w:rPr>
              <w:t>se vyhodnocovat</w:t>
            </w:r>
            <w:r>
              <w:rPr>
                <w:rFonts w:ascii="TimesNewRomanPSMT" w:hAnsi="TimesNewRomanPSMT" w:cs="Calibri"/>
                <w:color w:val="000000"/>
                <w:sz w:val="20"/>
                <w:szCs w:val="20"/>
              </w:rPr>
              <w:t xml:space="preserve"> </w:t>
            </w:r>
            <w:r w:rsidRPr="008F412E">
              <w:rPr>
                <w:rFonts w:ascii="TimesNewRomanPSMT" w:hAnsi="TimesNewRomanPSMT" w:cs="Calibri"/>
                <w:color w:val="000000"/>
                <w:sz w:val="20"/>
                <w:szCs w:val="20"/>
              </w:rPr>
              <w:t>investiční příležitosti</w:t>
            </w:r>
            <w:r>
              <w:rPr>
                <w:rFonts w:ascii="TimesNewRomanPSMT" w:hAnsi="TimesNewRomanPSMT" w:cs="Calibri"/>
                <w:color w:val="000000"/>
                <w:sz w:val="20"/>
                <w:szCs w:val="20"/>
              </w:rPr>
              <w:t>.</w:t>
            </w:r>
          </w:p>
          <w:p w14:paraId="577A7ABC"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sidRPr="002D5875">
              <w:rPr>
                <w:rFonts w:ascii="TimesNewRomanPSMT" w:hAnsi="TimesNewRomanPSMT" w:cs="Calibri"/>
                <w:b/>
                <w:sz w:val="20"/>
                <w:szCs w:val="20"/>
              </w:rPr>
              <w:t>Nástroje a metody řízení nákladů:</w:t>
            </w:r>
            <w:r>
              <w:rPr>
                <w:rFonts w:ascii="TimesNewRomanPSMT" w:hAnsi="TimesNewRomanPSMT" w:cs="Calibri"/>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řízení nákladů podniku.</w:t>
            </w:r>
            <w:r>
              <w:rPr>
                <w:rFonts w:ascii="TimesNewRomanPSMT" w:hAnsi="TimesNewRomanPSMT" w:cs="Calibri"/>
                <w:sz w:val="20"/>
                <w:szCs w:val="20"/>
              </w:rPr>
              <w:t xml:space="preserve"> </w:t>
            </w:r>
            <w:r w:rsidRPr="002D5875">
              <w:rPr>
                <w:rFonts w:ascii="TimesNewRomanPSMT" w:hAnsi="TimesNewRomanPSMT" w:cs="Calibri"/>
                <w:sz w:val="20"/>
                <w:szCs w:val="20"/>
              </w:rPr>
              <w:t>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pojmy: finanční výkazy podniku, majetková a kapitálová</w:t>
            </w:r>
            <w:r>
              <w:rPr>
                <w:rFonts w:ascii="TimesNewRomanPSMT" w:hAnsi="TimesNewRomanPSMT" w:cs="Calibri"/>
                <w:sz w:val="20"/>
                <w:szCs w:val="20"/>
              </w:rPr>
              <w:t xml:space="preserve"> </w:t>
            </w:r>
            <w:r w:rsidRPr="002D5875">
              <w:rPr>
                <w:rFonts w:ascii="TimesNewRomanPSMT" w:hAnsi="TimesNewRomanPSMT" w:cs="Calibri"/>
                <w:sz w:val="20"/>
                <w:szCs w:val="20"/>
              </w:rPr>
              <w:t>struktura firmy, náklady, výnosy a hospodářský výsledek, finanční analýza,</w:t>
            </w:r>
            <w:r>
              <w:rPr>
                <w:rFonts w:ascii="TimesNewRomanPSMT" w:hAnsi="TimesNewRomanPSMT" w:cs="Calibri"/>
                <w:sz w:val="20"/>
                <w:szCs w:val="20"/>
              </w:rPr>
              <w:t xml:space="preserve"> </w:t>
            </w:r>
            <w:r w:rsidRPr="002D5875">
              <w:rPr>
                <w:rFonts w:ascii="TimesNewRomanPSMT" w:hAnsi="TimesNewRomanPSMT" w:cs="Calibri"/>
                <w:sz w:val="20"/>
                <w:szCs w:val="20"/>
              </w:rPr>
              <w:t>dále také klasifikace nákladů, náklady dle vztahu k objemu výkonů,</w:t>
            </w:r>
            <w:r>
              <w:rPr>
                <w:rFonts w:ascii="TimesNewRomanPSMT" w:hAnsi="TimesNewRomanPSMT" w:cs="Calibri"/>
                <w:sz w:val="20"/>
                <w:szCs w:val="20"/>
              </w:rPr>
              <w:t xml:space="preserve"> </w:t>
            </w:r>
            <w:r w:rsidRPr="002D5875">
              <w:rPr>
                <w:rFonts w:ascii="TimesNewRomanPSMT" w:hAnsi="TimesNewRomanPSMT" w:cs="Calibri"/>
                <w:sz w:val="20"/>
                <w:szCs w:val="20"/>
              </w:rPr>
              <w:t xml:space="preserve">modelování nákladů a analýza bodu zvratu. Předmětem kurzu </w:t>
            </w:r>
            <w:r>
              <w:rPr>
                <w:rFonts w:ascii="TimesNewRomanPSMT" w:hAnsi="TimesNewRomanPSMT" w:cs="Calibri"/>
                <w:sz w:val="20"/>
                <w:szCs w:val="20"/>
              </w:rPr>
              <w:t>byla</w:t>
            </w:r>
            <w:r w:rsidRPr="002D5875">
              <w:rPr>
                <w:rFonts w:ascii="TimesNewRomanPSMT" w:hAnsi="TimesNewRomanPSMT" w:cs="Calibri"/>
                <w:sz w:val="20"/>
                <w:szCs w:val="20"/>
              </w:rPr>
              <w:t xml:space="preserve"> hlavně</w:t>
            </w:r>
            <w:r>
              <w:rPr>
                <w:rFonts w:ascii="TimesNewRomanPSMT" w:hAnsi="TimesNewRomanPSMT" w:cs="Calibri"/>
                <w:sz w:val="20"/>
                <w:szCs w:val="20"/>
              </w:rPr>
              <w:t xml:space="preserve"> </w:t>
            </w:r>
            <w:r w:rsidRPr="002D5875">
              <w:rPr>
                <w:rFonts w:ascii="TimesNewRomanPSMT" w:hAnsi="TimesNewRomanPSMT" w:cs="Calibri"/>
                <w:sz w:val="20"/>
                <w:szCs w:val="20"/>
              </w:rPr>
              <w:t>problematika nákladových kalkulací, problematika odpovědnostního</w:t>
            </w:r>
            <w:r>
              <w:rPr>
                <w:rFonts w:ascii="TimesNewRomanPSMT" w:hAnsi="TimesNewRomanPSMT" w:cs="Calibri"/>
                <w:sz w:val="20"/>
                <w:szCs w:val="20"/>
              </w:rPr>
              <w:t xml:space="preserve"> </w:t>
            </w:r>
            <w:r w:rsidRPr="002D5875">
              <w:rPr>
                <w:rFonts w:ascii="TimesNewRomanPSMT" w:hAnsi="TimesNewRomanPSMT" w:cs="Calibri"/>
                <w:sz w:val="20"/>
                <w:szCs w:val="20"/>
              </w:rPr>
              <w:t>(střediskového) hospodaření firmy a problematika plánování a rozpočetnictví.</w:t>
            </w:r>
            <w:r>
              <w:rPr>
                <w:rFonts w:ascii="TimesNewRomanPSMT" w:hAnsi="TimesNewRomanPSMT" w:cs="Calibri"/>
                <w:sz w:val="20"/>
                <w:szCs w:val="20"/>
              </w:rPr>
              <w:t xml:space="preserve"> </w:t>
            </w:r>
            <w:r w:rsidRPr="002D5875">
              <w:rPr>
                <w:rFonts w:ascii="TimesNewRomanPSMT" w:hAnsi="TimesNewRomanPSMT" w:cs="Calibri"/>
                <w:sz w:val="20"/>
                <w:szCs w:val="20"/>
              </w:rPr>
              <w:t>Účastnící si osvoj</w:t>
            </w:r>
            <w:r>
              <w:rPr>
                <w:rFonts w:ascii="TimesNewRomanPSMT" w:hAnsi="TimesNewRomanPSMT" w:cs="Calibri"/>
                <w:sz w:val="20"/>
                <w:szCs w:val="20"/>
              </w:rPr>
              <w:t>ili</w:t>
            </w:r>
            <w:r w:rsidRPr="002D5875">
              <w:rPr>
                <w:rFonts w:ascii="TimesNewRomanPSMT" w:hAnsi="TimesNewRomanPSMT" w:cs="Calibri"/>
                <w:sz w:val="20"/>
                <w:szCs w:val="20"/>
              </w:rPr>
              <w:t xml:space="preserve"> dovednosti, jak efektivně vyčíslit náklady na produkty,</w:t>
            </w:r>
            <w:r>
              <w:rPr>
                <w:rFonts w:ascii="TimesNewRomanPSMT" w:hAnsi="TimesNewRomanPSMT" w:cs="Calibri"/>
                <w:sz w:val="20"/>
                <w:szCs w:val="20"/>
              </w:rPr>
              <w:t xml:space="preserve"> </w:t>
            </w:r>
            <w:r w:rsidRPr="002D5875">
              <w:rPr>
                <w:rFonts w:ascii="TimesNewRomanPSMT" w:hAnsi="TimesNewRomanPSMT" w:cs="Calibri"/>
                <w:sz w:val="20"/>
                <w:szCs w:val="20"/>
              </w:rPr>
              <w:t>jak nastavit systém středisek a pravidla jejich hospodaření a jak efektivně</w:t>
            </w:r>
            <w:r>
              <w:rPr>
                <w:rFonts w:ascii="TimesNewRomanPSMT" w:hAnsi="TimesNewRomanPSMT" w:cs="Calibri"/>
                <w:sz w:val="20"/>
                <w:szCs w:val="20"/>
              </w:rPr>
              <w:t xml:space="preserve"> </w:t>
            </w:r>
            <w:r w:rsidRPr="002D5875">
              <w:rPr>
                <w:rFonts w:ascii="TimesNewRomanPSMT" w:hAnsi="TimesNewRomanPSMT" w:cs="Calibri"/>
                <w:sz w:val="20"/>
                <w:szCs w:val="20"/>
              </w:rPr>
              <w:t>plánovat náklady a sestavovat a využívat podnikové rozpočty.</w:t>
            </w:r>
          </w:p>
          <w:p w14:paraId="10C36D1E" w14:textId="77777777" w:rsidR="00903269" w:rsidRDefault="00903269" w:rsidP="00903269">
            <w:pPr>
              <w:pStyle w:val="Default"/>
              <w:jc w:val="both"/>
              <w:rPr>
                <w:rFonts w:ascii="TimesNewRomanPSMT" w:hAnsi="TimesNewRomanPSMT" w:cs="Calibri"/>
                <w:sz w:val="20"/>
                <w:szCs w:val="20"/>
              </w:rPr>
            </w:pPr>
          </w:p>
          <w:p w14:paraId="343DE42D" w14:textId="77777777" w:rsidR="00903269"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Organizace a řízení procesů</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problematikou celostního managementu</w:t>
            </w:r>
            <w:r>
              <w:rPr>
                <w:rFonts w:ascii="TimesNewRomanPSMT" w:hAnsi="TimesNewRomanPSMT" w:cs="Calibri"/>
                <w:sz w:val="20"/>
                <w:szCs w:val="20"/>
              </w:rPr>
              <w:t xml:space="preserve"> </w:t>
            </w:r>
            <w:r w:rsidRPr="002D5875">
              <w:rPr>
                <w:rFonts w:ascii="TimesNewRomanPSMT" w:hAnsi="TimesNewRomanPSMT" w:cs="Calibri"/>
                <w:sz w:val="20"/>
                <w:szCs w:val="20"/>
              </w:rPr>
              <w:t>a procesního řízení. Účastníci si osvoj</w:t>
            </w:r>
            <w:r>
              <w:rPr>
                <w:rFonts w:ascii="TimesNewRomanPSMT" w:hAnsi="TimesNewRomanPSMT" w:cs="Calibri"/>
                <w:sz w:val="20"/>
                <w:szCs w:val="20"/>
              </w:rPr>
              <w:t>ili</w:t>
            </w:r>
            <w:r w:rsidRPr="002D5875">
              <w:rPr>
                <w:rFonts w:ascii="TimesNewRomanPSMT" w:hAnsi="TimesNewRomanPSMT" w:cs="Calibri"/>
                <w:sz w:val="20"/>
                <w:szCs w:val="20"/>
              </w:rPr>
              <w:t xml:space="preserve"> klíčové dovednosti z o blasti týmové</w:t>
            </w:r>
            <w:r>
              <w:rPr>
                <w:rFonts w:ascii="TimesNewRomanPSMT" w:hAnsi="TimesNewRomanPSMT" w:cs="Calibri"/>
                <w:sz w:val="20"/>
                <w:szCs w:val="20"/>
              </w:rPr>
              <w:t xml:space="preserve"> </w:t>
            </w:r>
            <w:r w:rsidRPr="002D5875">
              <w:rPr>
                <w:rFonts w:ascii="TimesNewRomanPSMT" w:hAnsi="TimesNewRomanPSMT" w:cs="Calibri"/>
                <w:sz w:val="20"/>
                <w:szCs w:val="20"/>
              </w:rPr>
              <w:t>práce, komunikace, motivace, ohodnocování úrovně manažerské</w:t>
            </w:r>
            <w:r>
              <w:rPr>
                <w:rFonts w:ascii="TimesNewRomanPSMT" w:hAnsi="TimesNewRomanPSMT" w:cs="Calibri"/>
                <w:sz w:val="20"/>
                <w:szCs w:val="20"/>
              </w:rPr>
              <w:t xml:space="preserve"> </w:t>
            </w:r>
            <w:r w:rsidRPr="002D5875">
              <w:rPr>
                <w:rFonts w:ascii="TimesNewRomanPSMT" w:hAnsi="TimesNewRomanPSMT" w:cs="Calibri"/>
                <w:sz w:val="20"/>
                <w:szCs w:val="20"/>
              </w:rPr>
              <w:t>kompetentnosti, a to jak z pohledu teoretického, tak i z pohledu praktického.</w:t>
            </w:r>
            <w:r>
              <w:rPr>
                <w:rFonts w:ascii="TimesNewRomanPSMT" w:hAnsi="TimesNewRomanPSMT" w:cs="Calibri"/>
                <w:sz w:val="20"/>
                <w:szCs w:val="20"/>
              </w:rPr>
              <w:t xml:space="preserve"> </w:t>
            </w:r>
            <w:r w:rsidRPr="002D5875">
              <w:rPr>
                <w:rFonts w:ascii="TimesNewRomanPSMT" w:hAnsi="TimesNewRomanPSMT" w:cs="Calibri"/>
                <w:sz w:val="20"/>
                <w:szCs w:val="20"/>
              </w:rPr>
              <w:t>Dále se seznám</w:t>
            </w:r>
            <w:r>
              <w:rPr>
                <w:rFonts w:ascii="TimesNewRomanPSMT" w:hAnsi="TimesNewRomanPSMT" w:cs="Calibri"/>
                <w:sz w:val="20"/>
                <w:szCs w:val="20"/>
              </w:rPr>
              <w:t>ili</w:t>
            </w:r>
            <w:r w:rsidRPr="002D5875">
              <w:rPr>
                <w:rFonts w:ascii="TimesNewRomanPSMT" w:hAnsi="TimesNewRomanPSMT" w:cs="Calibri"/>
                <w:sz w:val="20"/>
                <w:szCs w:val="20"/>
              </w:rPr>
              <w:t xml:space="preserve"> s procesně orientovaným systémem řízení firmy, analýzou</w:t>
            </w:r>
            <w:r>
              <w:rPr>
                <w:rFonts w:ascii="TimesNewRomanPSMT" w:hAnsi="TimesNewRomanPSMT" w:cs="Calibri"/>
                <w:sz w:val="20"/>
                <w:szCs w:val="20"/>
              </w:rPr>
              <w:t xml:space="preserve"> </w:t>
            </w:r>
            <w:r w:rsidRPr="002D5875">
              <w:rPr>
                <w:rFonts w:ascii="TimesNewRomanPSMT" w:hAnsi="TimesNewRomanPSMT" w:cs="Calibri"/>
                <w:sz w:val="20"/>
                <w:szCs w:val="20"/>
              </w:rPr>
              <w:t>podnikových procesů a měřením výkonnosti podnikových procesů.</w:t>
            </w:r>
          </w:p>
          <w:p w14:paraId="456768BD" w14:textId="77777777" w:rsidR="00903269" w:rsidRDefault="00903269" w:rsidP="00903269">
            <w:pPr>
              <w:pStyle w:val="Default"/>
              <w:jc w:val="both"/>
              <w:rPr>
                <w:rFonts w:ascii="TimesNewRomanPSMT" w:hAnsi="TimesNewRomanPSMT" w:cs="Calibri"/>
                <w:sz w:val="20"/>
                <w:szCs w:val="20"/>
              </w:rPr>
            </w:pPr>
          </w:p>
          <w:p w14:paraId="2B2A050F" w14:textId="77777777" w:rsidR="00903269" w:rsidRPr="002D5875" w:rsidRDefault="00903269" w:rsidP="00903269">
            <w:pPr>
              <w:pStyle w:val="Default"/>
              <w:jc w:val="both"/>
              <w:rPr>
                <w:rFonts w:ascii="TimesNewRomanPSMT" w:hAnsi="TimesNewRomanPSMT" w:cs="Calibri"/>
                <w:sz w:val="20"/>
                <w:szCs w:val="20"/>
              </w:rPr>
            </w:pPr>
            <w:r>
              <w:rPr>
                <w:rFonts w:ascii="TimesNewRomanPSMT" w:hAnsi="TimesNewRomanPSMT" w:cs="Calibri"/>
                <w:b/>
                <w:sz w:val="20"/>
                <w:szCs w:val="20"/>
              </w:rPr>
              <w:t>Akademie business manaže</w:t>
            </w:r>
            <w:r w:rsidRPr="008425F0">
              <w:rPr>
                <w:rFonts w:ascii="TimesNewRomanPSMT" w:hAnsi="TimesNewRomanPSMT" w:cs="Calibri"/>
                <w:b/>
                <w:sz w:val="20"/>
                <w:szCs w:val="20"/>
              </w:rPr>
              <w:t>ra</w:t>
            </w:r>
            <w:r>
              <w:rPr>
                <w:rFonts w:ascii="TimesNewRomanPSMT" w:hAnsi="TimesNewRomanPSMT" w:cs="Calibri"/>
                <w:sz w:val="20"/>
                <w:szCs w:val="20"/>
              </w:rPr>
              <w:t xml:space="preserve"> – firemní vzdělávání, modul </w:t>
            </w:r>
            <w:r>
              <w:rPr>
                <w:rFonts w:ascii="TimesNewRomanPSMT" w:hAnsi="TimesNewRomanPSMT" w:cs="Calibri"/>
                <w:b/>
                <w:sz w:val="20"/>
                <w:szCs w:val="20"/>
              </w:rPr>
              <w:t>Personalistika v práci manažera</w:t>
            </w:r>
            <w:r w:rsidRPr="002D5875">
              <w:rPr>
                <w:rFonts w:ascii="TimesNewRomanPSMT" w:hAnsi="TimesNewRomanPSMT" w:cs="Calibri"/>
                <w:b/>
                <w:sz w:val="20"/>
                <w:szCs w:val="20"/>
              </w:rPr>
              <w:t>:</w:t>
            </w:r>
            <w:r>
              <w:rPr>
                <w:rFonts w:ascii="TimesNewRomanPSMT" w:hAnsi="TimesNewRomanPSMT" w:cs="Calibri"/>
                <w:b/>
                <w:sz w:val="20"/>
                <w:szCs w:val="20"/>
              </w:rPr>
              <w:t xml:space="preserve"> </w:t>
            </w:r>
            <w:r w:rsidRPr="002D5875">
              <w:rPr>
                <w:rFonts w:ascii="TimesNewRomanPSMT" w:hAnsi="TimesNewRomanPSMT" w:cs="Calibri"/>
                <w:sz w:val="20"/>
                <w:szCs w:val="20"/>
              </w:rPr>
              <w:t xml:space="preserve">Cílem kurzu </w:t>
            </w:r>
            <w:r>
              <w:rPr>
                <w:rFonts w:ascii="TimesNewRomanPSMT" w:hAnsi="TimesNewRomanPSMT" w:cs="Calibri"/>
                <w:sz w:val="20"/>
                <w:szCs w:val="20"/>
              </w:rPr>
              <w:t>bylo</w:t>
            </w:r>
            <w:r w:rsidRPr="002D5875">
              <w:rPr>
                <w:rFonts w:ascii="TimesNewRomanPSMT" w:hAnsi="TimesNewRomanPSMT" w:cs="Calibri"/>
                <w:sz w:val="20"/>
                <w:szCs w:val="20"/>
              </w:rPr>
              <w:t xml:space="preserve"> seznámit účastníky s hlavními personálními činnostmi</w:t>
            </w:r>
            <w:r>
              <w:rPr>
                <w:rFonts w:ascii="TimesNewRomanPSMT" w:hAnsi="TimesNewRomanPSMT" w:cs="Calibri"/>
                <w:sz w:val="20"/>
                <w:szCs w:val="20"/>
              </w:rPr>
              <w:t xml:space="preserve"> </w:t>
            </w:r>
            <w:r w:rsidRPr="002D5875">
              <w:rPr>
                <w:rFonts w:ascii="TimesNewRomanPSMT" w:hAnsi="TimesNewRomanPSMT" w:cs="Calibri"/>
                <w:sz w:val="20"/>
                <w:szCs w:val="20"/>
              </w:rPr>
              <w:t xml:space="preserve">z pohledu vedoucího pracovníka. Pozornost </w:t>
            </w:r>
            <w:r>
              <w:rPr>
                <w:rFonts w:ascii="TimesNewRomanPSMT" w:hAnsi="TimesNewRomanPSMT" w:cs="Calibri"/>
                <w:sz w:val="20"/>
                <w:szCs w:val="20"/>
              </w:rPr>
              <w:t>byla</w:t>
            </w:r>
            <w:r w:rsidRPr="002D5875">
              <w:rPr>
                <w:rFonts w:ascii="TimesNewRomanPSMT" w:hAnsi="TimesNewRomanPSMT" w:cs="Calibri"/>
                <w:sz w:val="20"/>
                <w:szCs w:val="20"/>
              </w:rPr>
              <w:t xml:space="preserve"> věnována především výběru</w:t>
            </w:r>
          </w:p>
          <w:p w14:paraId="0610E798" w14:textId="77777777" w:rsidR="00903269" w:rsidRDefault="00903269" w:rsidP="00903269">
            <w:pPr>
              <w:pStyle w:val="Default"/>
              <w:jc w:val="both"/>
              <w:rPr>
                <w:rFonts w:ascii="TimesNewRomanPSMT" w:hAnsi="TimesNewRomanPSMT" w:cs="Calibri"/>
                <w:sz w:val="20"/>
                <w:szCs w:val="20"/>
              </w:rPr>
            </w:pPr>
            <w:r w:rsidRPr="002D5875">
              <w:rPr>
                <w:rFonts w:ascii="TimesNewRomanPSMT" w:hAnsi="TimesNewRomanPSMT" w:cs="Calibri"/>
                <w:sz w:val="20"/>
                <w:szCs w:val="20"/>
              </w:rPr>
              <w:t>z uchazečů o pracovní pozici, poskytování zpětné vazby a pracovněprávním</w:t>
            </w:r>
            <w:r>
              <w:rPr>
                <w:rFonts w:ascii="TimesNewRomanPSMT" w:hAnsi="TimesNewRomanPSMT" w:cs="Calibri"/>
                <w:sz w:val="20"/>
                <w:szCs w:val="20"/>
              </w:rPr>
              <w:t xml:space="preserve"> </w:t>
            </w:r>
            <w:r w:rsidRPr="002D5875">
              <w:rPr>
                <w:rFonts w:ascii="TimesNewRomanPSMT" w:hAnsi="TimesNewRomanPSMT" w:cs="Calibri"/>
                <w:sz w:val="20"/>
                <w:szCs w:val="20"/>
              </w:rPr>
              <w:t>aspektům propouštění zaměstnance. Účastnící si uvědom</w:t>
            </w:r>
            <w:r>
              <w:rPr>
                <w:rFonts w:ascii="TimesNewRomanPSMT" w:hAnsi="TimesNewRomanPSMT" w:cs="Calibri"/>
                <w:sz w:val="20"/>
                <w:szCs w:val="20"/>
              </w:rPr>
              <w:t>ili</w:t>
            </w:r>
            <w:r w:rsidRPr="002D5875">
              <w:rPr>
                <w:rFonts w:ascii="TimesNewRomanPSMT" w:hAnsi="TimesNewRomanPSMT" w:cs="Calibri"/>
                <w:sz w:val="20"/>
                <w:szCs w:val="20"/>
              </w:rPr>
              <w:t>, jakých chyb se</w:t>
            </w:r>
            <w:r>
              <w:rPr>
                <w:rFonts w:ascii="TimesNewRomanPSMT" w:hAnsi="TimesNewRomanPSMT" w:cs="Calibri"/>
                <w:sz w:val="20"/>
                <w:szCs w:val="20"/>
              </w:rPr>
              <w:t xml:space="preserve"> </w:t>
            </w:r>
            <w:r w:rsidRPr="002D5875">
              <w:rPr>
                <w:rFonts w:ascii="TimesNewRomanPSMT" w:hAnsi="TimesNewRomanPSMT" w:cs="Calibri"/>
                <w:sz w:val="20"/>
                <w:szCs w:val="20"/>
              </w:rPr>
              <w:t>mohou při výběru z uchazečů o pracovní pozici vyvarovat, dokáží formulovat</w:t>
            </w:r>
            <w:r>
              <w:rPr>
                <w:rFonts w:ascii="TimesNewRomanPSMT" w:hAnsi="TimesNewRomanPSMT" w:cs="Calibri"/>
                <w:sz w:val="20"/>
                <w:szCs w:val="20"/>
              </w:rPr>
              <w:t xml:space="preserve"> </w:t>
            </w:r>
            <w:r w:rsidRPr="002D5875">
              <w:rPr>
                <w:rFonts w:ascii="TimesNewRomanPSMT" w:hAnsi="TimesNewRomanPSMT" w:cs="Calibri"/>
                <w:sz w:val="20"/>
                <w:szCs w:val="20"/>
              </w:rPr>
              <w:t>vhodné otázky k přijímacímu pohovoru pro prověření kandidátů, pochopí,</w:t>
            </w:r>
            <w:r>
              <w:rPr>
                <w:rFonts w:ascii="TimesNewRomanPSMT" w:hAnsi="TimesNewRomanPSMT" w:cs="Calibri"/>
                <w:sz w:val="20"/>
                <w:szCs w:val="20"/>
              </w:rPr>
              <w:t xml:space="preserve"> </w:t>
            </w:r>
            <w:r w:rsidRPr="002D5875">
              <w:rPr>
                <w:rFonts w:ascii="TimesNewRomanPSMT" w:hAnsi="TimesNewRomanPSMT" w:cs="Calibri"/>
                <w:sz w:val="20"/>
                <w:szCs w:val="20"/>
              </w:rPr>
              <w:t>proč je důležité řídit proces adaptace nováčka v organizaci, nauč</w:t>
            </w:r>
            <w:r>
              <w:rPr>
                <w:rFonts w:ascii="TimesNewRomanPSMT" w:hAnsi="TimesNewRomanPSMT" w:cs="Calibri"/>
                <w:sz w:val="20"/>
                <w:szCs w:val="20"/>
              </w:rPr>
              <w:t>ili</w:t>
            </w:r>
            <w:r w:rsidRPr="002D5875">
              <w:rPr>
                <w:rFonts w:ascii="TimesNewRomanPSMT" w:hAnsi="TimesNewRomanPSMT" w:cs="Calibri"/>
                <w:sz w:val="20"/>
                <w:szCs w:val="20"/>
              </w:rPr>
              <w:t xml:space="preserve"> se</w:t>
            </w:r>
            <w:r>
              <w:rPr>
                <w:rFonts w:ascii="TimesNewRomanPSMT" w:hAnsi="TimesNewRomanPSMT" w:cs="Calibri"/>
                <w:sz w:val="20"/>
                <w:szCs w:val="20"/>
              </w:rPr>
              <w:t xml:space="preserve"> </w:t>
            </w:r>
            <w:r w:rsidRPr="002D5875">
              <w:rPr>
                <w:rFonts w:ascii="TimesNewRomanPSMT" w:hAnsi="TimesNewRomanPSMT" w:cs="Calibri"/>
                <w:sz w:val="20"/>
                <w:szCs w:val="20"/>
              </w:rPr>
              <w:t>poskytovat účelnou a účinnou zpětnou vazbu, uvědomí si omezení ohledně</w:t>
            </w:r>
            <w:r>
              <w:rPr>
                <w:rFonts w:ascii="TimesNewRomanPSMT" w:hAnsi="TimesNewRomanPSMT" w:cs="Calibri"/>
                <w:sz w:val="20"/>
                <w:szCs w:val="20"/>
              </w:rPr>
              <w:t xml:space="preserve"> </w:t>
            </w:r>
            <w:r w:rsidRPr="002D5875">
              <w:rPr>
                <w:rFonts w:ascii="TimesNewRomanPSMT" w:hAnsi="TimesNewRomanPSMT" w:cs="Calibri"/>
                <w:sz w:val="20"/>
                <w:szCs w:val="20"/>
              </w:rPr>
              <w:t>propouštění pracovníků z organizace, která vyplývají z pracovně-právní</w:t>
            </w:r>
            <w:r>
              <w:rPr>
                <w:rFonts w:ascii="TimesNewRomanPSMT" w:hAnsi="TimesNewRomanPSMT" w:cs="Calibri"/>
                <w:sz w:val="20"/>
                <w:szCs w:val="20"/>
              </w:rPr>
              <w:t xml:space="preserve"> </w:t>
            </w:r>
            <w:r w:rsidRPr="002D5875">
              <w:rPr>
                <w:rFonts w:ascii="TimesNewRomanPSMT" w:hAnsi="TimesNewRomanPSMT" w:cs="Calibri"/>
                <w:sz w:val="20"/>
                <w:szCs w:val="20"/>
              </w:rPr>
              <w:t>legislativy.</w:t>
            </w:r>
          </w:p>
          <w:p w14:paraId="51916F36" w14:textId="77777777" w:rsidR="00903269" w:rsidRDefault="00903269" w:rsidP="00903269">
            <w:pPr>
              <w:pStyle w:val="Default"/>
              <w:jc w:val="both"/>
              <w:rPr>
                <w:rFonts w:ascii="TimesNewRomanPSMT" w:hAnsi="TimesNewRomanPSMT" w:cs="Calibri"/>
                <w:sz w:val="20"/>
                <w:szCs w:val="20"/>
              </w:rPr>
            </w:pPr>
          </w:p>
          <w:p w14:paraId="53643EE9" w14:textId="77777777" w:rsidR="00903269" w:rsidRDefault="00903269" w:rsidP="00903269">
            <w:pPr>
              <w:pStyle w:val="Default"/>
              <w:jc w:val="both"/>
              <w:rPr>
                <w:rFonts w:ascii="TimesNewRomanPSMT" w:hAnsi="TimesNewRomanPSMT" w:cs="Calibri"/>
                <w:sz w:val="20"/>
                <w:szCs w:val="20"/>
              </w:rPr>
            </w:pPr>
            <w:r w:rsidRPr="006753F1">
              <w:rPr>
                <w:rFonts w:ascii="TimesNewRomanPSMT" w:hAnsi="TimesNewRomanPSMT" w:cs="Calibri"/>
                <w:b/>
                <w:sz w:val="20"/>
                <w:szCs w:val="20"/>
              </w:rPr>
              <w:t>Manažerské, personální a ekonomické řízení firmy</w:t>
            </w:r>
            <w:r>
              <w:rPr>
                <w:rFonts w:ascii="TimesNewRomanPSMT" w:hAnsi="TimesNewRomanPSMT" w:cs="Calibri"/>
                <w:sz w:val="20"/>
                <w:szCs w:val="20"/>
              </w:rPr>
              <w:t xml:space="preserve"> – firemní vzdělávání. </w:t>
            </w:r>
            <w:r w:rsidRPr="006753F1">
              <w:rPr>
                <w:rFonts w:ascii="TimesNewRomanPSMT" w:hAnsi="TimesNewRomanPSMT" w:cs="Calibri"/>
                <w:sz w:val="20"/>
                <w:szCs w:val="20"/>
              </w:rPr>
              <w:t>Cílem kurzu bylo seznámit účastníky s nástroji ekonomického řízení firmy a řízení výkonnosti v decentralizovaných obchodních jednotkách, seznámí se problematikou finančního řízení firmy a metodami finanční analýzy, osvojí se problematiku řízení informačních rizik se zaměřením na legislativní podmínky GDPR a probrány budou také otázky procesního řízení firmy se zaměřením na Leadership.</w:t>
            </w:r>
          </w:p>
          <w:p w14:paraId="32B37DED" w14:textId="77777777" w:rsidR="00B2318C" w:rsidRPr="00B2318C" w:rsidRDefault="00B2318C" w:rsidP="00D90878">
            <w:pPr>
              <w:pStyle w:val="Normlnweb"/>
              <w:jc w:val="both"/>
              <w:rPr>
                <w:b/>
                <w:color w:val="FF0000"/>
              </w:rPr>
            </w:pPr>
          </w:p>
        </w:tc>
      </w:tr>
    </w:tbl>
    <w:p w14:paraId="3C8D9077" w14:textId="77777777" w:rsidR="00B2318C" w:rsidRDefault="00B2318C" w:rsidP="00043938"/>
    <w:p w14:paraId="1DEC08F6" w14:textId="77777777" w:rsidR="00B2318C" w:rsidRDefault="00B2318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B2318C" w14:paraId="142CB594" w14:textId="77777777" w:rsidTr="00D90878">
        <w:tc>
          <w:tcPr>
            <w:tcW w:w="9859" w:type="dxa"/>
            <w:tcBorders>
              <w:bottom w:val="double" w:sz="4" w:space="0" w:color="auto"/>
            </w:tcBorders>
            <w:shd w:val="clear" w:color="auto" w:fill="BDD6EE"/>
          </w:tcPr>
          <w:p w14:paraId="03209625" w14:textId="77777777" w:rsidR="00B2318C" w:rsidRDefault="00B2318C" w:rsidP="00D90878">
            <w:pPr>
              <w:jc w:val="both"/>
              <w:rPr>
                <w:b/>
                <w:sz w:val="28"/>
              </w:rPr>
            </w:pPr>
            <w:r>
              <w:rPr>
                <w:b/>
                <w:sz w:val="28"/>
              </w:rPr>
              <w:lastRenderedPageBreak/>
              <w:t>C-III – Informační zabezpečení studijního programu</w:t>
            </w:r>
          </w:p>
        </w:tc>
      </w:tr>
      <w:tr w:rsidR="00B2318C" w14:paraId="07CEEE1B" w14:textId="77777777" w:rsidTr="00D9087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23EA1B9" w14:textId="77777777" w:rsidR="00B2318C" w:rsidRDefault="00B2318C" w:rsidP="00D90878">
            <w:r>
              <w:rPr>
                <w:b/>
              </w:rPr>
              <w:t xml:space="preserve">Název a stručný popis studijního informačního systému </w:t>
            </w:r>
          </w:p>
        </w:tc>
      </w:tr>
      <w:tr w:rsidR="00B2318C" w14:paraId="689BA1D3" w14:textId="77777777" w:rsidTr="00D90878">
        <w:trPr>
          <w:trHeight w:val="2268"/>
        </w:trPr>
        <w:tc>
          <w:tcPr>
            <w:tcW w:w="9859" w:type="dxa"/>
            <w:tcBorders>
              <w:top w:val="single" w:sz="2" w:space="0" w:color="auto"/>
              <w:left w:val="single" w:sz="2" w:space="0" w:color="auto"/>
              <w:bottom w:val="single" w:sz="2" w:space="0" w:color="auto"/>
              <w:right w:val="single" w:sz="2" w:space="0" w:color="auto"/>
            </w:tcBorders>
          </w:tcPr>
          <w:p w14:paraId="2891489E" w14:textId="77777777" w:rsidR="00B2318C" w:rsidRDefault="00B2318C" w:rsidP="00D9087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B2318C" w14:paraId="3CB82257" w14:textId="77777777" w:rsidTr="00D90878">
        <w:trPr>
          <w:trHeight w:val="283"/>
        </w:trPr>
        <w:tc>
          <w:tcPr>
            <w:tcW w:w="9859" w:type="dxa"/>
            <w:shd w:val="clear" w:color="auto" w:fill="F7CAAC"/>
            <w:vAlign w:val="center"/>
          </w:tcPr>
          <w:p w14:paraId="359BFFFB" w14:textId="77777777" w:rsidR="00B2318C" w:rsidRDefault="00B2318C" w:rsidP="00D90878">
            <w:pPr>
              <w:rPr>
                <w:b/>
              </w:rPr>
            </w:pPr>
            <w:r>
              <w:rPr>
                <w:b/>
              </w:rPr>
              <w:t>Přístup ke studijní literatuře</w:t>
            </w:r>
          </w:p>
        </w:tc>
      </w:tr>
      <w:tr w:rsidR="00B2318C" w14:paraId="46995373" w14:textId="77777777" w:rsidTr="00D90878">
        <w:trPr>
          <w:trHeight w:val="2268"/>
        </w:trPr>
        <w:tc>
          <w:tcPr>
            <w:tcW w:w="9859" w:type="dxa"/>
          </w:tcPr>
          <w:p w14:paraId="7F0A3B7E" w14:textId="77777777" w:rsidR="00B2318C" w:rsidRPr="00763938" w:rsidRDefault="00B2318C" w:rsidP="00D9087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1"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2" w:history="1">
              <w:r w:rsidRPr="00357030">
                <w:rPr>
                  <w:rStyle w:val="Hypertextovodkaz"/>
                </w:rPr>
                <w:t>http://publikace.k.utb.cz</w:t>
              </w:r>
            </w:hyperlink>
            <w:r w:rsidRPr="00763938">
              <w:t>.</w:t>
            </w:r>
            <w:r>
              <w:t xml:space="preserve"> </w:t>
            </w:r>
          </w:p>
        </w:tc>
      </w:tr>
      <w:tr w:rsidR="00B2318C" w14:paraId="7897598D" w14:textId="77777777" w:rsidTr="00D90878">
        <w:trPr>
          <w:trHeight w:val="283"/>
        </w:trPr>
        <w:tc>
          <w:tcPr>
            <w:tcW w:w="9859" w:type="dxa"/>
            <w:shd w:val="clear" w:color="auto" w:fill="F7CAAC"/>
            <w:vAlign w:val="center"/>
          </w:tcPr>
          <w:p w14:paraId="0323343A" w14:textId="77777777" w:rsidR="00B2318C" w:rsidRDefault="00B2318C" w:rsidP="00D90878">
            <w:r>
              <w:rPr>
                <w:b/>
              </w:rPr>
              <w:t>Přehled zpřístupněných databází</w:t>
            </w:r>
          </w:p>
        </w:tc>
      </w:tr>
      <w:tr w:rsidR="00B2318C" w14:paraId="5A0FDAFA" w14:textId="77777777" w:rsidTr="00D90878">
        <w:trPr>
          <w:trHeight w:val="1583"/>
        </w:trPr>
        <w:tc>
          <w:tcPr>
            <w:tcW w:w="9859" w:type="dxa"/>
          </w:tcPr>
          <w:p w14:paraId="6153772D" w14:textId="77777777" w:rsidR="00B2318C" w:rsidRPr="00971036" w:rsidRDefault="00B2318C" w:rsidP="00D90878">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tc>
      </w:tr>
      <w:tr w:rsidR="00B2318C" w14:paraId="0896D232" w14:textId="77777777" w:rsidTr="00D90878">
        <w:trPr>
          <w:trHeight w:val="284"/>
        </w:trPr>
        <w:tc>
          <w:tcPr>
            <w:tcW w:w="9859" w:type="dxa"/>
            <w:shd w:val="clear" w:color="auto" w:fill="F7CAAC"/>
            <w:vAlign w:val="center"/>
          </w:tcPr>
          <w:p w14:paraId="2D509CA9" w14:textId="77777777" w:rsidR="00B2318C" w:rsidRDefault="00B2318C" w:rsidP="00D90878">
            <w:pPr>
              <w:rPr>
                <w:b/>
              </w:rPr>
            </w:pPr>
            <w:r>
              <w:rPr>
                <w:b/>
              </w:rPr>
              <w:t>Název a stručný popis používaného antiplagiátorského systému</w:t>
            </w:r>
          </w:p>
        </w:tc>
      </w:tr>
      <w:tr w:rsidR="00B2318C" w14:paraId="348F8743" w14:textId="77777777" w:rsidTr="00D90878">
        <w:trPr>
          <w:trHeight w:val="2079"/>
        </w:trPr>
        <w:tc>
          <w:tcPr>
            <w:tcW w:w="9859" w:type="dxa"/>
            <w:shd w:val="clear" w:color="auto" w:fill="FFFFFF"/>
          </w:tcPr>
          <w:p w14:paraId="1D0A70A1" w14:textId="77777777" w:rsidR="00B2318C" w:rsidRDefault="00B2318C" w:rsidP="00D9087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0144E6B7" w14:textId="77777777" w:rsidR="00B2318C" w:rsidRDefault="00B2318C">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B2318C" w14:paraId="65C69058" w14:textId="77777777" w:rsidTr="00D90878">
        <w:tc>
          <w:tcPr>
            <w:tcW w:w="9389" w:type="dxa"/>
            <w:gridSpan w:val="8"/>
            <w:tcBorders>
              <w:bottom w:val="double" w:sz="4" w:space="0" w:color="auto"/>
            </w:tcBorders>
            <w:shd w:val="clear" w:color="auto" w:fill="BDD6EE"/>
          </w:tcPr>
          <w:p w14:paraId="4B53B7FF" w14:textId="77777777" w:rsidR="00B2318C" w:rsidRDefault="00B2318C" w:rsidP="00D90878">
            <w:pPr>
              <w:jc w:val="both"/>
              <w:rPr>
                <w:b/>
                <w:sz w:val="28"/>
              </w:rPr>
            </w:pPr>
            <w:r>
              <w:rPr>
                <w:b/>
                <w:sz w:val="28"/>
              </w:rPr>
              <w:lastRenderedPageBreak/>
              <w:t xml:space="preserve">C-IV – </w:t>
            </w:r>
            <w:r>
              <w:rPr>
                <w:b/>
                <w:sz w:val="26"/>
                <w:szCs w:val="26"/>
              </w:rPr>
              <w:t>Materiální zabezpečení studijního programu</w:t>
            </w:r>
          </w:p>
        </w:tc>
      </w:tr>
      <w:tr w:rsidR="00B2318C" w14:paraId="214E8DE3" w14:textId="77777777" w:rsidTr="00D90878">
        <w:tc>
          <w:tcPr>
            <w:tcW w:w="3167" w:type="dxa"/>
            <w:tcBorders>
              <w:top w:val="single" w:sz="2" w:space="0" w:color="auto"/>
              <w:left w:val="single" w:sz="2" w:space="0" w:color="auto"/>
              <w:bottom w:val="single" w:sz="2" w:space="0" w:color="auto"/>
              <w:right w:val="single" w:sz="2" w:space="0" w:color="auto"/>
            </w:tcBorders>
            <w:shd w:val="clear" w:color="auto" w:fill="F7CAAC"/>
          </w:tcPr>
          <w:p w14:paraId="0D9C7C0E" w14:textId="77777777" w:rsidR="00B2318C" w:rsidRDefault="00B2318C" w:rsidP="00D9087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474FD0C5" w14:textId="77777777" w:rsidR="00CC1027" w:rsidRDefault="00CC1027" w:rsidP="00CC1027">
            <w:pPr>
              <w:jc w:val="both"/>
            </w:pPr>
            <w:r>
              <w:t>Univerzita Tomáše Bati ve Zlíně</w:t>
            </w:r>
          </w:p>
          <w:p w14:paraId="5C08EB6F" w14:textId="77777777" w:rsidR="00CC1027" w:rsidRDefault="00CC1027" w:rsidP="00CC1027">
            <w:pPr>
              <w:jc w:val="both"/>
            </w:pPr>
            <w:r>
              <w:t>Fakulta managementu a ekonomiky</w:t>
            </w:r>
          </w:p>
          <w:p w14:paraId="5D3CE14E" w14:textId="77777777" w:rsidR="00CC1027" w:rsidRDefault="00CC1027" w:rsidP="00CC1027">
            <w:pPr>
              <w:jc w:val="both"/>
            </w:pPr>
            <w:r>
              <w:t>Mostní 5139</w:t>
            </w:r>
          </w:p>
          <w:p w14:paraId="039C6154" w14:textId="77777777" w:rsidR="00B2318C" w:rsidRDefault="00CC1027" w:rsidP="00CC1027">
            <w:r>
              <w:t>76001 Zlín</w:t>
            </w:r>
          </w:p>
        </w:tc>
      </w:tr>
      <w:tr w:rsidR="00B2318C" w14:paraId="44F61E3F" w14:textId="77777777" w:rsidTr="00D90878">
        <w:tc>
          <w:tcPr>
            <w:tcW w:w="9389" w:type="dxa"/>
            <w:gridSpan w:val="8"/>
            <w:shd w:val="clear" w:color="auto" w:fill="F7CAAC"/>
          </w:tcPr>
          <w:p w14:paraId="5DA6040C" w14:textId="77777777" w:rsidR="00B2318C" w:rsidRDefault="00B2318C" w:rsidP="00D90878">
            <w:pPr>
              <w:jc w:val="both"/>
              <w:rPr>
                <w:b/>
              </w:rPr>
            </w:pPr>
            <w:r>
              <w:rPr>
                <w:b/>
              </w:rPr>
              <w:t>Kapacita výukových místností pro teoretickou výuku</w:t>
            </w:r>
          </w:p>
        </w:tc>
      </w:tr>
      <w:tr w:rsidR="00B2318C" w14:paraId="3153F93B" w14:textId="77777777" w:rsidTr="00D90878">
        <w:trPr>
          <w:trHeight w:val="2268"/>
        </w:trPr>
        <w:tc>
          <w:tcPr>
            <w:tcW w:w="9389" w:type="dxa"/>
            <w:gridSpan w:val="8"/>
          </w:tcPr>
          <w:p w14:paraId="30F32138" w14:textId="77777777" w:rsidR="001555A9" w:rsidRDefault="001555A9" w:rsidP="001555A9">
            <w:pPr>
              <w:rPr>
                <w:color w:val="000000"/>
              </w:rPr>
            </w:pPr>
            <w:r>
              <w:rPr>
                <w:color w:val="000000"/>
              </w:rPr>
              <w:t xml:space="preserve">Univerzita Tomáše Bati ve Zlíně disponuje 28 velkými posluchárnami o celkové kapacitě 3103 míst. </w:t>
            </w:r>
          </w:p>
          <w:p w14:paraId="7A4E1C02" w14:textId="77777777" w:rsidR="001555A9" w:rsidRDefault="001555A9" w:rsidP="001555A9">
            <w:pPr>
              <w:rPr>
                <w:color w:val="000000"/>
              </w:rPr>
            </w:pPr>
            <w:r>
              <w:rPr>
                <w:color w:val="000000"/>
              </w:rPr>
              <w:t>Z toho Fakulta managementu a ekonomiky disponuje:</w:t>
            </w:r>
          </w:p>
          <w:p w14:paraId="2195818C" w14:textId="77777777" w:rsidR="001555A9" w:rsidRDefault="001555A9" w:rsidP="007D1F4D">
            <w:pPr>
              <w:numPr>
                <w:ilvl w:val="0"/>
                <w:numId w:val="20"/>
              </w:numPr>
              <w:ind w:left="540"/>
              <w:textAlignment w:val="center"/>
              <w:rPr>
                <w:rFonts w:ascii="Calibri" w:hAnsi="Calibri" w:cs="Calibri"/>
                <w:sz w:val="22"/>
                <w:szCs w:val="22"/>
              </w:rPr>
            </w:pPr>
            <w:r>
              <w:rPr>
                <w:color w:val="000000"/>
              </w:rPr>
              <w:t>6 počítačovými učebnami o celkové kapacitě 126 míst vybavenými moderní výpočetní a audiovizuální technikou, včetně tabulí pro popis stíratelnými fixy,</w:t>
            </w:r>
          </w:p>
          <w:p w14:paraId="7F97A568" w14:textId="77777777" w:rsidR="001555A9" w:rsidRDefault="001555A9" w:rsidP="007D1F4D">
            <w:pPr>
              <w:numPr>
                <w:ilvl w:val="0"/>
                <w:numId w:val="20"/>
              </w:numPr>
              <w:ind w:left="540"/>
              <w:textAlignment w:val="center"/>
            </w:pPr>
            <w:r>
              <w:rPr>
                <w:color w:val="000000"/>
              </w:rPr>
              <w:t>3 posluchárnami s kapacitou 222 míst vybavenými moderní audiovizuální technikou, včetně tabulí pro popis stíratelnými fixy,</w:t>
            </w:r>
          </w:p>
          <w:p w14:paraId="77B186E8" w14:textId="77777777" w:rsidR="001555A9" w:rsidRDefault="001555A9" w:rsidP="007D1F4D">
            <w:pPr>
              <w:numPr>
                <w:ilvl w:val="0"/>
                <w:numId w:val="20"/>
              </w:numPr>
              <w:ind w:left="540"/>
              <w:textAlignment w:val="center"/>
            </w:pPr>
            <w:r>
              <w:rPr>
                <w:color w:val="000000"/>
              </w:rPr>
              <w:t>2 posluchárnami s kapacitou 138 míst vybavenými moderní audiovizuální technikou s možností promítání prezentací na více ploch a včetně interaktivních tabulí,</w:t>
            </w:r>
          </w:p>
          <w:p w14:paraId="7091637F" w14:textId="77777777" w:rsidR="001555A9" w:rsidRDefault="001555A9" w:rsidP="007D1F4D">
            <w:pPr>
              <w:numPr>
                <w:ilvl w:val="0"/>
                <w:numId w:val="20"/>
              </w:numPr>
              <w:ind w:left="540"/>
              <w:textAlignment w:val="center"/>
            </w:pPr>
            <w:r>
              <w:rPr>
                <w:color w:val="000000"/>
              </w:rPr>
              <w:t>1 přednáškovou místností o kapacitě 182 míst vybavenou moderní audiovizuální technikou s možností promítání prezentací na více ploch a včetně tabulí,</w:t>
            </w:r>
          </w:p>
          <w:p w14:paraId="14A2EAA9" w14:textId="77777777" w:rsidR="001555A9" w:rsidRDefault="001555A9" w:rsidP="007D1F4D">
            <w:pPr>
              <w:numPr>
                <w:ilvl w:val="0"/>
                <w:numId w:val="20"/>
              </w:numPr>
              <w:ind w:left="540"/>
              <w:textAlignment w:val="center"/>
            </w:pPr>
            <w:r>
              <w:rPr>
                <w:color w:val="000000"/>
              </w:rPr>
              <w:t>9 seminárními místnosti o kapacitě 276 míst vybavenými jednotným prezentačním místem, které obsahují moderní počítačovou a audiovizuální techniku včetně tabulí.</w:t>
            </w:r>
          </w:p>
          <w:p w14:paraId="4911220C" w14:textId="77777777" w:rsidR="00B2318C" w:rsidRDefault="00B2318C" w:rsidP="00D90878"/>
        </w:tc>
      </w:tr>
      <w:tr w:rsidR="00B2318C" w14:paraId="00C949ED" w14:textId="77777777" w:rsidTr="00D90878">
        <w:trPr>
          <w:trHeight w:val="202"/>
        </w:trPr>
        <w:tc>
          <w:tcPr>
            <w:tcW w:w="3368" w:type="dxa"/>
            <w:gridSpan w:val="3"/>
            <w:shd w:val="clear" w:color="auto" w:fill="F7CAAC"/>
          </w:tcPr>
          <w:p w14:paraId="7D8D2239" w14:textId="77777777" w:rsidR="00B2318C" w:rsidRDefault="00B2318C" w:rsidP="00D90878">
            <w:pPr>
              <w:rPr>
                <w:b/>
              </w:rPr>
            </w:pPr>
            <w:r w:rsidRPr="004D3AA2">
              <w:rPr>
                <w:b/>
              </w:rPr>
              <w:t>Z toho kapacita</w:t>
            </w:r>
            <w:r>
              <w:rPr>
                <w:b/>
              </w:rPr>
              <w:t xml:space="preserve"> v prostorách v nájmu</w:t>
            </w:r>
          </w:p>
        </w:tc>
        <w:tc>
          <w:tcPr>
            <w:tcW w:w="1274" w:type="dxa"/>
          </w:tcPr>
          <w:p w14:paraId="2A66E416" w14:textId="77777777" w:rsidR="00B2318C" w:rsidRDefault="00B2318C" w:rsidP="00D90878"/>
        </w:tc>
        <w:tc>
          <w:tcPr>
            <w:tcW w:w="2321" w:type="dxa"/>
            <w:gridSpan w:val="2"/>
            <w:shd w:val="clear" w:color="auto" w:fill="F7CAAC"/>
          </w:tcPr>
          <w:p w14:paraId="4848F1BD" w14:textId="77777777" w:rsidR="00B2318C" w:rsidRDefault="00B2318C" w:rsidP="00D90878">
            <w:pPr>
              <w:rPr>
                <w:b/>
                <w:shd w:val="clear" w:color="auto" w:fill="F7CAAC"/>
              </w:rPr>
            </w:pPr>
            <w:r>
              <w:rPr>
                <w:b/>
                <w:shd w:val="clear" w:color="auto" w:fill="F7CAAC"/>
              </w:rPr>
              <w:t>Doba platnosti nájmu</w:t>
            </w:r>
          </w:p>
        </w:tc>
        <w:tc>
          <w:tcPr>
            <w:tcW w:w="2426" w:type="dxa"/>
            <w:gridSpan w:val="2"/>
          </w:tcPr>
          <w:p w14:paraId="316EC005" w14:textId="77777777" w:rsidR="00B2318C" w:rsidRDefault="00B2318C" w:rsidP="00D90878"/>
        </w:tc>
      </w:tr>
      <w:tr w:rsidR="00B2318C" w14:paraId="51B21CBE" w14:textId="77777777" w:rsidTr="00D90878">
        <w:trPr>
          <w:trHeight w:val="139"/>
        </w:trPr>
        <w:tc>
          <w:tcPr>
            <w:tcW w:w="9389" w:type="dxa"/>
            <w:gridSpan w:val="8"/>
            <w:shd w:val="clear" w:color="auto" w:fill="F7CAAC"/>
          </w:tcPr>
          <w:p w14:paraId="4525AEDD" w14:textId="77777777" w:rsidR="00B2318C" w:rsidRDefault="00B2318C" w:rsidP="00D90878">
            <w:r>
              <w:rPr>
                <w:b/>
              </w:rPr>
              <w:t>Kapacita a popis odborné učebny</w:t>
            </w:r>
          </w:p>
        </w:tc>
      </w:tr>
      <w:tr w:rsidR="00B2318C" w14:paraId="4E33983D" w14:textId="77777777" w:rsidTr="00D90878">
        <w:trPr>
          <w:trHeight w:val="1757"/>
        </w:trPr>
        <w:tc>
          <w:tcPr>
            <w:tcW w:w="9389" w:type="dxa"/>
            <w:gridSpan w:val="8"/>
          </w:tcPr>
          <w:p w14:paraId="39057CC4" w14:textId="77777777" w:rsidR="00B2318C" w:rsidRDefault="00B2318C" w:rsidP="00D90878">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  </w:t>
            </w:r>
          </w:p>
          <w:p w14:paraId="22903995" w14:textId="77777777" w:rsidR="00B2318C" w:rsidRPr="00A27953" w:rsidRDefault="00B2318C" w:rsidP="00D90878">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14:paraId="11FDBC75" w14:textId="77777777" w:rsidR="00B2318C" w:rsidRDefault="00B2318C" w:rsidP="00D90878"/>
        </w:tc>
      </w:tr>
      <w:tr w:rsidR="00B2318C" w14:paraId="2135E313" w14:textId="77777777" w:rsidTr="00D90878">
        <w:trPr>
          <w:trHeight w:val="166"/>
        </w:trPr>
        <w:tc>
          <w:tcPr>
            <w:tcW w:w="3368" w:type="dxa"/>
            <w:gridSpan w:val="3"/>
            <w:shd w:val="clear" w:color="auto" w:fill="F7CAAC"/>
          </w:tcPr>
          <w:p w14:paraId="2C643DCB" w14:textId="77777777" w:rsidR="00B2318C" w:rsidRDefault="00B2318C" w:rsidP="00D90878">
            <w:r w:rsidRPr="004D3AA2">
              <w:rPr>
                <w:b/>
              </w:rPr>
              <w:t>Z toho kapacita</w:t>
            </w:r>
            <w:r>
              <w:rPr>
                <w:b/>
              </w:rPr>
              <w:t xml:space="preserve"> v prostorách v nájmu</w:t>
            </w:r>
          </w:p>
        </w:tc>
        <w:tc>
          <w:tcPr>
            <w:tcW w:w="1274" w:type="dxa"/>
          </w:tcPr>
          <w:p w14:paraId="1CA36239" w14:textId="77777777" w:rsidR="00B2318C" w:rsidRDefault="00B2318C" w:rsidP="00D90878"/>
        </w:tc>
        <w:tc>
          <w:tcPr>
            <w:tcW w:w="2321" w:type="dxa"/>
            <w:gridSpan w:val="2"/>
            <w:shd w:val="clear" w:color="auto" w:fill="F7CAAC"/>
          </w:tcPr>
          <w:p w14:paraId="42FBF781" w14:textId="77777777" w:rsidR="00B2318C" w:rsidRDefault="00B2318C" w:rsidP="00D90878">
            <w:r>
              <w:rPr>
                <w:b/>
                <w:shd w:val="clear" w:color="auto" w:fill="F7CAAC"/>
              </w:rPr>
              <w:t>Doba platnosti nájmu</w:t>
            </w:r>
          </w:p>
        </w:tc>
        <w:tc>
          <w:tcPr>
            <w:tcW w:w="2426" w:type="dxa"/>
            <w:gridSpan w:val="2"/>
          </w:tcPr>
          <w:p w14:paraId="5752DEB0" w14:textId="77777777" w:rsidR="00B2318C" w:rsidRDefault="00B2318C" w:rsidP="00D90878"/>
        </w:tc>
      </w:tr>
      <w:tr w:rsidR="00B2318C" w14:paraId="7BEA5E4E" w14:textId="77777777" w:rsidTr="00D90878">
        <w:trPr>
          <w:trHeight w:val="135"/>
        </w:trPr>
        <w:tc>
          <w:tcPr>
            <w:tcW w:w="9389" w:type="dxa"/>
            <w:gridSpan w:val="8"/>
            <w:shd w:val="clear" w:color="auto" w:fill="F7CAAC"/>
          </w:tcPr>
          <w:p w14:paraId="2B552147" w14:textId="77777777" w:rsidR="00B2318C" w:rsidRDefault="00B2318C" w:rsidP="00D90878">
            <w:r>
              <w:rPr>
                <w:b/>
              </w:rPr>
              <w:t>Kapacita a popis odborné učebny</w:t>
            </w:r>
          </w:p>
        </w:tc>
      </w:tr>
      <w:tr w:rsidR="00B2318C" w14:paraId="125E1567" w14:textId="77777777" w:rsidTr="00D90878">
        <w:trPr>
          <w:trHeight w:val="1693"/>
        </w:trPr>
        <w:tc>
          <w:tcPr>
            <w:tcW w:w="9389" w:type="dxa"/>
            <w:gridSpan w:val="8"/>
          </w:tcPr>
          <w:p w14:paraId="6930DB68" w14:textId="77777777" w:rsidR="00B2318C" w:rsidRDefault="00B2318C" w:rsidP="00D90878">
            <w:pPr>
              <w:rPr>
                <w:b/>
              </w:rPr>
            </w:pPr>
          </w:p>
        </w:tc>
      </w:tr>
      <w:tr w:rsidR="00B2318C" w14:paraId="4DDEE5C3" w14:textId="77777777" w:rsidTr="00D90878">
        <w:trPr>
          <w:trHeight w:val="135"/>
        </w:trPr>
        <w:tc>
          <w:tcPr>
            <w:tcW w:w="3294" w:type="dxa"/>
            <w:gridSpan w:val="2"/>
            <w:shd w:val="clear" w:color="auto" w:fill="F7CAAC"/>
          </w:tcPr>
          <w:p w14:paraId="3E67C41E" w14:textId="77777777" w:rsidR="00B2318C" w:rsidRDefault="00B2318C" w:rsidP="00D90878">
            <w:pPr>
              <w:rPr>
                <w:b/>
              </w:rPr>
            </w:pPr>
            <w:r w:rsidRPr="004D3AA2">
              <w:rPr>
                <w:b/>
              </w:rPr>
              <w:t>Z toho kapacita</w:t>
            </w:r>
            <w:r>
              <w:rPr>
                <w:b/>
              </w:rPr>
              <w:t xml:space="preserve"> v prostorách v nájmu</w:t>
            </w:r>
          </w:p>
        </w:tc>
        <w:tc>
          <w:tcPr>
            <w:tcW w:w="1400" w:type="dxa"/>
            <w:gridSpan w:val="3"/>
          </w:tcPr>
          <w:p w14:paraId="2DDB997A" w14:textId="77777777" w:rsidR="00B2318C" w:rsidRDefault="00B2318C" w:rsidP="00D90878">
            <w:pPr>
              <w:rPr>
                <w:b/>
              </w:rPr>
            </w:pPr>
          </w:p>
        </w:tc>
        <w:tc>
          <w:tcPr>
            <w:tcW w:w="2347" w:type="dxa"/>
            <w:gridSpan w:val="2"/>
            <w:shd w:val="clear" w:color="auto" w:fill="F7CAAC"/>
          </w:tcPr>
          <w:p w14:paraId="5C9BAA58" w14:textId="77777777" w:rsidR="00B2318C" w:rsidRDefault="00B2318C" w:rsidP="00D90878">
            <w:pPr>
              <w:rPr>
                <w:b/>
              </w:rPr>
            </w:pPr>
            <w:r>
              <w:rPr>
                <w:b/>
                <w:shd w:val="clear" w:color="auto" w:fill="F7CAAC"/>
              </w:rPr>
              <w:t>Doba platnosti nájmu</w:t>
            </w:r>
          </w:p>
        </w:tc>
        <w:tc>
          <w:tcPr>
            <w:tcW w:w="2348" w:type="dxa"/>
          </w:tcPr>
          <w:p w14:paraId="5AE2E7AE" w14:textId="77777777" w:rsidR="00B2318C" w:rsidRDefault="00B2318C" w:rsidP="00D90878">
            <w:pPr>
              <w:rPr>
                <w:b/>
              </w:rPr>
            </w:pPr>
          </w:p>
        </w:tc>
      </w:tr>
      <w:tr w:rsidR="00B2318C" w14:paraId="46567A12" w14:textId="77777777" w:rsidTr="00D90878">
        <w:trPr>
          <w:trHeight w:val="135"/>
        </w:trPr>
        <w:tc>
          <w:tcPr>
            <w:tcW w:w="9389" w:type="dxa"/>
            <w:gridSpan w:val="8"/>
            <w:shd w:val="clear" w:color="auto" w:fill="F7CAAC"/>
          </w:tcPr>
          <w:p w14:paraId="7B2144B9" w14:textId="77777777" w:rsidR="00B2318C" w:rsidRDefault="00B2318C" w:rsidP="00D90878">
            <w:pPr>
              <w:rPr>
                <w:b/>
              </w:rPr>
            </w:pPr>
            <w:r>
              <w:rPr>
                <w:b/>
              </w:rPr>
              <w:t xml:space="preserve">Vyjádření orgánu </w:t>
            </w:r>
            <w:r>
              <w:rPr>
                <w:b/>
                <w:shd w:val="clear" w:color="auto" w:fill="F7CAAC"/>
              </w:rPr>
              <w:t>hygienické služby ze dne</w:t>
            </w:r>
          </w:p>
        </w:tc>
      </w:tr>
      <w:tr w:rsidR="00B2318C" w14:paraId="5949E0D6" w14:textId="77777777" w:rsidTr="00D90878">
        <w:trPr>
          <w:trHeight w:val="680"/>
        </w:trPr>
        <w:tc>
          <w:tcPr>
            <w:tcW w:w="9389" w:type="dxa"/>
            <w:gridSpan w:val="8"/>
          </w:tcPr>
          <w:p w14:paraId="7E95F0F5" w14:textId="77777777" w:rsidR="00B2318C" w:rsidRDefault="00B2318C" w:rsidP="00D90878"/>
        </w:tc>
      </w:tr>
      <w:tr w:rsidR="00B2318C" w14:paraId="6CBCCD85" w14:textId="77777777" w:rsidTr="00D90878">
        <w:trPr>
          <w:trHeight w:val="205"/>
        </w:trPr>
        <w:tc>
          <w:tcPr>
            <w:tcW w:w="9389" w:type="dxa"/>
            <w:gridSpan w:val="8"/>
            <w:shd w:val="clear" w:color="auto" w:fill="F7CAAC"/>
          </w:tcPr>
          <w:p w14:paraId="02435913" w14:textId="77777777" w:rsidR="00B2318C" w:rsidRDefault="00B2318C" w:rsidP="00D90878">
            <w:pPr>
              <w:rPr>
                <w:b/>
              </w:rPr>
            </w:pPr>
            <w:r>
              <w:rPr>
                <w:b/>
              </w:rPr>
              <w:t>Opatření a podmínky k zajištění rovného přístupu</w:t>
            </w:r>
          </w:p>
        </w:tc>
      </w:tr>
      <w:tr w:rsidR="00B2318C" w14:paraId="1152C3ED" w14:textId="77777777" w:rsidTr="00D90878">
        <w:trPr>
          <w:trHeight w:val="2411"/>
        </w:trPr>
        <w:tc>
          <w:tcPr>
            <w:tcW w:w="9389" w:type="dxa"/>
            <w:gridSpan w:val="8"/>
          </w:tcPr>
          <w:p w14:paraId="22255A30" w14:textId="77777777" w:rsidR="00B2318C" w:rsidRDefault="00B2318C" w:rsidP="00D90878">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18/2018. Pro uchazeče o studium a studenty se specifickými potřebami na UTB ve Zlíně je k dispozici nabídka informačních a poradenských služeb souvisejících se studiem a s možností uplatnění absolventů studijních programů v praxi.</w:t>
            </w:r>
          </w:p>
          <w:p w14:paraId="0E019904" w14:textId="77777777" w:rsidR="00B2318C" w:rsidRDefault="00B2318C" w:rsidP="00D90878">
            <w:pPr>
              <w:pStyle w:val="Default"/>
              <w:jc w:val="both"/>
              <w:rPr>
                <w:sz w:val="20"/>
                <w:szCs w:val="20"/>
              </w:rPr>
            </w:pPr>
            <w:r>
              <w:rPr>
                <w:sz w:val="20"/>
                <w:szCs w:val="20"/>
              </w:rPr>
              <w:t>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programy akreditované na univerzitě byly v největší možné míře přístupné i studentům nevidomým a slabozrakým, neslyšícím a nedoslýchavým, s pohybovým handicapem, psychickými a dalšími obtížemi.</w:t>
            </w:r>
          </w:p>
          <w:p w14:paraId="6E57DD0E" w14:textId="77777777" w:rsidR="00B2318C" w:rsidRDefault="00B2318C" w:rsidP="00D90878">
            <w:pPr>
              <w:pStyle w:val="Default"/>
              <w:jc w:val="both"/>
              <w:rPr>
                <w:sz w:val="20"/>
                <w:szCs w:val="20"/>
              </w:rPr>
            </w:pPr>
            <w:r>
              <w:rPr>
                <w:sz w:val="20"/>
                <w:szCs w:val="20"/>
              </w:rPr>
              <w:t xml:space="preserve">Nad rámec služeb APO je uchazečům se SVP o studium na UTB ve Zlíně poskytovány služby týkající se: předávání informací již před přihlášením na daný obor, informování o možnosti přítomnosti osobního asistenta nebo </w:t>
            </w:r>
            <w:r>
              <w:rPr>
                <w:sz w:val="20"/>
                <w:szCs w:val="20"/>
              </w:rPr>
              <w:lastRenderedPageBreak/>
              <w:t>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BC8618A" w14:textId="77777777" w:rsidR="00B2318C" w:rsidRDefault="00B2318C" w:rsidP="00D90878">
            <w:pPr>
              <w:jc w:val="both"/>
            </w:pPr>
            <w:r>
              <w:t>V případě studia studentů s SVP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SVP,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se SVP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3317F1" w14:textId="77777777" w:rsidR="00B2318C" w:rsidRDefault="00B2318C" w:rsidP="00043938"/>
    <w:p w14:paraId="562A3EE8" w14:textId="77777777" w:rsidR="00B2318C" w:rsidRDefault="00B2318C">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B2318C" w14:paraId="28FB85D2" w14:textId="77777777" w:rsidTr="00D90878">
        <w:tc>
          <w:tcPr>
            <w:tcW w:w="9778" w:type="dxa"/>
            <w:gridSpan w:val="2"/>
            <w:tcBorders>
              <w:bottom w:val="double" w:sz="4" w:space="0" w:color="auto"/>
            </w:tcBorders>
            <w:shd w:val="clear" w:color="auto" w:fill="BDD6EE"/>
          </w:tcPr>
          <w:p w14:paraId="2DBC39A0" w14:textId="77777777" w:rsidR="00B2318C" w:rsidRDefault="00B2318C" w:rsidP="00D90878">
            <w:pPr>
              <w:jc w:val="both"/>
              <w:rPr>
                <w:b/>
                <w:sz w:val="28"/>
              </w:rPr>
            </w:pPr>
            <w:r>
              <w:rPr>
                <w:b/>
                <w:sz w:val="28"/>
              </w:rPr>
              <w:lastRenderedPageBreak/>
              <w:t>C-V – Finanční zabezpečení studijního programu</w:t>
            </w:r>
          </w:p>
        </w:tc>
      </w:tr>
      <w:tr w:rsidR="00B2318C" w14:paraId="75C72BD9" w14:textId="77777777" w:rsidTr="00D90878">
        <w:tc>
          <w:tcPr>
            <w:tcW w:w="4219" w:type="dxa"/>
            <w:tcBorders>
              <w:top w:val="single" w:sz="12" w:space="0" w:color="auto"/>
            </w:tcBorders>
            <w:shd w:val="clear" w:color="auto" w:fill="F7CAAC"/>
          </w:tcPr>
          <w:p w14:paraId="544982D5" w14:textId="77777777" w:rsidR="00B2318C" w:rsidRDefault="00B2318C" w:rsidP="00D9087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232D1267" w14:textId="77777777" w:rsidR="00B2318C" w:rsidRDefault="00B2318C" w:rsidP="00D90878">
            <w:pPr>
              <w:jc w:val="both"/>
              <w:rPr>
                <w:bCs/>
              </w:rPr>
            </w:pPr>
            <w:r>
              <w:rPr>
                <w:bCs/>
              </w:rPr>
              <w:t xml:space="preserve">ano </w:t>
            </w:r>
          </w:p>
          <w:p w14:paraId="1327B7E9" w14:textId="77777777" w:rsidR="00B2318C" w:rsidRDefault="00B2318C" w:rsidP="00D90878">
            <w:pPr>
              <w:jc w:val="both"/>
              <w:rPr>
                <w:bCs/>
              </w:rPr>
            </w:pPr>
          </w:p>
        </w:tc>
      </w:tr>
      <w:tr w:rsidR="00B2318C" w14:paraId="569791E1" w14:textId="77777777" w:rsidTr="00D90878">
        <w:tc>
          <w:tcPr>
            <w:tcW w:w="9778" w:type="dxa"/>
            <w:gridSpan w:val="2"/>
            <w:shd w:val="clear" w:color="auto" w:fill="F7CAAC"/>
          </w:tcPr>
          <w:p w14:paraId="74EA2B99" w14:textId="77777777" w:rsidR="00B2318C" w:rsidRDefault="00B2318C" w:rsidP="00D90878">
            <w:pPr>
              <w:jc w:val="both"/>
              <w:rPr>
                <w:b/>
              </w:rPr>
            </w:pPr>
            <w:r>
              <w:rPr>
                <w:b/>
              </w:rPr>
              <w:t>Zhodnocení předpokládaných nákladů a zdrojů na uskutečňování studijního programu</w:t>
            </w:r>
          </w:p>
        </w:tc>
      </w:tr>
      <w:tr w:rsidR="00B2318C" w14:paraId="77707C1F" w14:textId="77777777" w:rsidTr="00D90878">
        <w:trPr>
          <w:trHeight w:val="5398"/>
        </w:trPr>
        <w:tc>
          <w:tcPr>
            <w:tcW w:w="9778" w:type="dxa"/>
            <w:gridSpan w:val="2"/>
          </w:tcPr>
          <w:p w14:paraId="0FC443FA" w14:textId="77777777" w:rsidR="00B2318C" w:rsidRDefault="00B2318C" w:rsidP="00D90878">
            <w:pPr>
              <w:jc w:val="both"/>
            </w:pPr>
          </w:p>
        </w:tc>
      </w:tr>
    </w:tbl>
    <w:p w14:paraId="3156BB35" w14:textId="77777777" w:rsidR="00B2318C" w:rsidRDefault="00B2318C" w:rsidP="00043938"/>
    <w:p w14:paraId="6758A32A" w14:textId="77777777" w:rsidR="00B2318C" w:rsidRDefault="00B2318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B2318C" w14:paraId="7B9FCF2C" w14:textId="77777777" w:rsidTr="00D90878">
        <w:tc>
          <w:tcPr>
            <w:tcW w:w="9285" w:type="dxa"/>
            <w:tcBorders>
              <w:bottom w:val="double" w:sz="4" w:space="0" w:color="auto"/>
            </w:tcBorders>
            <w:shd w:val="clear" w:color="auto" w:fill="BDD6EE"/>
          </w:tcPr>
          <w:p w14:paraId="4E7863F7" w14:textId="77777777" w:rsidR="00B2318C" w:rsidRDefault="00B2318C" w:rsidP="00D90878">
            <w:pPr>
              <w:jc w:val="both"/>
              <w:rPr>
                <w:b/>
                <w:sz w:val="28"/>
              </w:rPr>
            </w:pPr>
            <w:r>
              <w:rPr>
                <w:b/>
                <w:sz w:val="28"/>
              </w:rPr>
              <w:lastRenderedPageBreak/>
              <w:t xml:space="preserve">D-I – </w:t>
            </w:r>
            <w:r>
              <w:rPr>
                <w:b/>
                <w:sz w:val="26"/>
                <w:szCs w:val="26"/>
              </w:rPr>
              <w:t>Záměr rozvoje a další údaje ke studijnímu programu</w:t>
            </w:r>
          </w:p>
        </w:tc>
      </w:tr>
      <w:tr w:rsidR="00B2318C" w14:paraId="55627587" w14:textId="77777777" w:rsidTr="00D90878">
        <w:trPr>
          <w:trHeight w:val="185"/>
        </w:trPr>
        <w:tc>
          <w:tcPr>
            <w:tcW w:w="9285" w:type="dxa"/>
            <w:shd w:val="clear" w:color="auto" w:fill="F7CAAC"/>
          </w:tcPr>
          <w:p w14:paraId="3CDBC006" w14:textId="77777777" w:rsidR="00B2318C" w:rsidRDefault="00B2318C" w:rsidP="00D90878">
            <w:pPr>
              <w:rPr>
                <w:b/>
              </w:rPr>
            </w:pPr>
            <w:r>
              <w:rPr>
                <w:b/>
              </w:rPr>
              <w:t>Záměr rozvoje studijního programu a jeho odůvodnění</w:t>
            </w:r>
          </w:p>
        </w:tc>
      </w:tr>
      <w:tr w:rsidR="00B2318C" w14:paraId="6780C74F" w14:textId="77777777" w:rsidTr="00D90878">
        <w:trPr>
          <w:trHeight w:val="2835"/>
        </w:trPr>
        <w:tc>
          <w:tcPr>
            <w:tcW w:w="9285" w:type="dxa"/>
            <w:shd w:val="clear" w:color="auto" w:fill="FFFFFF"/>
          </w:tcPr>
          <w:p w14:paraId="3D43A398" w14:textId="77777777" w:rsidR="00391320" w:rsidRPr="003F5E04" w:rsidRDefault="00391320" w:rsidP="00391320">
            <w:pPr>
              <w:jc w:val="both"/>
            </w:pPr>
            <w:r w:rsidRPr="003F5E04">
              <w:t xml:space="preserve">Studijní program </w:t>
            </w:r>
            <w:r>
              <w:t>Economics and Management</w:t>
            </w:r>
            <w:r w:rsidRPr="003F5E04">
              <w:t xml:space="preserve"> bude dále rozvíjen směrem k integraci aktuálních vývojových tendencí v oblasti ekonomiky managementu. Hlavním cílem je postupné nejnovějších trendů v oblasti mikroekonomie a makroekonomie, nejnovějších trendů v oblasti managementu a dalších souvisejících disciplín. Vedle důrazu na kvantitativní a kvalitativní metody statistického a operačního výzkumu se studijní program zaměřuje také na témata kvalitativního  a behaviorálního výzkumu. Studenti si osvojí dovednosti v oblasti konstrukce a řízení organizací a chování ekonomických subjektů. Cílem programu je tak rozvíjet jak praktické znalosti a dovednosti studentů, zejména ve vztahu k jejich budoucímu uplatnění v podnikové praxi poznamenané digitální transformací, ale také vědecko-výzkumné dovednosti a to na úrovni excelence. Důvodem kontinuálního rozvoje studijního programu budou zejména trendy v podnikovém řízení a globálních ekonomických paradigmatech, které se promítají také do vývoje jednotlivých vědeckých disciplín z oblasti ekonomiky a managementu.</w:t>
            </w:r>
          </w:p>
          <w:p w14:paraId="66E7D91B" w14:textId="77777777" w:rsidR="00B2318C" w:rsidRPr="00B2318C" w:rsidRDefault="00B2318C" w:rsidP="00D90878">
            <w:pPr>
              <w:jc w:val="both"/>
              <w:rPr>
                <w:color w:val="FF0000"/>
              </w:rPr>
            </w:pPr>
          </w:p>
        </w:tc>
      </w:tr>
      <w:tr w:rsidR="00B2318C" w14:paraId="70098EBB" w14:textId="77777777" w:rsidTr="00D90878">
        <w:trPr>
          <w:trHeight w:val="188"/>
        </w:trPr>
        <w:tc>
          <w:tcPr>
            <w:tcW w:w="9285" w:type="dxa"/>
            <w:shd w:val="clear" w:color="auto" w:fill="F7CAAC"/>
          </w:tcPr>
          <w:p w14:paraId="526B0E1F" w14:textId="77777777" w:rsidR="00B2318C" w:rsidRPr="00B2318C" w:rsidRDefault="00B2318C" w:rsidP="00D90878">
            <w:pPr>
              <w:rPr>
                <w:b/>
                <w:color w:val="FF0000"/>
              </w:rPr>
            </w:pPr>
            <w:r w:rsidRPr="001555A9">
              <w:rPr>
                <w:b/>
              </w:rPr>
              <w:t>Počet přijímaných uchazečů ke studiu ve studijním programu</w:t>
            </w:r>
          </w:p>
        </w:tc>
      </w:tr>
      <w:tr w:rsidR="00B2318C" w14:paraId="0373A7A9" w14:textId="77777777" w:rsidTr="00D90878">
        <w:trPr>
          <w:trHeight w:val="2835"/>
        </w:trPr>
        <w:tc>
          <w:tcPr>
            <w:tcW w:w="9285" w:type="dxa"/>
            <w:shd w:val="clear" w:color="auto" w:fill="FFFFFF"/>
          </w:tcPr>
          <w:p w14:paraId="39B5831C" w14:textId="77777777" w:rsidR="00B2318C" w:rsidRPr="00391320" w:rsidRDefault="001555A9" w:rsidP="001555A9">
            <w:pPr>
              <w:jc w:val="both"/>
            </w:pPr>
            <w:r w:rsidRPr="00391320">
              <w:t xml:space="preserve">FaME předpokládá přijímání </w:t>
            </w:r>
            <w:r w:rsidRPr="00391320">
              <w:rPr>
                <w:b/>
              </w:rPr>
              <w:t>cca 10 studentů</w:t>
            </w:r>
            <w:r w:rsidRPr="00391320">
              <w:t xml:space="preserve"> do doktorského studijního programu Economics and Management (z toho cca 5 do prezenční formy studia a 5 do kombinované formy studia).</w:t>
            </w:r>
          </w:p>
        </w:tc>
      </w:tr>
      <w:tr w:rsidR="00B2318C" w14:paraId="4E436673" w14:textId="77777777" w:rsidTr="00D90878">
        <w:trPr>
          <w:trHeight w:val="200"/>
        </w:trPr>
        <w:tc>
          <w:tcPr>
            <w:tcW w:w="9285" w:type="dxa"/>
            <w:shd w:val="clear" w:color="auto" w:fill="F7CAAC"/>
          </w:tcPr>
          <w:p w14:paraId="06F3B3BF" w14:textId="77777777" w:rsidR="00B2318C" w:rsidRPr="00391320" w:rsidRDefault="00B2318C" w:rsidP="00D90878">
            <w:pPr>
              <w:rPr>
                <w:b/>
              </w:rPr>
            </w:pPr>
            <w:r w:rsidRPr="00391320">
              <w:rPr>
                <w:b/>
              </w:rPr>
              <w:t>Předpokládaná uplatnitelnost absolventů na trhu práce</w:t>
            </w:r>
          </w:p>
        </w:tc>
      </w:tr>
      <w:tr w:rsidR="00B2318C" w14:paraId="12EE46FC" w14:textId="77777777" w:rsidTr="00D90878">
        <w:trPr>
          <w:trHeight w:val="2835"/>
        </w:trPr>
        <w:tc>
          <w:tcPr>
            <w:tcW w:w="9285" w:type="dxa"/>
            <w:shd w:val="clear" w:color="auto" w:fill="FFFFFF"/>
          </w:tcPr>
          <w:p w14:paraId="0ABE2F3C" w14:textId="77777777" w:rsidR="00391320" w:rsidRPr="003F5E04" w:rsidRDefault="00391320" w:rsidP="00391320">
            <w:pPr>
              <w:jc w:val="both"/>
            </w:pPr>
            <w:r w:rsidRPr="003F5E04">
              <w:t>S ohledem na typ uvedeného studijního programu a jeho charakteristiku je možné konstatovat, že se absolvent uplatní zejména jako výzkumně-vývojový pracovník organizacích, které se zabývají výzkumem v oblasti sociálních a ekonomických věd. Jedná se primárně o veřejné a soukromé vědecko-výzkumné a akademické instituce, a také komerční instituce zabývající se výzkumem v oblastech vymezených zaměřením studijního programu. Vzhledem o zaměření studijního programu, naleznou absolventi uplatnění i v širokém spektru vrcholových analytických a servisních útvarů výrobních a nevýrobních firem. Díky svým dovednostem a flexibilitě se absolventi uplatní také u širokého spektra nově vznikajících profesí v rámci Industry 4.0.</w:t>
            </w:r>
          </w:p>
          <w:p w14:paraId="3D26C206" w14:textId="77777777" w:rsidR="00B2318C" w:rsidRPr="00B2318C" w:rsidRDefault="00B2318C" w:rsidP="00D90878">
            <w:pPr>
              <w:jc w:val="both"/>
              <w:rPr>
                <w:color w:val="FF0000"/>
              </w:rPr>
            </w:pPr>
          </w:p>
        </w:tc>
      </w:tr>
    </w:tbl>
    <w:p w14:paraId="5A25ED1D" w14:textId="77777777" w:rsidR="00B2318C" w:rsidRDefault="00B2318C" w:rsidP="00043938"/>
    <w:p w14:paraId="7C065AE2" w14:textId="77777777" w:rsidR="00B2318C" w:rsidRDefault="00B2318C">
      <w:r>
        <w:br w:type="page"/>
      </w:r>
    </w:p>
    <w:p w14:paraId="1AD978C7" w14:textId="77777777" w:rsidR="00B2318C" w:rsidRDefault="00B2318C" w:rsidP="00B2318C">
      <w:pPr>
        <w:jc w:val="center"/>
        <w:rPr>
          <w:rFonts w:asciiTheme="minorHAnsi" w:hAnsiTheme="minorHAnsi"/>
          <w:b/>
          <w:sz w:val="52"/>
          <w:szCs w:val="32"/>
        </w:rPr>
      </w:pPr>
      <w:r>
        <w:rPr>
          <w:noProof/>
        </w:rPr>
        <w:lastRenderedPageBreak/>
        <w:drawing>
          <wp:inline distT="0" distB="0" distL="0" distR="0" wp14:anchorId="36D2AF7B" wp14:editId="4BA2C62B">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23FB3AB1" w14:textId="77777777" w:rsidR="00B2318C" w:rsidRPr="00D72106" w:rsidRDefault="00B2318C" w:rsidP="00B2318C">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78076E51" w14:textId="77777777" w:rsidR="00B2318C" w:rsidRDefault="00DA438E" w:rsidP="00B2318C">
      <w:pPr>
        <w:spacing w:after="3400"/>
        <w:jc w:val="center"/>
        <w:rPr>
          <w:rFonts w:asciiTheme="minorHAnsi" w:hAnsiTheme="minorHAnsi"/>
          <w:b/>
          <w:sz w:val="48"/>
          <w:szCs w:val="28"/>
        </w:rPr>
      </w:pPr>
      <w:r>
        <w:rPr>
          <w:rFonts w:asciiTheme="minorHAnsi" w:hAnsiTheme="minorHAnsi"/>
          <w:b/>
          <w:sz w:val="48"/>
          <w:szCs w:val="28"/>
        </w:rPr>
        <w:t>Economics and M</w:t>
      </w:r>
      <w:r w:rsidR="00B2318C">
        <w:rPr>
          <w:rFonts w:asciiTheme="minorHAnsi" w:hAnsiTheme="minorHAnsi"/>
          <w:b/>
          <w:sz w:val="48"/>
          <w:szCs w:val="28"/>
        </w:rPr>
        <w:t>anagement</w:t>
      </w:r>
    </w:p>
    <w:p w14:paraId="50200758" w14:textId="77777777" w:rsidR="00B2318C" w:rsidRPr="00F108E8" w:rsidRDefault="00B2318C" w:rsidP="00B2318C">
      <w:pPr>
        <w:jc w:val="center"/>
        <w:rPr>
          <w:rFonts w:asciiTheme="minorHAnsi" w:hAnsiTheme="minorHAnsi" w:cstheme="minorHAnsi"/>
          <w:b/>
          <w:sz w:val="28"/>
          <w:szCs w:val="28"/>
        </w:rPr>
      </w:pPr>
      <w:r w:rsidRPr="00F108E8">
        <w:rPr>
          <w:rFonts w:asciiTheme="minorHAnsi" w:hAnsiTheme="minorHAnsi" w:cstheme="minorHAnsi"/>
          <w:b/>
          <w:sz w:val="28"/>
          <w:szCs w:val="28"/>
        </w:rPr>
        <w:t xml:space="preserve">Ve Zlíně </w:t>
      </w:r>
      <w:r w:rsidR="000C6467">
        <w:rPr>
          <w:rFonts w:asciiTheme="minorHAnsi" w:hAnsiTheme="minorHAnsi" w:cstheme="minorHAnsi"/>
          <w:b/>
          <w:sz w:val="28"/>
          <w:szCs w:val="28"/>
        </w:rPr>
        <w:t>12</w:t>
      </w:r>
      <w:r w:rsidRPr="00F108E8">
        <w:rPr>
          <w:rFonts w:asciiTheme="minorHAnsi" w:hAnsiTheme="minorHAnsi" w:cstheme="minorHAnsi"/>
          <w:b/>
          <w:sz w:val="28"/>
          <w:szCs w:val="28"/>
        </w:rPr>
        <w:t xml:space="preserve">. </w:t>
      </w:r>
      <w:r w:rsidR="000C6467">
        <w:rPr>
          <w:rFonts w:asciiTheme="minorHAnsi" w:hAnsiTheme="minorHAnsi" w:cstheme="minorHAnsi"/>
          <w:b/>
          <w:sz w:val="28"/>
          <w:szCs w:val="28"/>
        </w:rPr>
        <w:t>4</w:t>
      </w:r>
      <w:r w:rsidRPr="00F108E8">
        <w:rPr>
          <w:rFonts w:asciiTheme="minorHAnsi" w:hAnsiTheme="minorHAnsi" w:cstheme="minorHAnsi"/>
          <w:b/>
          <w:sz w:val="28"/>
          <w:szCs w:val="28"/>
        </w:rPr>
        <w:t>. 201</w:t>
      </w:r>
      <w:r>
        <w:rPr>
          <w:rFonts w:asciiTheme="minorHAnsi" w:hAnsiTheme="minorHAnsi" w:cstheme="minorHAnsi"/>
          <w:b/>
          <w:sz w:val="28"/>
          <w:szCs w:val="28"/>
        </w:rPr>
        <w:t>9</w:t>
      </w:r>
    </w:p>
    <w:p w14:paraId="77C6A6CA" w14:textId="77777777" w:rsidR="00B2318C" w:rsidRPr="00FF1465" w:rsidRDefault="00B2318C" w:rsidP="00B2318C">
      <w:pPr>
        <w:jc w:val="center"/>
        <w:rPr>
          <w:rFonts w:asciiTheme="minorHAnsi" w:hAnsiTheme="minorHAnsi"/>
          <w:b/>
          <w:color w:val="FF0000"/>
          <w:sz w:val="28"/>
          <w:szCs w:val="28"/>
        </w:rPr>
      </w:pPr>
    </w:p>
    <w:p w14:paraId="1AF97BD6" w14:textId="77777777" w:rsidR="00B2318C" w:rsidRPr="00C44653" w:rsidRDefault="00B2318C" w:rsidP="00B2318C">
      <w:pPr>
        <w:jc w:val="center"/>
        <w:rPr>
          <w:rFonts w:ascii="Calibri Light" w:hAnsi="Calibri Light"/>
          <w:b/>
          <w:sz w:val="28"/>
          <w:szCs w:val="28"/>
        </w:rPr>
      </w:pPr>
    </w:p>
    <w:p w14:paraId="70107C4F" w14:textId="77777777" w:rsidR="00B2318C" w:rsidRPr="00C44653" w:rsidRDefault="00B2318C" w:rsidP="00B2318C">
      <w:pPr>
        <w:ind w:left="426"/>
        <w:jc w:val="both"/>
        <w:rPr>
          <w:rFonts w:ascii="Calibri Light" w:hAnsi="Calibri Light"/>
        </w:rPr>
      </w:pPr>
    </w:p>
    <w:p w14:paraId="437DCC0C" w14:textId="77777777" w:rsidR="00B2318C" w:rsidRDefault="00B2318C" w:rsidP="00B2318C">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14:paraId="4C09D12F"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2FAAD656" w14:textId="77777777" w:rsidR="00B2318C" w:rsidRPr="007E0951" w:rsidRDefault="00B2318C" w:rsidP="00B2318C">
      <w:pPr>
        <w:ind w:left="426"/>
        <w:rPr>
          <w:rFonts w:asciiTheme="minorHAnsi" w:hAnsiTheme="minorHAnsi" w:cstheme="minorHAnsi"/>
          <w:bCs/>
          <w:sz w:val="24"/>
          <w:szCs w:val="24"/>
          <w:u w:val="single"/>
        </w:rPr>
      </w:pPr>
    </w:p>
    <w:p w14:paraId="47ED680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14:paraId="79BD872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76F6A121" w14:textId="77777777" w:rsidR="00B2318C" w:rsidRDefault="00B2318C" w:rsidP="00B2318C">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64"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14:paraId="6E90779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14:paraId="37486E10"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70B33B0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26ED1008"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65"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F8CC045" w14:textId="77777777" w:rsidR="00B2318C" w:rsidRPr="007E0951" w:rsidRDefault="00B2318C" w:rsidP="00B2318C">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66"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67"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5B90E3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2762B38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108E7606"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68"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4452833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2C7FE5CA"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419F3AF1" w14:textId="77777777" w:rsidR="00B2318C" w:rsidRPr="007E0951"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9"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14A5111C" w14:textId="77777777" w:rsidR="00B2318C" w:rsidRPr="00A03E62" w:rsidRDefault="00B2318C" w:rsidP="00B2318C">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1B8E25A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37485B21" w14:textId="77777777" w:rsidR="00B2318C" w:rsidRPr="00EF7007" w:rsidRDefault="00B2318C" w:rsidP="00B2318C">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EA3338">
        <w:rPr>
          <w:rFonts w:ascii="Calibri" w:hAnsi="Calibri" w:cs="Calibri"/>
          <w:sz w:val="22"/>
        </w:rPr>
        <w:t xml:space="preserve">V rámci UTB tento počet upravuje směrnice </w:t>
      </w:r>
      <w:r w:rsidRPr="00EA3338">
        <w:rPr>
          <w:rFonts w:ascii="Calibri" w:hAnsi="Calibri" w:cs="Calibri"/>
          <w:sz w:val="22"/>
        </w:rPr>
        <w:lastRenderedPageBreak/>
        <w:t>rektora</w:t>
      </w:r>
      <w:r w:rsidRPr="003E32AE">
        <w:rPr>
          <w:rFonts w:ascii="Calibri" w:hAnsi="Calibri" w:cs="Calibri"/>
          <w:color w:val="00B050"/>
          <w:sz w:val="22"/>
        </w:rPr>
        <w:t xml:space="preserve"> </w:t>
      </w:r>
      <w:hyperlink r:id="rId70"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1"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6DDCCF70" w14:textId="77777777" w:rsidR="00B2318C" w:rsidRPr="00EF700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72"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73"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4B0EDC5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14280219"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5DE542A9" w14:textId="77777777" w:rsidR="00B2318C" w:rsidRPr="001A7A57" w:rsidRDefault="00B2318C" w:rsidP="00B2318C">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74"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3F3B3578"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5D7F21E5"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71443E35" w14:textId="77777777" w:rsidR="00B2318C" w:rsidRPr="00EA3338" w:rsidRDefault="00B2318C" w:rsidP="00B2318C">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75"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213664C"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14:paraId="1D4852F2"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7AA2BF83"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509A0E3C"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4120E13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256C2D5B"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214CF01" w14:textId="77777777" w:rsidR="00B2318C" w:rsidRPr="007E0951" w:rsidRDefault="00B2318C" w:rsidP="00B2318C">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76"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33563620" w14:textId="77777777" w:rsidR="00B2318C" w:rsidRPr="007E0951" w:rsidRDefault="00B2318C" w:rsidP="00B2318C">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w:t>
      </w:r>
      <w:r w:rsidRPr="00EA3338">
        <w:rPr>
          <w:rFonts w:asciiTheme="minorHAnsi" w:hAnsiTheme="minorHAnsi" w:cstheme="minorHAnsi"/>
          <w:sz w:val="22"/>
        </w:rPr>
        <w:lastRenderedPageBreak/>
        <w:t xml:space="preserve">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D673E86"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CD64670"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53591386" w14:textId="77777777" w:rsidR="00B2318C" w:rsidRPr="00EA3338" w:rsidRDefault="00B2318C" w:rsidP="00B2318C">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B4ED78B"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3AAFBD7F" w14:textId="77777777" w:rsidR="00B2318C" w:rsidRPr="00EA3338" w:rsidRDefault="00B2318C" w:rsidP="00B2318C">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03058E5A" w14:textId="77777777" w:rsidR="00B2318C" w:rsidRPr="00EA3338"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0732C4AD"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14:paraId="41AFDA3F"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1254729B"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4CBD52B0" w14:textId="77777777" w:rsidR="00B2318C" w:rsidRPr="007E0951" w:rsidRDefault="00B2318C" w:rsidP="00B2318C">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161A147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0190BE21"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28DAACBD" w14:textId="77777777" w:rsidR="00B2318C" w:rsidRPr="007E0951" w:rsidRDefault="00B2318C" w:rsidP="00B2318C">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6821A3B4" w14:textId="77777777" w:rsidR="00B2318C" w:rsidRPr="007E0951" w:rsidRDefault="00B2318C" w:rsidP="00B2318C">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7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6D921BF3" w14:textId="77777777" w:rsidR="00B2318C" w:rsidRPr="00EF7007" w:rsidRDefault="00B2318C" w:rsidP="00B2318C">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7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7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19471C7C" w14:textId="77777777" w:rsidR="00B2318C" w:rsidRPr="007E0951" w:rsidRDefault="00B2318C" w:rsidP="00B2318C">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t xml:space="preserve">Na webových stránkách UTB jsou rovněž k dispozici veškeré relevantní informace týkající se informačních a poradenských služeb souvisejících se studiem a možností uplatnění absolventů </w:t>
      </w:r>
      <w:r w:rsidRPr="00EF7007">
        <w:rPr>
          <w:rFonts w:asciiTheme="minorHAnsi" w:hAnsiTheme="minorHAnsi" w:cstheme="minorHAnsi"/>
          <w:sz w:val="22"/>
          <w:szCs w:val="22"/>
        </w:rPr>
        <w:lastRenderedPageBreak/>
        <w:t>studijních programů v </w:t>
      </w:r>
      <w:r>
        <w:rPr>
          <w:rFonts w:asciiTheme="minorHAnsi" w:hAnsiTheme="minorHAnsi" w:cstheme="minorHAnsi"/>
          <w:sz w:val="22"/>
          <w:szCs w:val="22"/>
        </w:rPr>
        <w:t xml:space="preserve">praxi. Ty jsou poskytovány jak </w:t>
      </w:r>
      <w:hyperlink r:id="rId8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81C8767"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598369C3"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217D3489" w14:textId="77777777" w:rsidR="00B2318C" w:rsidRPr="006E3C10" w:rsidRDefault="00B2318C" w:rsidP="00B2318C">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B552550" w14:textId="77777777" w:rsidR="00B2318C" w:rsidRPr="006E3C10" w:rsidRDefault="00B2318C" w:rsidP="00B2318C">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6C855B15"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04197B" w14:textId="77777777" w:rsidR="00B2318C" w:rsidRPr="006E3C10" w:rsidRDefault="00B2318C" w:rsidP="00B2318C">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F527067" w14:textId="77777777" w:rsidR="00B2318C" w:rsidRPr="006E3C10" w:rsidRDefault="00B2318C" w:rsidP="00B2318C">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78AF0EC2" w14:textId="77777777" w:rsidR="00B2318C" w:rsidRPr="007E0951" w:rsidRDefault="00B2318C" w:rsidP="00B2318C">
      <w:pPr>
        <w:spacing w:before="120" w:after="240"/>
        <w:jc w:val="both"/>
        <w:rPr>
          <w:rFonts w:asciiTheme="minorHAnsi" w:hAnsiTheme="minorHAnsi" w:cstheme="minorHAnsi"/>
          <w:sz w:val="22"/>
        </w:rPr>
      </w:pPr>
      <w:r w:rsidRPr="007E0951">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eustále doplňován. Knihovna odebírá více než 200 periodik v tištěné podobě. Mimo tištěné čas</w:t>
      </w:r>
      <w:r>
        <w:rPr>
          <w:rFonts w:asciiTheme="minorHAnsi" w:hAnsiTheme="minorHAnsi" w:cstheme="minorHAnsi"/>
          <w:sz w:val="22"/>
        </w:rPr>
        <w:t>opisy knihovna zpřístupňuje cca</w:t>
      </w:r>
      <w:r w:rsidRPr="007E0951">
        <w:rPr>
          <w:rFonts w:asciiTheme="minorHAnsi" w:hAnsiTheme="minorHAnsi" w:cstheme="minorHAnsi"/>
          <w:sz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6ED62588" w14:textId="77777777" w:rsidR="00B2318C" w:rsidRPr="007E0951" w:rsidRDefault="00B2318C" w:rsidP="00B2318C">
      <w:pPr>
        <w:spacing w:before="120" w:after="120"/>
        <w:jc w:val="both"/>
        <w:rPr>
          <w:rStyle w:val="Hypertextovodkaz"/>
          <w:rFonts w:asciiTheme="minorHAnsi" w:hAnsiTheme="minorHAnsi" w:cstheme="minorHAnsi"/>
          <w:sz w:val="22"/>
        </w:rPr>
      </w:pPr>
    </w:p>
    <w:p w14:paraId="286AB264" w14:textId="77777777" w:rsidR="00B2318C" w:rsidRPr="007E0951" w:rsidRDefault="00B2318C" w:rsidP="00B2318C">
      <w:pPr>
        <w:spacing w:before="120" w:after="120"/>
        <w:rPr>
          <w:rFonts w:asciiTheme="minorHAnsi" w:hAnsiTheme="minorHAnsi" w:cstheme="minorHAnsi"/>
          <w:i/>
          <w:iCs/>
          <w:sz w:val="22"/>
        </w:rPr>
      </w:pPr>
      <w:r w:rsidRPr="007E0951">
        <w:rPr>
          <w:rFonts w:asciiTheme="minorHAnsi" w:hAnsiTheme="minorHAnsi" w:cstheme="minorHAnsi"/>
          <w:i/>
          <w:iCs/>
          <w:sz w:val="22"/>
        </w:rPr>
        <w:t>Dostupnost elektronických zdrojů</w:t>
      </w:r>
    </w:p>
    <w:p w14:paraId="204A7408"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w:t>
      </w:r>
      <w:r w:rsidRPr="007E0951">
        <w:rPr>
          <w:rFonts w:asciiTheme="minorHAnsi" w:hAnsiTheme="minorHAnsi" w:cstheme="minorHAnsi"/>
          <w:sz w:val="22"/>
        </w:rPr>
        <w:lastRenderedPageBreak/>
        <w:t xml:space="preserve">zdroje jsou dostupné skrze moderní centrální portál Xerxes </w:t>
      </w:r>
      <w:hyperlink r:id="rId83">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6352183E" w14:textId="77777777" w:rsidR="00B2318C" w:rsidRPr="007E0951" w:rsidRDefault="00B2318C" w:rsidP="00B2318C">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5F78EB59"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3CE99398"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67CFF506" w14:textId="77777777" w:rsidR="00B2318C" w:rsidRPr="007E0951" w:rsidRDefault="00B2318C" w:rsidP="005B2B09">
      <w:pPr>
        <w:pStyle w:val="Odstavecseseznamem"/>
        <w:numPr>
          <w:ilvl w:val="0"/>
          <w:numId w:val="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2FF7D9F9"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5271E36C"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62E8863" w14:textId="77777777" w:rsidR="00B2318C" w:rsidRPr="00EA3338" w:rsidRDefault="00B2318C" w:rsidP="005B2B09">
      <w:pPr>
        <w:pStyle w:val="Odstavecseseznamem"/>
        <w:numPr>
          <w:ilvl w:val="0"/>
          <w:numId w:val="4"/>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72333C37" w14:textId="77777777" w:rsidR="00B2318C" w:rsidRPr="00EA3338" w:rsidRDefault="00B2318C" w:rsidP="00B2318C">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329A0CBB" w14:textId="77777777" w:rsidR="00B2318C" w:rsidRPr="00641137" w:rsidRDefault="00B2318C" w:rsidP="00B2318C">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84"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5AE73A6C"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73B92EED" w14:textId="77777777" w:rsidR="00B2318C" w:rsidRPr="007E0951" w:rsidRDefault="00B2318C" w:rsidP="00B2318C">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224A374E" w14:textId="77777777" w:rsidR="00B2318C" w:rsidRPr="00EF7007" w:rsidRDefault="00B2318C" w:rsidP="00B2318C">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 xml:space="preserve">č. </w:t>
      </w:r>
      <w:r w:rsidRPr="008610FE">
        <w:rPr>
          <w:rStyle w:val="Siln"/>
          <w:rFonts w:asciiTheme="minorHAnsi" w:hAnsiTheme="minorHAnsi" w:cstheme="minorHAnsi"/>
          <w:b w:val="0"/>
          <w:sz w:val="22"/>
          <w:szCs w:val="22"/>
        </w:rPr>
        <w:t>18/2018</w:t>
      </w:r>
      <w:r>
        <w:rPr>
          <w:rStyle w:val="Siln"/>
          <w:rFonts w:asciiTheme="minorHAnsi" w:hAnsiTheme="minorHAnsi" w:cstheme="minorHAnsi"/>
          <w:sz w:val="22"/>
          <w:szCs w:val="22"/>
        </w:rPr>
        <w:t xml:space="preserve"> </w:t>
      </w:r>
      <w:r>
        <w:rPr>
          <w:rStyle w:val="Siln"/>
          <w:rFonts w:asciiTheme="minorHAnsi" w:eastAsiaTheme="majorEastAsia" w:hAnsiTheme="minorHAnsi" w:cstheme="minorHAnsi"/>
          <w:b w:val="0"/>
          <w:sz w:val="22"/>
          <w:szCs w:val="22"/>
        </w:rPr>
        <w:t xml:space="preserve"> </w:t>
      </w:r>
      <w:hyperlink r:id="rId8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43872E5" w14:textId="77777777" w:rsidR="00B2318C" w:rsidRPr="00EF7007" w:rsidRDefault="00B2318C" w:rsidP="00B2318C">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8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549C8093" w14:textId="77777777" w:rsidR="00B2318C" w:rsidRPr="007E0951" w:rsidRDefault="00B2318C" w:rsidP="00B2318C">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12FD68E3" w14:textId="77777777" w:rsidR="00B2318C" w:rsidRPr="007E0951" w:rsidRDefault="00B2318C" w:rsidP="00B2318C">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w:t>
      </w:r>
      <w:r w:rsidRPr="007E0951">
        <w:rPr>
          <w:rFonts w:asciiTheme="minorHAnsi" w:hAnsiTheme="minorHAnsi" w:cstheme="minorHAnsi"/>
          <w:sz w:val="22"/>
        </w:rPr>
        <w:lastRenderedPageBreak/>
        <w:t>zajištěn individuální přístup jednotlivých vyučujících a upraveny podmínky při skládání zkoušek, např. delší časový limit, ústní zkoušení, asistent zapisovatel.</w:t>
      </w:r>
    </w:p>
    <w:p w14:paraId="1EAD8C02" w14:textId="77777777" w:rsidR="00B2318C" w:rsidRPr="007E0951" w:rsidRDefault="00B2318C" w:rsidP="00B2318C">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02E0DD68"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079A867F" w14:textId="77777777" w:rsidR="00B2318C" w:rsidRPr="00527AC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E2673F4" w14:textId="77777777" w:rsidR="00B2318C" w:rsidRPr="004E1594" w:rsidRDefault="00B2318C" w:rsidP="00B2318C">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8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8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8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343B42DB" w14:textId="77777777" w:rsidR="00B2318C" w:rsidRPr="007E0951" w:rsidRDefault="00B2318C" w:rsidP="005B2B09">
      <w:pPr>
        <w:pStyle w:val="Nadpis1"/>
        <w:numPr>
          <w:ilvl w:val="0"/>
          <w:numId w:val="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60809357" w14:textId="77777777" w:rsidR="00B2318C" w:rsidRDefault="00B2318C" w:rsidP="00B2318C">
      <w:pPr>
        <w:rPr>
          <w:bCs/>
          <w:sz w:val="24"/>
          <w:szCs w:val="24"/>
        </w:rPr>
      </w:pPr>
    </w:p>
    <w:p w14:paraId="3FA14AE5"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14:paraId="29C30850"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3A22A5BA" w14:textId="77777777" w:rsidR="00B2318C" w:rsidRDefault="00B2318C" w:rsidP="00B2318C">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14:paraId="5E3CA10B" w14:textId="77777777" w:rsidR="00B2318C" w:rsidRDefault="00B2318C" w:rsidP="00B2318C">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00DA438E" w:rsidRPr="00DA438E">
        <w:rPr>
          <w:rFonts w:asciiTheme="minorHAnsi" w:hAnsiTheme="minorHAnsi" w:cstheme="minorHAnsi"/>
          <w:sz w:val="22"/>
        </w:rPr>
        <w:t xml:space="preserve">Economics and Management </w:t>
      </w:r>
      <w:r w:rsidRPr="00EA3338">
        <w:rPr>
          <w:rFonts w:asciiTheme="minorHAnsi" w:hAnsiTheme="minorHAnsi" w:cstheme="minorHAnsi"/>
          <w:sz w:val="22"/>
        </w:rPr>
        <w:t>je v souladu s posláním a strategickými dokumenty UTB ve Zlíně. Jeho příprava koresponduje</w:t>
      </w:r>
      <w:r w:rsidRPr="007E0951">
        <w:rPr>
          <w:rFonts w:asciiTheme="minorHAnsi" w:hAnsiTheme="minorHAnsi" w:cstheme="minorHAnsi"/>
          <w:color w:val="00B050"/>
          <w:sz w:val="22"/>
        </w:rPr>
        <w:t xml:space="preserve"> </w:t>
      </w:r>
      <w:hyperlink r:id="rId90" w:history="1">
        <w:r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Pr="007E0951">
        <w:rPr>
          <w:rFonts w:asciiTheme="minorHAnsi" w:hAnsiTheme="minorHAnsi" w:cstheme="minorHAnsi"/>
          <w:color w:val="00B050"/>
          <w:sz w:val="22"/>
        </w:rPr>
        <w:t xml:space="preserve"> </w:t>
      </w:r>
      <w:r w:rsidRPr="00EA3338">
        <w:rPr>
          <w:rFonts w:asciiTheme="minorHAnsi" w:hAnsiTheme="minorHAnsi" w:cstheme="minorHAnsi"/>
          <w:i/>
          <w:sz w:val="22"/>
        </w:rPr>
        <w:t>(Prioritní cíl 1 – Vzdělávání: Připravit a akreditovat nové studijní programy, a to bakalářské, navazující magisterské i doktorské),</w:t>
      </w:r>
      <w:r w:rsidRPr="00EA3338">
        <w:rPr>
          <w:rFonts w:asciiTheme="minorHAnsi" w:hAnsiTheme="minorHAnsi" w:cstheme="minorHAnsi"/>
          <w:sz w:val="22"/>
        </w:rPr>
        <w:t xml:space="preserve"> který ve svém </w:t>
      </w:r>
      <w:hyperlink r:id="rId91" w:history="1">
        <w:r w:rsidR="00E11F50" w:rsidRPr="000F5C2E">
          <w:rPr>
            <w:rStyle w:val="Hypertextovodkaz"/>
            <w:rFonts w:ascii="Calibri" w:hAnsi="Calibri" w:cs="Calibri"/>
            <w:i/>
            <w:sz w:val="22"/>
            <w:szCs w:val="22"/>
          </w:rPr>
          <w:t>Plánu realizace Strategického záměru vzdělávací a tvůrčí činnosti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zařadil jeho zpracování pod prioritu 1 – Vzdělávání (Cíl 3): </w:t>
      </w:r>
      <w:r w:rsidRPr="00EA3338">
        <w:rPr>
          <w:rFonts w:asciiTheme="minorHAnsi" w:hAnsiTheme="minorHAnsi" w:cstheme="minorHAnsi"/>
          <w:i/>
          <w:sz w:val="22"/>
        </w:rPr>
        <w:t>Připravit a akreditovat nové studijní programy, a to bakalářské, magisterské i doktorské. Pro potřeby regionálních strojírenských firem připravit odpovídající mezioborové strojírenské studijní programy.</w:t>
      </w:r>
    </w:p>
    <w:p w14:paraId="56FAFFF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sidRPr="007E0951">
        <w:rPr>
          <w:rFonts w:asciiTheme="minorHAnsi" w:hAnsiTheme="minorHAnsi" w:cstheme="minorHAnsi"/>
          <w:color w:val="00B050"/>
          <w:sz w:val="22"/>
        </w:rPr>
        <w:t> </w:t>
      </w:r>
      <w:hyperlink r:id="rId92" w:history="1">
        <w:r w:rsidR="00E11F50" w:rsidRPr="000F5C2E">
          <w:rPr>
            <w:rStyle w:val="Hypertextovodkaz"/>
            <w:rFonts w:ascii="Calibri" w:hAnsi="Calibri" w:cs="Calibri"/>
            <w:i/>
            <w:sz w:val="22"/>
            <w:szCs w:val="22"/>
          </w:rPr>
          <w:t>Plánu realizace Strategického záměru vzdělávací a tvůrčí činnosti Fakulty managementu a ekonomiky Univerzity Tomáše Bati ve Zlíně pro rok 2019</w:t>
        </w:r>
      </w:hyperlink>
      <w:r w:rsidRPr="007E0951">
        <w:rPr>
          <w:rFonts w:asciiTheme="minorHAnsi" w:hAnsiTheme="minorHAnsi" w:cstheme="minorHAnsi"/>
          <w:color w:val="00B050"/>
          <w:sz w:val="22"/>
        </w:rPr>
        <w:t xml:space="preserve"> </w:t>
      </w:r>
      <w:r w:rsidRPr="00EA3338">
        <w:rPr>
          <w:rFonts w:asciiTheme="minorHAnsi" w:hAnsiTheme="minorHAnsi" w:cstheme="minorHAnsi"/>
          <w:sz w:val="22"/>
        </w:rPr>
        <w:t xml:space="preserve">pod prioritním cílem 1 – Vzdělávání: Prioritní cíl 1-2: </w:t>
      </w:r>
      <w:r w:rsidRPr="00EA3338">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EA3338">
        <w:rPr>
          <w:rFonts w:asciiTheme="minorHAnsi" w:hAnsiTheme="minorHAnsi" w:cstheme="minorHAnsi"/>
          <w:sz w:val="22"/>
        </w:rPr>
        <w:t>(Opatření 1-2.2):</w:t>
      </w:r>
    </w:p>
    <w:p w14:paraId="763B29FB" w14:textId="77777777" w:rsidR="00B2318C" w:rsidRPr="00287F6E" w:rsidRDefault="00B2318C" w:rsidP="00B2318C">
      <w:pPr>
        <w:spacing w:before="120" w:after="120"/>
        <w:jc w:val="both"/>
        <w:rPr>
          <w:rFonts w:asciiTheme="minorHAnsi" w:hAnsiTheme="minorHAnsi" w:cstheme="minorHAnsi"/>
          <w:b/>
          <w:sz w:val="22"/>
        </w:rPr>
      </w:pPr>
      <w:r w:rsidRPr="00287F6E">
        <w:rPr>
          <w:rFonts w:asciiTheme="minorHAnsi" w:hAnsiTheme="minorHAnsi" w:cstheme="minorHAnsi"/>
          <w:b/>
          <w:sz w:val="22"/>
        </w:rPr>
        <w:t xml:space="preserve">Opatření 1-2.2: Příprava žádosti o akreditaci doktorského studijního programu </w:t>
      </w:r>
      <w:r w:rsidR="00A769CF" w:rsidRPr="00287F6E">
        <w:rPr>
          <w:rFonts w:asciiTheme="minorHAnsi" w:hAnsiTheme="minorHAnsi" w:cstheme="minorHAnsi"/>
          <w:b/>
          <w:sz w:val="22"/>
        </w:rPr>
        <w:t xml:space="preserve">Ekonomika a management </w:t>
      </w:r>
      <w:r w:rsidRPr="00287F6E">
        <w:rPr>
          <w:rFonts w:asciiTheme="minorHAnsi" w:hAnsiTheme="minorHAnsi" w:cstheme="minorHAnsi"/>
          <w:b/>
          <w:sz w:val="22"/>
        </w:rPr>
        <w:t>(prezenční i kombinovaná forma) s výukou v českém a anglickém jazyce v rámci projektu OP VVV Rozvoj výzkumně zaměřených studijních programů UTB.</w:t>
      </w:r>
    </w:p>
    <w:p w14:paraId="56C66E4E" w14:textId="77777777" w:rsidR="00B2318C" w:rsidRPr="00287F6E" w:rsidRDefault="00B2318C" w:rsidP="00B2318C">
      <w:pPr>
        <w:spacing w:before="120" w:after="120"/>
        <w:jc w:val="both"/>
        <w:rPr>
          <w:rFonts w:asciiTheme="minorHAnsi" w:hAnsiTheme="minorHAnsi" w:cstheme="minorHAnsi"/>
          <w:sz w:val="22"/>
        </w:rPr>
      </w:pPr>
      <w:r w:rsidRPr="00287F6E">
        <w:rPr>
          <w:rFonts w:asciiTheme="minorHAnsi" w:hAnsiTheme="minorHAnsi" w:cstheme="minorHAnsi"/>
          <w:sz w:val="22"/>
        </w:rPr>
        <w:t xml:space="preserve">Předkládaný doktorský studijní program navazuje na současně akreditovaný magisterský studijní program </w:t>
      </w:r>
      <w:r w:rsidR="00A769CF" w:rsidRPr="00287F6E">
        <w:rPr>
          <w:rFonts w:asciiTheme="minorHAnsi" w:hAnsiTheme="minorHAnsi" w:cstheme="minorHAnsi"/>
          <w:sz w:val="22"/>
        </w:rPr>
        <w:t>Ekonomika a management</w:t>
      </w:r>
      <w:r w:rsidRPr="00287F6E">
        <w:rPr>
          <w:rFonts w:asciiTheme="minorHAnsi" w:hAnsiTheme="minorHAnsi" w:cstheme="minorHAnsi"/>
          <w:sz w:val="22"/>
        </w:rPr>
        <w:t xml:space="preserve">, který má platnou akreditaci do </w:t>
      </w:r>
      <w:r w:rsidR="00A769CF" w:rsidRPr="00287F6E">
        <w:rPr>
          <w:rFonts w:asciiTheme="minorHAnsi" w:hAnsiTheme="minorHAnsi" w:cstheme="minorHAnsi"/>
          <w:sz w:val="22"/>
        </w:rPr>
        <w:t>1</w:t>
      </w:r>
      <w:r w:rsidRPr="00287F6E">
        <w:rPr>
          <w:rFonts w:asciiTheme="minorHAnsi" w:hAnsiTheme="minorHAnsi" w:cstheme="minorHAnsi"/>
          <w:sz w:val="22"/>
        </w:rPr>
        <w:t xml:space="preserve">. </w:t>
      </w:r>
      <w:r w:rsidR="00A769CF" w:rsidRPr="00287F6E">
        <w:rPr>
          <w:rFonts w:asciiTheme="minorHAnsi" w:hAnsiTheme="minorHAnsi" w:cstheme="minorHAnsi"/>
          <w:sz w:val="22"/>
        </w:rPr>
        <w:t>9</w:t>
      </w:r>
      <w:r w:rsidRPr="00287F6E">
        <w:rPr>
          <w:rFonts w:asciiTheme="minorHAnsi" w:hAnsiTheme="minorHAnsi" w:cstheme="minorHAnsi"/>
          <w:sz w:val="22"/>
        </w:rPr>
        <w:t xml:space="preserve">. 2020. V roce 2019 bude fakulta žádat o další akreditaci tohoto magisterského studijního progamu. </w:t>
      </w:r>
    </w:p>
    <w:p w14:paraId="15828460"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Silné stránky studijního programu:</w:t>
      </w:r>
    </w:p>
    <w:p w14:paraId="4B1D08C7"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33E6931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profesní profilace a zkušenosti akademických pracovníků podílejících se na výuce a vedení studentů;</w:t>
      </w:r>
    </w:p>
    <w:p w14:paraId="2FA56FD6"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důraz na aktuální vývojové trendy v oblasti ekonomiky a managementu a aktuálních tendencí ve výzkumu v těchto oblastech;</w:t>
      </w:r>
    </w:p>
    <w:p w14:paraId="78C02B19" w14:textId="77777777" w:rsidR="00287F6E" w:rsidRPr="00890D16" w:rsidRDefault="00287F6E" w:rsidP="007D1F4D">
      <w:pPr>
        <w:pStyle w:val="Normlnweb"/>
        <w:numPr>
          <w:ilvl w:val="0"/>
          <w:numId w:val="37"/>
        </w:numPr>
        <w:spacing w:before="0" w:beforeAutospacing="0" w:after="0" w:afterAutospacing="0"/>
        <w:jc w:val="both"/>
        <w:rPr>
          <w:rFonts w:ascii="Calibri" w:hAnsi="Calibri" w:cs="Calibri"/>
          <w:sz w:val="22"/>
          <w:szCs w:val="22"/>
        </w:rPr>
      </w:pPr>
      <w:r w:rsidRPr="00890D16">
        <w:rPr>
          <w:rFonts w:ascii="Calibri" w:hAnsi="Calibri" w:cs="Calibri"/>
          <w:sz w:val="22"/>
          <w:szCs w:val="22"/>
        </w:rPr>
        <w:t>široké obsahové zaměření studijního programu umožňuje univerzální uplatnění absolventů ve vědecko-výzkumně a analyticky orientovaných profesích;</w:t>
      </w:r>
    </w:p>
    <w:p w14:paraId="7F424D6C"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úzké využití kontaktů s vědeckými pracovišti v ČR, SR i ve světě, upevňující vzájemnou spolupráci v oblasti ekonomiky a managementu;</w:t>
      </w:r>
    </w:p>
    <w:p w14:paraId="2DA12571" w14:textId="77777777" w:rsidR="00287F6E" w:rsidRPr="00890D16" w:rsidRDefault="00287F6E" w:rsidP="007D1F4D">
      <w:pPr>
        <w:pStyle w:val="Odstavecseseznamem"/>
        <w:numPr>
          <w:ilvl w:val="0"/>
          <w:numId w:val="37"/>
        </w:numPr>
        <w:autoSpaceDE w:val="0"/>
        <w:autoSpaceDN w:val="0"/>
        <w:jc w:val="both"/>
        <w:rPr>
          <w:rFonts w:ascii="Calibri" w:hAnsi="Calibri" w:cs="Calibri"/>
          <w:sz w:val="22"/>
          <w:szCs w:val="22"/>
        </w:rPr>
      </w:pPr>
      <w:r w:rsidRPr="00890D16">
        <w:rPr>
          <w:rFonts w:ascii="Calibri" w:hAnsi="Calibri" w:cs="Calibri"/>
          <w:sz w:val="22"/>
          <w:szCs w:val="22"/>
        </w:rPr>
        <w:t>zapojení špičkových zahraničních výzkumných pracovníků do participace na realizaci DSP.</w:t>
      </w:r>
    </w:p>
    <w:p w14:paraId="1A26279C"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p>
    <w:p w14:paraId="44CA510E" w14:textId="77777777" w:rsidR="00287F6E" w:rsidRPr="00890D16" w:rsidRDefault="00287F6E" w:rsidP="00287F6E">
      <w:pPr>
        <w:pStyle w:val="Normlnweb"/>
        <w:spacing w:before="0" w:beforeAutospacing="0" w:after="120" w:afterAutospacing="0"/>
        <w:jc w:val="both"/>
        <w:rPr>
          <w:rFonts w:ascii="Calibri" w:hAnsi="Calibri" w:cs="Calibri"/>
          <w:b/>
          <w:i/>
          <w:sz w:val="22"/>
          <w:szCs w:val="22"/>
        </w:rPr>
      </w:pPr>
      <w:r w:rsidRPr="00890D16">
        <w:rPr>
          <w:rFonts w:ascii="Calibri" w:hAnsi="Calibri" w:cs="Calibri"/>
          <w:b/>
          <w:i/>
          <w:sz w:val="22"/>
          <w:szCs w:val="22"/>
        </w:rPr>
        <w:t>Slabé stránky studijního programu:</w:t>
      </w:r>
    </w:p>
    <w:p w14:paraId="20946792" w14:textId="77777777" w:rsidR="00287F6E" w:rsidRDefault="00287F6E" w:rsidP="007D1F4D">
      <w:pPr>
        <w:pStyle w:val="Normlnweb"/>
        <w:numPr>
          <w:ilvl w:val="0"/>
          <w:numId w:val="38"/>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78560B93"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lastRenderedPageBreak/>
        <w:t>relativně malé zapojení pracoviště do mezinárodních výzkumných týmů v oblasti ekonomiky a managemetu;</w:t>
      </w:r>
    </w:p>
    <w:p w14:paraId="180707CE"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jazyková připravenost studentů pro studium zejména v angličtině - uvedenou slabou stránku předpokládáme eliminovat plně podporovanými zahraničními stážemi studentů ve vybraných zahraničních společnostech, , komunikací s lektory vyučujícími uvedené jazyky a cílenou navigací na výuku odborných textů z oblasti ekonomiky a managementu, nastavením části studia formou ERASMUS programu pro studenty;</w:t>
      </w:r>
    </w:p>
    <w:p w14:paraId="60C337FC" w14:textId="77777777" w:rsidR="00287F6E" w:rsidRDefault="00287F6E" w:rsidP="007D1F4D">
      <w:pPr>
        <w:pStyle w:val="Odstavecseseznamem"/>
        <w:numPr>
          <w:ilvl w:val="0"/>
          <w:numId w:val="38"/>
        </w:numPr>
        <w:spacing w:after="360"/>
        <w:ind w:left="714" w:hanging="357"/>
        <w:jc w:val="both"/>
        <w:rPr>
          <w:rFonts w:ascii="Calibri" w:hAnsi="Calibri" w:cs="Calibri"/>
          <w:sz w:val="22"/>
          <w:szCs w:val="22"/>
        </w:rPr>
      </w:pPr>
      <w:r>
        <w:rPr>
          <w:rFonts w:ascii="Calibri" w:hAnsi="Calibri" w:cs="Calibri"/>
          <w:sz w:val="22"/>
          <w:szCs w:val="22"/>
        </w:rPr>
        <w:t>výše 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3C47A9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Souvislost s tvůrčí činností vysoké školy </w:t>
      </w:r>
    </w:p>
    <w:p w14:paraId="2445E1C4"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2.2</w:t>
      </w:r>
    </w:p>
    <w:p w14:paraId="27F2D659"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w:t>
      </w:r>
      <w:r w:rsidR="009658E8">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sidR="009658E8">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002712E5" w:rsidRPr="002712E5">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je zajišťován </w:t>
      </w:r>
      <w:r w:rsidR="009658E8">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2A15EC60"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podnikové ekonomiky</w:t>
      </w:r>
      <w:r w:rsidRPr="00EA3338">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2619E2C3" w14:textId="77777777" w:rsidR="00B2318C" w:rsidRDefault="00B2318C" w:rsidP="005B2B09">
      <w:pPr>
        <w:pStyle w:val="Odstavecseseznamem"/>
        <w:numPr>
          <w:ilvl w:val="0"/>
          <w:numId w:val="14"/>
        </w:numPr>
        <w:jc w:val="both"/>
        <w:rPr>
          <w:rFonts w:asciiTheme="minorHAnsi" w:hAnsiTheme="minorHAnsi" w:cstheme="minorHAnsi"/>
          <w:sz w:val="22"/>
          <w:szCs w:val="22"/>
        </w:rPr>
      </w:pPr>
      <w:r w:rsidRPr="00EA3338">
        <w:rPr>
          <w:rFonts w:asciiTheme="minorHAnsi" w:hAnsiTheme="minorHAnsi" w:cstheme="minorHAnsi"/>
          <w:b/>
          <w:sz w:val="22"/>
          <w:szCs w:val="22"/>
        </w:rPr>
        <w:t>Ústav ekonomie</w:t>
      </w:r>
      <w:r w:rsidRPr="00EA3338">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4A1D1C0B"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AD39EA">
        <w:rPr>
          <w:rFonts w:asciiTheme="minorHAnsi" w:hAnsiTheme="minorHAnsi" w:cstheme="minorHAnsi"/>
          <w:b/>
          <w:sz w:val="22"/>
          <w:szCs w:val="22"/>
        </w:rPr>
        <w:t>Ústav financí a účetnictví</w:t>
      </w:r>
      <w:r w:rsidRPr="00AD39EA">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9C9BD98"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managementu a marketingu</w:t>
      </w:r>
      <w:r w:rsidRPr="001A7A57">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B7B43C4"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průmyslového inženýrství a informačních systémů</w:t>
      </w:r>
      <w:r w:rsidRPr="001A7A57">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2E37DFC" w14:textId="77777777" w:rsidR="00B2318C" w:rsidRPr="001A7A57" w:rsidRDefault="00B2318C" w:rsidP="005B2B09">
      <w:pPr>
        <w:pStyle w:val="Odstavecseseznamem"/>
        <w:numPr>
          <w:ilvl w:val="0"/>
          <w:numId w:val="5"/>
        </w:numPr>
        <w:jc w:val="both"/>
        <w:rPr>
          <w:rFonts w:asciiTheme="minorHAnsi" w:hAnsiTheme="minorHAnsi" w:cstheme="minorHAnsi"/>
          <w:sz w:val="22"/>
          <w:szCs w:val="22"/>
        </w:rPr>
      </w:pPr>
      <w:r w:rsidRPr="001A7A57">
        <w:rPr>
          <w:rFonts w:asciiTheme="minorHAnsi" w:hAnsiTheme="minorHAnsi" w:cstheme="minorHAnsi"/>
          <w:b/>
          <w:sz w:val="22"/>
          <w:szCs w:val="22"/>
        </w:rPr>
        <w:t>Ústav regionálního rozvoje, veřejné správy a práva</w:t>
      </w:r>
      <w:r w:rsidRPr="001A7A57">
        <w:rPr>
          <w:rFonts w:asciiTheme="minorHAnsi" w:hAnsiTheme="minorHAnsi" w:cstheme="minorHAnsi"/>
          <w:sz w:val="22"/>
          <w:szCs w:val="22"/>
        </w:rPr>
        <w:t xml:space="preserve"> se v oblasti výzkumu orientuje na problematiku veřejných politik a smart governance.</w:t>
      </w:r>
    </w:p>
    <w:p w14:paraId="5C6506D6" w14:textId="77777777" w:rsidR="00B2318C" w:rsidRPr="00EA3338" w:rsidRDefault="00B2318C" w:rsidP="005B2B09">
      <w:pPr>
        <w:pStyle w:val="Nadpis3"/>
        <w:numPr>
          <w:ilvl w:val="0"/>
          <w:numId w:val="5"/>
        </w:numPr>
        <w:spacing w:after="120"/>
        <w:ind w:left="714" w:hanging="357"/>
        <w:jc w:val="both"/>
        <w:rPr>
          <w:rFonts w:asciiTheme="minorHAnsi" w:hAnsiTheme="minorHAnsi" w:cstheme="minorHAnsi"/>
          <w:color w:val="auto"/>
          <w:sz w:val="22"/>
          <w:szCs w:val="22"/>
        </w:rPr>
      </w:pPr>
      <w:r w:rsidRPr="00EA3338">
        <w:rPr>
          <w:rFonts w:asciiTheme="minorHAnsi" w:hAnsiTheme="minorHAnsi" w:cstheme="minorHAnsi"/>
          <w:b/>
          <w:color w:val="auto"/>
          <w:sz w:val="22"/>
          <w:szCs w:val="22"/>
        </w:rPr>
        <w:t>Ústav statistiky a kvantitativních metod</w:t>
      </w:r>
      <w:r w:rsidRPr="00EA3338">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2AC414DD"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w:t>
      </w:r>
      <w:r w:rsidRPr="00EA3338">
        <w:rPr>
          <w:rFonts w:asciiTheme="minorHAnsi" w:hAnsiTheme="minorHAnsi" w:cstheme="minorHAnsi"/>
          <w:sz w:val="22"/>
          <w:szCs w:val="22"/>
        </w:rPr>
        <w:lastRenderedPageBreak/>
        <w:t>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3F6122F3"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0C8694C1" w14:textId="77777777" w:rsidR="00B2318C" w:rsidRPr="00EA3338" w:rsidRDefault="00B2318C" w:rsidP="00B2318C">
      <w:pPr>
        <w:spacing w:before="120"/>
        <w:jc w:val="both"/>
        <w:rPr>
          <w:rFonts w:asciiTheme="minorHAnsi" w:hAnsiTheme="minorHAnsi" w:cstheme="minorHAnsi"/>
          <w:sz w:val="22"/>
          <w:szCs w:val="22"/>
        </w:rPr>
      </w:pPr>
      <w:r w:rsidRPr="00EA3338">
        <w:rPr>
          <w:rFonts w:asciiTheme="minorHAnsi" w:hAnsiTheme="minorHAnsi" w:cstheme="minorHAnsi"/>
          <w:sz w:val="22"/>
          <w:szCs w:val="22"/>
        </w:rPr>
        <w:t>Externí grantové projekty GAČR řešené na fakultě v posledních pěti letech:</w:t>
      </w:r>
    </w:p>
    <w:p w14:paraId="220566BD"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44432418"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5ECC98D7"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6A104E10" w14:textId="77777777" w:rsidR="00B2318C" w:rsidRPr="00EA3338" w:rsidRDefault="00B2318C" w:rsidP="005B2B09">
      <w:pPr>
        <w:pStyle w:val="Odstavecseseznamem"/>
        <w:numPr>
          <w:ilvl w:val="0"/>
          <w:numId w:val="6"/>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0E8FB37A" w14:textId="77777777" w:rsidR="00B2318C" w:rsidRPr="00EA3338" w:rsidRDefault="00B2318C" w:rsidP="005B2B09">
      <w:pPr>
        <w:pStyle w:val="Odstavecseseznamem"/>
        <w:numPr>
          <w:ilvl w:val="0"/>
          <w:numId w:val="6"/>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39E505DE" w14:textId="77777777" w:rsidR="00B2318C" w:rsidRPr="00EA3338" w:rsidRDefault="00B2318C" w:rsidP="005B2B09">
      <w:pPr>
        <w:pStyle w:val="Odstavecseseznamem"/>
        <w:numPr>
          <w:ilvl w:val="0"/>
          <w:numId w:val="6"/>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221EF87B"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modelu pro měření a řízení výkonnosti podniků. </w:t>
      </w:r>
      <w:r w:rsidRPr="00EA3338">
        <w:rPr>
          <w:rFonts w:asciiTheme="minorHAnsi" w:hAnsiTheme="minorHAnsi" w:cstheme="minorHAnsi"/>
          <w:bCs/>
          <w:sz w:val="22"/>
          <w:szCs w:val="22"/>
        </w:rPr>
        <w:t>Doba řešení: 2009-2011. číslo projektu 402/09/1739. Řešitel: doc. Ing. Adriana Knápková, Ph.D.</w:t>
      </w:r>
    </w:p>
    <w:p w14:paraId="192F5091" w14:textId="77777777" w:rsidR="00B2318C" w:rsidRPr="00EA3338" w:rsidRDefault="00B2318C" w:rsidP="005B2B09">
      <w:pPr>
        <w:pStyle w:val="Odstavecseseznamem"/>
        <w:numPr>
          <w:ilvl w:val="0"/>
          <w:numId w:val="6"/>
        </w:numPr>
        <w:spacing w:after="240"/>
        <w:ind w:left="851"/>
        <w:jc w:val="both"/>
        <w:rPr>
          <w:rFonts w:asciiTheme="minorHAnsi" w:hAnsiTheme="minorHAnsi" w:cstheme="minorHAnsi"/>
          <w:bCs/>
          <w:sz w:val="22"/>
          <w:szCs w:val="22"/>
        </w:rPr>
      </w:pPr>
      <w:r w:rsidRPr="00EA3338">
        <w:rPr>
          <w:rFonts w:asciiTheme="minorHAnsi" w:hAnsiTheme="minorHAnsi" w:cstheme="minorHAnsi"/>
          <w:b/>
          <w:bCs/>
          <w:sz w:val="22"/>
          <w:szCs w:val="22"/>
        </w:rPr>
        <w:t>Optimalizace multidisciplinárního navrhování a modelování výrobního systému virtuálních firem.</w:t>
      </w:r>
      <w:r w:rsidRPr="00EA3338">
        <w:rPr>
          <w:rFonts w:asciiTheme="minorHAnsi" w:hAnsiTheme="minorHAnsi" w:cstheme="minorHAnsi"/>
          <w:bCs/>
          <w:sz w:val="22"/>
          <w:szCs w:val="22"/>
        </w:rPr>
        <w:t xml:space="preserve"> Doba řešení: 2008-2010. Číslo projektu: 402/08/H051. Řešitel: prof. Ing. Edvard Leeder, CSc./prof. Dr. Ing. Drahomíra Pavelková</w:t>
      </w:r>
    </w:p>
    <w:p w14:paraId="473281E6" w14:textId="77777777" w:rsidR="00B2318C"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Externí grantové projekty TAČR řešené na fakultě v posledních pěti letech:</w:t>
      </w:r>
    </w:p>
    <w:p w14:paraId="77AE295F" w14:textId="77777777" w:rsidR="001555A9" w:rsidRPr="000C6467" w:rsidRDefault="001555A9"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Poznatky behaviorální ekonomie a jejich aplikace na úrovni obcí a krajů České republiky. </w:t>
      </w:r>
      <w:r w:rsidRPr="000C6467">
        <w:rPr>
          <w:rFonts w:asciiTheme="minorHAnsi" w:hAnsiTheme="minorHAnsi" w:cstheme="minorHAnsi"/>
          <w:bCs/>
          <w:sz w:val="22"/>
          <w:szCs w:val="22"/>
        </w:rPr>
        <w:t>Doba řešení: 1. 6. 2019 – 31. 5. 2021. Číslo projektu TJ02000339. Řešitel: Ing. Kučera</w:t>
      </w:r>
    </w:p>
    <w:p w14:paraId="6F761307" w14:textId="77777777" w:rsidR="001555A9" w:rsidRPr="000C6467" w:rsidRDefault="001555A9" w:rsidP="005B2B09">
      <w:pPr>
        <w:pStyle w:val="Odstavecseseznamem"/>
        <w:numPr>
          <w:ilvl w:val="0"/>
          <w:numId w:val="7"/>
        </w:numPr>
        <w:ind w:left="851"/>
        <w:jc w:val="both"/>
        <w:rPr>
          <w:rFonts w:asciiTheme="minorHAnsi" w:hAnsiTheme="minorHAnsi" w:cstheme="minorHAnsi"/>
          <w:sz w:val="22"/>
        </w:rPr>
      </w:pPr>
      <w:r w:rsidRPr="000C6467">
        <w:rPr>
          <w:rFonts w:asciiTheme="minorHAnsi" w:hAnsiTheme="minorHAnsi" w:cstheme="minorHAnsi"/>
          <w:b/>
          <w:bCs/>
          <w:sz w:val="22"/>
          <w:szCs w:val="22"/>
        </w:rPr>
        <w:t xml:space="preserve">Manažerský model hodnoty designu pro konkurenceschopnost MSP v ČR. </w:t>
      </w:r>
      <w:r w:rsidRPr="000C6467">
        <w:rPr>
          <w:rFonts w:asciiTheme="minorHAnsi" w:hAnsiTheme="minorHAnsi" w:cstheme="minorHAnsi"/>
          <w:bCs/>
          <w:sz w:val="22"/>
          <w:szCs w:val="22"/>
        </w:rPr>
        <w:t xml:space="preserve">Doba řešení: </w:t>
      </w:r>
      <w:r w:rsidRPr="000C6467">
        <w:rPr>
          <w:rFonts w:asciiTheme="minorHAnsi" w:hAnsiTheme="minorHAnsi" w:cstheme="minorHAnsi"/>
          <w:b/>
          <w:bCs/>
          <w:sz w:val="22"/>
          <w:szCs w:val="22"/>
        </w:rPr>
        <w:t xml:space="preserve"> </w:t>
      </w:r>
      <w:r w:rsidRPr="000C6467">
        <w:rPr>
          <w:rFonts w:asciiTheme="minorHAnsi" w:hAnsiTheme="minorHAnsi" w:cstheme="minorHAnsi"/>
          <w:sz w:val="22"/>
        </w:rPr>
        <w:t xml:space="preserve">1. 2. 2019 </w:t>
      </w:r>
      <w:r w:rsidRPr="000C6467">
        <w:rPr>
          <w:rFonts w:asciiTheme="minorHAnsi" w:hAnsiTheme="minorHAnsi" w:cstheme="minorHAnsi"/>
          <w:bCs/>
          <w:sz w:val="22"/>
          <w:szCs w:val="22"/>
        </w:rPr>
        <w:t>–</w:t>
      </w:r>
      <w:r w:rsidRPr="000C6467">
        <w:rPr>
          <w:rFonts w:asciiTheme="minorHAnsi" w:hAnsiTheme="minorHAnsi" w:cstheme="minorHAnsi"/>
          <w:sz w:val="22"/>
        </w:rPr>
        <w:t xml:space="preserve"> 31. 7. 2020. Číslo projektu TL02000255. Řešitel: dr. Šviráková (FMK), spoluřešitel za FaME: dr. Kramoliš.</w:t>
      </w:r>
    </w:p>
    <w:p w14:paraId="1FC4D494" w14:textId="77777777" w:rsidR="00B2318C" w:rsidRPr="000C6467" w:rsidRDefault="00B2318C" w:rsidP="005B2B09">
      <w:pPr>
        <w:pStyle w:val="Odstavecseseznamem"/>
        <w:numPr>
          <w:ilvl w:val="0"/>
          <w:numId w:val="7"/>
        </w:numPr>
        <w:ind w:left="851"/>
        <w:jc w:val="both"/>
        <w:rPr>
          <w:rFonts w:asciiTheme="minorHAnsi" w:hAnsiTheme="minorHAnsi" w:cstheme="minorHAnsi"/>
          <w:b/>
          <w:bCs/>
          <w:sz w:val="22"/>
          <w:szCs w:val="22"/>
        </w:rPr>
      </w:pPr>
      <w:r w:rsidRPr="000C6467">
        <w:rPr>
          <w:rFonts w:asciiTheme="minorHAnsi" w:hAnsiTheme="minorHAnsi" w:cstheme="minorHAnsi"/>
          <w:b/>
          <w:bCs/>
          <w:sz w:val="22"/>
          <w:szCs w:val="22"/>
        </w:rPr>
        <w:t xml:space="preserve">Inovace systémů řízení subjektů cestovního ruchu pomocí nástrojů procesního řízení. </w:t>
      </w:r>
      <w:r w:rsidRPr="000C6467">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5D1BEDEE" w14:textId="77777777" w:rsidR="00B2318C" w:rsidRPr="000C6467" w:rsidRDefault="00B2318C" w:rsidP="005B2B09">
      <w:pPr>
        <w:pStyle w:val="Odstavecseseznamem"/>
        <w:numPr>
          <w:ilvl w:val="0"/>
          <w:numId w:val="7"/>
        </w:numPr>
        <w:ind w:left="851"/>
        <w:jc w:val="both"/>
        <w:rPr>
          <w:rFonts w:asciiTheme="minorHAnsi" w:hAnsiTheme="minorHAnsi" w:cstheme="minorHAnsi"/>
          <w:bCs/>
          <w:sz w:val="22"/>
          <w:szCs w:val="22"/>
        </w:rPr>
      </w:pPr>
      <w:r w:rsidRPr="000C6467">
        <w:rPr>
          <w:rFonts w:asciiTheme="minorHAnsi" w:hAnsiTheme="minorHAnsi" w:cstheme="minorHAnsi"/>
          <w:b/>
          <w:bCs/>
          <w:sz w:val="22"/>
          <w:szCs w:val="22"/>
        </w:rPr>
        <w:t xml:space="preserve">Výkonový potenciál pracovníků 50+ a specifické formy řízení lidských zdrojů podniku. </w:t>
      </w:r>
      <w:r w:rsidRPr="000C6467">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1383BE32" w14:textId="77777777" w:rsidR="00B2318C" w:rsidRPr="000C6467" w:rsidRDefault="00B2318C" w:rsidP="005B2B09">
      <w:pPr>
        <w:pStyle w:val="Odstavecseseznamem"/>
        <w:numPr>
          <w:ilvl w:val="0"/>
          <w:numId w:val="7"/>
        </w:numPr>
        <w:spacing w:after="240"/>
        <w:ind w:left="850" w:hanging="357"/>
        <w:jc w:val="both"/>
        <w:rPr>
          <w:rFonts w:asciiTheme="minorHAnsi" w:hAnsiTheme="minorHAnsi" w:cstheme="minorHAnsi"/>
          <w:bCs/>
          <w:sz w:val="22"/>
          <w:szCs w:val="22"/>
        </w:rPr>
      </w:pPr>
      <w:r w:rsidRPr="000C6467">
        <w:rPr>
          <w:rFonts w:asciiTheme="minorHAnsi" w:hAnsiTheme="minorHAnsi" w:cstheme="minorHAnsi"/>
          <w:b/>
          <w:bCs/>
          <w:sz w:val="22"/>
          <w:szCs w:val="22"/>
        </w:rPr>
        <w:lastRenderedPageBreak/>
        <w:t xml:space="preserve">Klastrová politika České republiky a jejích regionů pro globální konkurenceschopnost a udržitelný růst. </w:t>
      </w:r>
      <w:r w:rsidRPr="000C6467">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40244BDF" w14:textId="77777777" w:rsidR="001555A9" w:rsidRPr="000C6467" w:rsidRDefault="001555A9" w:rsidP="001555A9">
      <w:pPr>
        <w:jc w:val="both"/>
        <w:rPr>
          <w:rFonts w:asciiTheme="minorHAnsi" w:hAnsiTheme="minorHAnsi" w:cstheme="minorHAnsi"/>
          <w:sz w:val="22"/>
          <w:szCs w:val="22"/>
        </w:rPr>
      </w:pPr>
      <w:r w:rsidRPr="000C6467">
        <w:rPr>
          <w:rFonts w:asciiTheme="minorHAnsi" w:hAnsiTheme="minorHAnsi" w:cstheme="minorHAnsi"/>
          <w:sz w:val="22"/>
          <w:szCs w:val="22"/>
        </w:rPr>
        <w:t>Externí grantový projekt MŠMT:</w:t>
      </w:r>
    </w:p>
    <w:p w14:paraId="4B7F7D55" w14:textId="77777777" w:rsidR="001555A9" w:rsidRPr="00F86C58" w:rsidRDefault="001555A9" w:rsidP="006116F3">
      <w:pPr>
        <w:pStyle w:val="Odstavecseseznamem"/>
        <w:numPr>
          <w:ilvl w:val="0"/>
          <w:numId w:val="7"/>
        </w:numPr>
        <w:ind w:left="851"/>
        <w:jc w:val="both"/>
        <w:rPr>
          <w:rFonts w:asciiTheme="minorHAnsi" w:hAnsiTheme="minorHAnsi" w:cstheme="minorHAnsi"/>
          <w:sz w:val="22"/>
          <w:szCs w:val="22"/>
        </w:rPr>
      </w:pPr>
      <w:r w:rsidRPr="00F86C58">
        <w:rPr>
          <w:rFonts w:asciiTheme="minorHAnsi" w:hAnsiTheme="minorHAnsi" w:cstheme="minorHAnsi"/>
          <w:b/>
          <w:bCs/>
          <w:sz w:val="22"/>
          <w:szCs w:val="22"/>
        </w:rPr>
        <w:t xml:space="preserve">Ochrana vodních útvarů na úrovni regionů na Ukrajině a v ČR: Problematika teorie a praxe. </w:t>
      </w:r>
      <w:r w:rsidRPr="00F86C58">
        <w:rPr>
          <w:rFonts w:asciiTheme="minorHAnsi" w:hAnsiTheme="minorHAnsi" w:cstheme="minorHAnsi"/>
          <w:bCs/>
          <w:sz w:val="22"/>
          <w:szCs w:val="22"/>
        </w:rPr>
        <w:t>Doba řešení: 1. 1. 2019 – 31. 12. 2020. Číslo projektu: 7AMB197UAXXX. Řešitel: dr. Zicha</w:t>
      </w:r>
    </w:p>
    <w:p w14:paraId="74F7FF1E" w14:textId="77777777" w:rsidR="00F86C58" w:rsidRDefault="00F86C58" w:rsidP="00F86C58">
      <w:pPr>
        <w:jc w:val="both"/>
        <w:rPr>
          <w:rFonts w:asciiTheme="minorHAnsi" w:hAnsiTheme="minorHAnsi" w:cstheme="minorHAnsi"/>
          <w:sz w:val="22"/>
          <w:szCs w:val="22"/>
        </w:rPr>
      </w:pPr>
    </w:p>
    <w:p w14:paraId="6903088C" w14:textId="77777777" w:rsidR="00F86C58" w:rsidRDefault="00F86C58" w:rsidP="00F86C58">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346BDD5E" w14:textId="77777777" w:rsidR="00F86C58" w:rsidRPr="0081410B" w:rsidRDefault="00F86C58" w:rsidP="00F86C58">
      <w:pPr>
        <w:pStyle w:val="Odstavecseseznamem"/>
        <w:numPr>
          <w:ilvl w:val="0"/>
          <w:numId w:val="7"/>
        </w:numPr>
        <w:spacing w:after="120"/>
        <w:ind w:left="850" w:hanging="357"/>
        <w:contextualSpacing w:val="0"/>
        <w:jc w:val="both"/>
        <w:rPr>
          <w:rFonts w:asciiTheme="minorHAnsi" w:hAnsiTheme="minorHAnsi" w:cstheme="minorHAnsi"/>
          <w:b/>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sidR="00CD43AC">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00CD43AC" w:rsidRPr="00CD43AC">
        <w:rPr>
          <w:rFonts w:asciiTheme="minorHAnsi" w:hAnsiTheme="minorHAnsi" w:cstheme="minorHAnsi"/>
          <w:bCs/>
          <w:sz w:val="22"/>
          <w:szCs w:val="22"/>
        </w:rPr>
        <w:t xml:space="preserve">NT12235.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29183851" w14:textId="77777777" w:rsidR="00F86C58" w:rsidRPr="00F86C58" w:rsidRDefault="00F86C58" w:rsidP="00F86C58">
      <w:pPr>
        <w:jc w:val="both"/>
        <w:rPr>
          <w:rFonts w:asciiTheme="minorHAnsi" w:hAnsiTheme="minorHAnsi" w:cstheme="minorHAnsi"/>
          <w:sz w:val="22"/>
          <w:szCs w:val="22"/>
        </w:rPr>
      </w:pPr>
    </w:p>
    <w:p w14:paraId="213534C0"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11355B81" w14:textId="77777777" w:rsidR="00B2318C" w:rsidRPr="00EA3338" w:rsidRDefault="00B2318C" w:rsidP="00B2318C">
      <w:pPr>
        <w:jc w:val="both"/>
        <w:rPr>
          <w:rFonts w:asciiTheme="minorHAnsi" w:hAnsiTheme="minorHAnsi" w:cstheme="minorHAnsi"/>
          <w:sz w:val="22"/>
          <w:szCs w:val="22"/>
        </w:rPr>
      </w:pPr>
    </w:p>
    <w:p w14:paraId="47042EB7" w14:textId="77777777" w:rsidR="00B2318C" w:rsidRPr="00EA3338" w:rsidRDefault="00B2318C" w:rsidP="00B2318C">
      <w:pPr>
        <w:jc w:val="both"/>
        <w:rPr>
          <w:rFonts w:asciiTheme="minorHAnsi" w:hAnsiTheme="minorHAnsi" w:cstheme="minorHAnsi"/>
          <w:sz w:val="22"/>
          <w:szCs w:val="22"/>
        </w:rPr>
      </w:pPr>
      <w:r w:rsidRPr="00EA3338">
        <w:rPr>
          <w:rFonts w:asciiTheme="minorHAnsi" w:hAnsiTheme="minorHAnsi" w:cstheme="minorHAnsi"/>
          <w:sz w:val="22"/>
          <w:szCs w:val="22"/>
        </w:rPr>
        <w:t>Mezinárodní projekty řešené na fakultě:</w:t>
      </w:r>
    </w:p>
    <w:p w14:paraId="06810D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SHAPE-ENERGY</w:t>
      </w:r>
      <w:r w:rsidRPr="001A7A57">
        <w:rPr>
          <w:rFonts w:asciiTheme="minorHAnsi" w:hAnsiTheme="minorHAnsi" w:cstheme="minorHAnsi"/>
          <w:sz w:val="22"/>
          <w:szCs w:val="22"/>
        </w:rPr>
        <w:t>, Mezinárodní program: H2020, číslo projektu: 731264, Příjemce: Anglia Ruskin University</w:t>
      </w:r>
    </w:p>
    <w:p w14:paraId="20002912"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Improving the Efficiency of Student Services (IMPRESS), </w:t>
      </w:r>
      <w:r w:rsidRPr="001A7A57">
        <w:rPr>
          <w:rFonts w:asciiTheme="minorHAnsi" w:hAnsiTheme="minorHAnsi" w:cstheme="minorHAnsi"/>
          <w:sz w:val="22"/>
          <w:szCs w:val="22"/>
        </w:rPr>
        <w:t xml:space="preserve">Mezinárodní program: Tempus, číslo projektu: 530534-TEMPUS-1-2012-1-UK-TEMPUS-SMGR, Příjemce: </w:t>
      </w:r>
      <w:r w:rsidRPr="001A7A57">
        <w:rPr>
          <w:rFonts w:asciiTheme="minorHAnsi" w:hAnsiTheme="minorHAnsi" w:cstheme="minorHAnsi"/>
          <w:sz w:val="22"/>
          <w:szCs w:val="22"/>
          <w:lang w:val="fr-BE"/>
        </w:rPr>
        <w:t>Northumbria University</w:t>
      </w:r>
    </w:p>
    <w:p w14:paraId="41346790"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Cs/>
          <w:sz w:val="22"/>
          <w:szCs w:val="22"/>
        </w:rPr>
      </w:pPr>
      <w:r w:rsidRPr="001A7A57">
        <w:rPr>
          <w:rFonts w:asciiTheme="minorHAnsi" w:hAnsiTheme="minorHAnsi" w:cstheme="minorHAnsi"/>
          <w:b/>
          <w:sz w:val="22"/>
          <w:szCs w:val="22"/>
        </w:rPr>
        <w:t>Euro-Asian Cooperation for Excellence and Advancement (EACEA II)</w:t>
      </w:r>
      <w:r w:rsidRPr="001A7A57">
        <w:rPr>
          <w:rFonts w:asciiTheme="minorHAnsi" w:hAnsiTheme="minorHAnsi" w:cstheme="minorHAnsi"/>
          <w:sz w:val="22"/>
          <w:szCs w:val="22"/>
        </w:rPr>
        <w:t>, Mezinárodní program: Erasmus Mundus, číslo projektu: 544978-EM-1-2013-1-SI-ERA MUNDUS-EMA21, Příjemce: University of Ljubljana</w:t>
      </w:r>
    </w:p>
    <w:p w14:paraId="1275D8D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sz w:val="22"/>
          <w:szCs w:val="22"/>
        </w:rPr>
        <w:t xml:space="preserve">Education Force : Driving Mobility for EU-East Europe Cooperation (EFFORT), </w:t>
      </w:r>
      <w:r w:rsidRPr="001A7A57">
        <w:rPr>
          <w:rFonts w:asciiTheme="minorHAnsi" w:hAnsiTheme="minorHAnsi" w:cstheme="minorHAnsi"/>
          <w:sz w:val="22"/>
          <w:szCs w:val="22"/>
        </w:rPr>
        <w:t xml:space="preserve">Mezinárodní program: Erasmus Mundus, číslo projektu: </w:t>
      </w:r>
      <w:r w:rsidRPr="001A7A57">
        <w:rPr>
          <w:rFonts w:asciiTheme="minorHAnsi" w:hAnsiTheme="minorHAnsi" w:cstheme="minorHAnsi"/>
          <w:sz w:val="22"/>
          <w:szCs w:val="22"/>
          <w:lang w:val="fr-BE"/>
        </w:rPr>
        <w:t>545407-EM-1-2013-1-GR-ERA MUNDUS-EMA21</w:t>
      </w:r>
      <w:r w:rsidRPr="001A7A57">
        <w:rPr>
          <w:rFonts w:asciiTheme="minorHAnsi" w:hAnsiTheme="minorHAnsi" w:cstheme="minorHAnsi"/>
          <w:sz w:val="22"/>
          <w:szCs w:val="22"/>
        </w:rPr>
        <w:t xml:space="preserve">, Příjemce: </w:t>
      </w:r>
      <w:r w:rsidRPr="001A7A57">
        <w:rPr>
          <w:rFonts w:asciiTheme="minorHAnsi" w:hAnsiTheme="minorHAnsi" w:cstheme="minorHAnsi"/>
          <w:sz w:val="22"/>
          <w:szCs w:val="22"/>
          <w:lang w:val="fr-BE"/>
        </w:rPr>
        <w:t>Alexander Technological Institution of Thessaloniki</w:t>
      </w:r>
    </w:p>
    <w:p w14:paraId="4E0CFF5B"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b/>
          <w:sz w:val="22"/>
          <w:szCs w:val="22"/>
        </w:rPr>
      </w:pPr>
      <w:r w:rsidRPr="001A7A57">
        <w:rPr>
          <w:rFonts w:asciiTheme="minorHAnsi" w:hAnsiTheme="minorHAnsi" w:cstheme="minorHAnsi"/>
          <w:b/>
          <w:bCs/>
        </w:rPr>
        <w:t>Pilot project: Entrepreneurship education for University,</w:t>
      </w:r>
      <w:r w:rsidRPr="001A7A57">
        <w:rPr>
          <w:rFonts w:asciiTheme="minorHAnsi" w:hAnsiTheme="minorHAnsi" w:cstheme="minorHAnsi"/>
          <w:bCs/>
          <w:sz w:val="22"/>
          <w:szCs w:val="22"/>
        </w:rPr>
        <w:t xml:space="preserve"> </w:t>
      </w:r>
      <w:r w:rsidRPr="001A7A57">
        <w:rPr>
          <w:rFonts w:asciiTheme="minorHAnsi" w:hAnsiTheme="minorHAnsi" w:cstheme="minorHAnsi"/>
          <w:sz w:val="22"/>
          <w:szCs w:val="22"/>
        </w:rPr>
        <w:t>Mezinárodní program: ERASMUS+, Doba řešení: 1.9.2016 – 31. 8. 2018, Příjemce: Univerzita Tomáše Bati ve Zlíně</w:t>
      </w:r>
    </w:p>
    <w:p w14:paraId="63AD2FEE" w14:textId="77777777" w:rsidR="00B2318C" w:rsidRPr="001A7A57" w:rsidRDefault="00B2318C" w:rsidP="007D1F4D">
      <w:pPr>
        <w:pStyle w:val="Odstavecseseznamem"/>
        <w:numPr>
          <w:ilvl w:val="0"/>
          <w:numId w:val="15"/>
        </w:numPr>
        <w:ind w:left="851" w:hanging="284"/>
        <w:jc w:val="both"/>
        <w:rPr>
          <w:rFonts w:asciiTheme="minorHAnsi" w:hAnsiTheme="minorHAnsi" w:cstheme="minorHAnsi"/>
          <w:sz w:val="22"/>
          <w:szCs w:val="22"/>
        </w:rPr>
      </w:pPr>
      <w:r w:rsidRPr="001A7A57">
        <w:rPr>
          <w:rFonts w:asciiTheme="minorHAnsi" w:hAnsiTheme="minorHAnsi" w:cstheme="minorHAnsi"/>
          <w:b/>
          <w:sz w:val="22"/>
          <w:szCs w:val="22"/>
          <w:lang w:val="fr-BE"/>
        </w:rPr>
        <w:t xml:space="preserve">Cross Border Health Care, </w:t>
      </w:r>
      <w:r w:rsidRPr="001A7A57">
        <w:rPr>
          <w:rFonts w:asciiTheme="minorHAnsi" w:hAnsiTheme="minorHAnsi" w:cstheme="minorHAnsi"/>
          <w:sz w:val="22"/>
          <w:szCs w:val="22"/>
        </w:rPr>
        <w:t>Mezinárodní program: ERASMUS Intensive Prgramme, Doba řešení: 2014-2015, Příjemce: Hogeschool West-Vlaanderen</w:t>
      </w:r>
    </w:p>
    <w:p w14:paraId="0614B08E" w14:textId="77777777" w:rsidR="00B2318C" w:rsidRPr="001555A9" w:rsidRDefault="00B2318C" w:rsidP="007D1F4D">
      <w:pPr>
        <w:pStyle w:val="Odstavecseseznamem"/>
        <w:numPr>
          <w:ilvl w:val="0"/>
          <w:numId w:val="15"/>
        </w:numPr>
        <w:ind w:left="851" w:hanging="284"/>
        <w:jc w:val="both"/>
        <w:rPr>
          <w:rFonts w:asciiTheme="minorHAnsi" w:hAnsiTheme="minorHAnsi" w:cstheme="minorHAnsi"/>
          <w:sz w:val="24"/>
          <w:szCs w:val="22"/>
        </w:rPr>
      </w:pPr>
      <w:r>
        <w:rPr>
          <w:rFonts w:asciiTheme="minorHAnsi" w:hAnsiTheme="minorHAnsi" w:cstheme="minorHAnsi"/>
          <w:sz w:val="22"/>
          <w:szCs w:val="22"/>
        </w:rPr>
        <w:t>P</w:t>
      </w:r>
      <w:r w:rsidRPr="001A7A57">
        <w:rPr>
          <w:rFonts w:asciiTheme="minorHAnsi" w:hAnsiTheme="minorHAnsi" w:cstheme="minorHAnsi"/>
          <w:sz w:val="22"/>
          <w:szCs w:val="22"/>
        </w:rPr>
        <w:t xml:space="preserve">rojekt V4 No. 21520157 </w:t>
      </w:r>
      <w:r w:rsidRPr="001A7A57">
        <w:rPr>
          <w:rFonts w:asciiTheme="minorHAnsi" w:hAnsiTheme="minorHAnsi" w:cstheme="minorHAnsi"/>
          <w:b/>
          <w:sz w:val="22"/>
          <w:szCs w:val="22"/>
        </w:rPr>
        <w:t>V4 cluster policies and their influence on the viability of cluster organizations,</w:t>
      </w:r>
      <w:r w:rsidRPr="001A7A57">
        <w:rPr>
          <w:rFonts w:asciiTheme="minorHAnsi" w:hAnsiTheme="minorHAnsi" w:cstheme="minorHAnsi"/>
          <w:sz w:val="22"/>
          <w:szCs w:val="22"/>
        </w:rPr>
        <w:t xml:space="preserve"> Doba řešení 1. 1. 2016 – 31. 12. 2016, </w:t>
      </w:r>
      <w:r w:rsidRPr="001A7A57">
        <w:rPr>
          <w:rFonts w:asciiTheme="minorHAnsi" w:hAnsiTheme="minorHAnsi" w:cstheme="minorHAnsi"/>
          <w:sz w:val="22"/>
        </w:rPr>
        <w:t>Příjemce: Univerzita Tomáše Bati ve Zlíně</w:t>
      </w:r>
    </w:p>
    <w:p w14:paraId="62C5EB0F" w14:textId="77777777" w:rsidR="001555A9" w:rsidRPr="000C6467" w:rsidRDefault="001555A9" w:rsidP="007D1F4D">
      <w:pPr>
        <w:pStyle w:val="Odstavecseseznamem"/>
        <w:numPr>
          <w:ilvl w:val="0"/>
          <w:numId w:val="15"/>
        </w:numPr>
        <w:ind w:left="851" w:hanging="284"/>
        <w:jc w:val="both"/>
        <w:rPr>
          <w:rFonts w:asciiTheme="minorHAnsi" w:hAnsiTheme="minorHAnsi" w:cstheme="minorHAnsi"/>
          <w:sz w:val="24"/>
          <w:szCs w:val="22"/>
        </w:rPr>
      </w:pPr>
      <w:r w:rsidRPr="000C6467">
        <w:rPr>
          <w:rFonts w:asciiTheme="minorHAnsi" w:hAnsiTheme="minorHAnsi" w:cstheme="minorHAnsi"/>
          <w:sz w:val="22"/>
        </w:rPr>
        <w:t>Projekt V4 No. 21820267</w:t>
      </w:r>
      <w:r w:rsidRPr="000C6467">
        <w:t xml:space="preserve"> </w:t>
      </w:r>
      <w:r w:rsidRPr="000C6467">
        <w:rPr>
          <w:rFonts w:asciiTheme="minorHAnsi" w:hAnsiTheme="minorHAnsi" w:cstheme="minorHAnsi"/>
          <w:b/>
          <w:sz w:val="22"/>
          <w:szCs w:val="22"/>
        </w:rPr>
        <w:t xml:space="preserve">How to prevent SMEs failure (Actions based on comparative analysis in Visegrad countries and Serbia), </w:t>
      </w:r>
      <w:r w:rsidRPr="000C6467">
        <w:rPr>
          <w:rFonts w:asciiTheme="minorHAnsi" w:hAnsiTheme="minorHAnsi" w:cstheme="minorHAnsi"/>
          <w:sz w:val="22"/>
          <w:szCs w:val="22"/>
        </w:rPr>
        <w:t xml:space="preserve">Doba řešení 1. 9. 2018 – 31. 8. 2020, </w:t>
      </w:r>
      <w:r w:rsidRPr="000C6467">
        <w:rPr>
          <w:rFonts w:asciiTheme="minorHAnsi" w:hAnsiTheme="minorHAnsi" w:cstheme="minorHAnsi"/>
          <w:sz w:val="22"/>
        </w:rPr>
        <w:t>Příjemce: Univerzita Tomáše Bati ve Zlíně</w:t>
      </w:r>
      <w:r w:rsidRPr="000C6467">
        <w:rPr>
          <w:rFonts w:asciiTheme="minorHAnsi" w:hAnsiTheme="minorHAnsi" w:cstheme="minorHAnsi"/>
          <w:sz w:val="22"/>
          <w:szCs w:val="22"/>
        </w:rPr>
        <w:t xml:space="preserve"> </w:t>
      </w:r>
    </w:p>
    <w:p w14:paraId="5DD7967C" w14:textId="77777777" w:rsidR="00B2318C" w:rsidRPr="00EA3338" w:rsidRDefault="00B2318C" w:rsidP="00B2318C">
      <w:pPr>
        <w:jc w:val="both"/>
        <w:rPr>
          <w:rFonts w:asciiTheme="minorHAnsi" w:hAnsiTheme="minorHAnsi" w:cstheme="minorHAnsi"/>
          <w:sz w:val="22"/>
          <w:szCs w:val="22"/>
        </w:rPr>
      </w:pPr>
    </w:p>
    <w:p w14:paraId="32B4EC7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61DF52E9"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w:t>
      </w:r>
      <w:r w:rsidRPr="00EA3338">
        <w:rPr>
          <w:rFonts w:asciiTheme="minorHAnsi" w:hAnsiTheme="minorHAnsi" w:cstheme="minorHAnsi"/>
          <w:sz w:val="22"/>
          <w:szCs w:val="22"/>
        </w:rPr>
        <w:lastRenderedPageBreak/>
        <w:t>výzkumných týmů formou podpory specifických výzkumných projektů. Práce těchto týmů a plnění výstupů jednotlivých projektů je soustavně monitorována a hodnocena.</w:t>
      </w:r>
    </w:p>
    <w:p w14:paraId="4F7CA6C2"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7C1652D0"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F73FCCE" w14:textId="77777777" w:rsidR="00B2318C" w:rsidRPr="00EA3338"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Ekonomika, Management a Finance 2018</w:t>
      </w:r>
      <w:r w:rsidRPr="00EA3338">
        <w:rPr>
          <w:rFonts w:asciiTheme="minorHAnsi" w:hAnsiTheme="minorHAnsi" w:cstheme="minorHAnsi"/>
          <w:sz w:val="22"/>
          <w:szCs w:val="22"/>
        </w:rPr>
        <w:t>“ pořádané ve spolupráci s Paneurópskou Vysokou Školou v Bratislavě.</w:t>
      </w:r>
    </w:p>
    <w:p w14:paraId="1FB665CC" w14:textId="77777777" w:rsidR="00B2318C" w:rsidRPr="00EA3338" w:rsidRDefault="00B2318C" w:rsidP="00B2318C">
      <w:pPr>
        <w:spacing w:after="36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sidR="001555A9">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336BF96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504CE540"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2.3</w:t>
      </w:r>
    </w:p>
    <w:p w14:paraId="31039E7E" w14:textId="77777777" w:rsidR="00B2318C" w:rsidRPr="00EA3338" w:rsidRDefault="00B2318C" w:rsidP="00B2318C">
      <w:pPr>
        <w:ind w:left="2832" w:firstLine="708"/>
      </w:pPr>
    </w:p>
    <w:p w14:paraId="72E4243B"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 manažera – projektanta a systémově orientovaného průmyslového inženýra, kteří jsou schopni nejen definovat, ale i modelovat procesní a projektové komplexní systémové vazby a pomocí optimalizačních metod a stochastického rozhodování.</w:t>
      </w:r>
    </w:p>
    <w:p w14:paraId="354EF12E" w14:textId="77777777" w:rsidR="00B2318C" w:rsidRPr="00EA3338"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30875465" w14:textId="77777777" w:rsidR="00B2318C" w:rsidRDefault="00B2318C" w:rsidP="00B2318C">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p w14:paraId="52BD62A2" w14:textId="77777777" w:rsidR="000C6467" w:rsidRDefault="000C6467" w:rsidP="00B2318C">
      <w:pPr>
        <w:spacing w:after="120"/>
        <w:jc w:val="both"/>
        <w:rPr>
          <w:rFonts w:asciiTheme="minorHAnsi" w:hAnsiTheme="minorHAnsi" w:cstheme="minorHAnsi"/>
          <w:sz w:val="22"/>
        </w:rPr>
      </w:pPr>
    </w:p>
    <w:p w14:paraId="467DC6AE" w14:textId="77777777" w:rsidR="000C6467" w:rsidRDefault="000C6467" w:rsidP="00B2318C">
      <w:pPr>
        <w:spacing w:after="120"/>
        <w:jc w:val="both"/>
        <w:rPr>
          <w:rFonts w:asciiTheme="minorHAnsi" w:hAnsiTheme="minorHAnsi" w:cstheme="minorHAnsi"/>
          <w:sz w:val="22"/>
        </w:rPr>
      </w:pPr>
    </w:p>
    <w:p w14:paraId="623BD547" w14:textId="77777777" w:rsidR="000C6467" w:rsidRDefault="000C6467" w:rsidP="00B2318C">
      <w:pPr>
        <w:spacing w:after="120"/>
        <w:jc w:val="both"/>
        <w:rPr>
          <w:rFonts w:asciiTheme="minorHAnsi" w:hAnsiTheme="minorHAnsi" w:cstheme="minorHAnsi"/>
          <w:sz w:val="22"/>
        </w:rPr>
      </w:pPr>
    </w:p>
    <w:p w14:paraId="2C71FD5B" w14:textId="77777777" w:rsidR="000C6467" w:rsidRDefault="000C6467" w:rsidP="00B2318C">
      <w:pPr>
        <w:spacing w:after="120"/>
        <w:jc w:val="both"/>
        <w:rPr>
          <w:rFonts w:asciiTheme="minorHAnsi" w:hAnsiTheme="minorHAnsi" w:cstheme="minorHAnsi"/>
          <w:sz w:val="22"/>
        </w:rPr>
      </w:pPr>
    </w:p>
    <w:p w14:paraId="2C114980" w14:textId="77777777" w:rsidR="000C6467" w:rsidRDefault="000C6467" w:rsidP="00B2318C">
      <w:pPr>
        <w:spacing w:after="120"/>
        <w:jc w:val="both"/>
        <w:rPr>
          <w:rFonts w:asciiTheme="minorHAnsi" w:hAnsiTheme="minorHAnsi" w:cstheme="minorHAnsi"/>
          <w:sz w:val="22"/>
        </w:rPr>
      </w:pPr>
    </w:p>
    <w:p w14:paraId="2E3D8B3E" w14:textId="77777777" w:rsidR="000C6467" w:rsidRDefault="000C6467" w:rsidP="00B2318C">
      <w:pPr>
        <w:spacing w:after="120"/>
        <w:jc w:val="both"/>
        <w:rPr>
          <w:rFonts w:asciiTheme="minorHAnsi" w:hAnsiTheme="minorHAnsi" w:cstheme="minorHAnsi"/>
          <w:sz w:val="22"/>
        </w:rPr>
      </w:pPr>
    </w:p>
    <w:p w14:paraId="0A1397E7" w14:textId="77777777" w:rsidR="000C6467" w:rsidRDefault="000C6467" w:rsidP="00B2318C">
      <w:pPr>
        <w:spacing w:after="120"/>
        <w:jc w:val="both"/>
        <w:rPr>
          <w:rFonts w:asciiTheme="minorHAnsi" w:hAnsiTheme="minorHAnsi" w:cstheme="minorHAnsi"/>
          <w:sz w:val="22"/>
        </w:rPr>
      </w:pPr>
    </w:p>
    <w:p w14:paraId="2CB72C3F" w14:textId="77777777" w:rsidR="000C6467" w:rsidRDefault="000C6467" w:rsidP="00B2318C">
      <w:pPr>
        <w:spacing w:after="120"/>
        <w:jc w:val="both"/>
        <w:rPr>
          <w:rFonts w:asciiTheme="minorHAnsi" w:hAnsiTheme="minorHAnsi" w:cstheme="minorHAnsi"/>
          <w:sz w:val="22"/>
        </w:rPr>
      </w:pPr>
    </w:p>
    <w:p w14:paraId="0A2930A0" w14:textId="77777777" w:rsidR="000C6467" w:rsidRDefault="000C6467" w:rsidP="00B2318C">
      <w:pPr>
        <w:spacing w:after="120"/>
        <w:jc w:val="both"/>
        <w:rPr>
          <w:rFonts w:asciiTheme="minorHAnsi" w:hAnsiTheme="minorHAnsi" w:cstheme="minorHAnsi"/>
          <w:sz w:val="22"/>
        </w:rPr>
      </w:pPr>
    </w:p>
    <w:p w14:paraId="693B2564" w14:textId="77777777" w:rsidR="00B2318C" w:rsidRDefault="00B2318C" w:rsidP="00B2318C">
      <w:pPr>
        <w:rPr>
          <w:rFonts w:asciiTheme="minorHAnsi" w:hAnsiTheme="minorHAnsi" w:cstheme="minorHAnsi"/>
          <w:i/>
        </w:rPr>
      </w:pPr>
    </w:p>
    <w:p w14:paraId="1D16612B" w14:textId="77777777" w:rsidR="00B2318C" w:rsidRPr="00F26CBF" w:rsidRDefault="00B2318C" w:rsidP="00B2318C">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B2318C" w:rsidRPr="00EA3338" w14:paraId="2F5020C9" w14:textId="77777777" w:rsidTr="00D90878">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7E9A816A"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0863B4B3"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7417EDC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550AA2D8"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14161C80" w14:textId="77777777" w:rsidR="00B2318C" w:rsidRPr="00EA3338" w:rsidRDefault="00B2318C" w:rsidP="00D90878">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B2318C" w:rsidRPr="00EA3338" w14:paraId="7E39EC6D" w14:textId="77777777" w:rsidTr="00D90878">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0068108"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0490EAB9"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46897461"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2242776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6AEC16F7"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B2318C" w:rsidRPr="00EA3338" w14:paraId="2097D3A1" w14:textId="77777777" w:rsidTr="00D90878">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F30049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402DCDFB"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3843F2F2"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21CC02CF"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2A949152"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B2318C" w:rsidRPr="00EA3338" w14:paraId="22588E5A" w14:textId="77777777" w:rsidTr="00D90878">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B9E7CFC"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0A2DC3EA"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18C19EEF"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56FAEFC5"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3CD3433"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B2318C" w:rsidRPr="00EA3338" w14:paraId="229823E8" w14:textId="77777777" w:rsidTr="00D90878">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3A59D60E"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lastRenderedPageBreak/>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2375BC3E" w14:textId="77777777" w:rsidR="00B2318C" w:rsidRPr="002829D5" w:rsidRDefault="00B2318C" w:rsidP="00D90878">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76C3523D" w14:textId="77777777" w:rsidR="00B2318C" w:rsidRPr="00EA3338" w:rsidRDefault="00B2318C" w:rsidP="00D90878">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3E36E572"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5B0D26D8"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B2318C" w:rsidRPr="00EA3338" w14:paraId="35DB52F9" w14:textId="77777777" w:rsidTr="00D90878">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1A6434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227036B7"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45EFD33C"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1C878CF3"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17370C30" w14:textId="77777777" w:rsidR="00B2318C" w:rsidRPr="00EA3338" w:rsidRDefault="00B2318C" w:rsidP="00D90878">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B2318C" w:rsidRPr="00EA3338" w14:paraId="23156453" w14:textId="77777777" w:rsidTr="001555A9">
        <w:trPr>
          <w:trHeight w:val="3330"/>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3A0AE383"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4EC6F640" w14:textId="77777777" w:rsidR="00B2318C" w:rsidRPr="00EA3338" w:rsidRDefault="00B2318C" w:rsidP="00D90878">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41E1D10A"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0F1D33AB"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6E53E216" w14:textId="77777777" w:rsidR="00B2318C" w:rsidRPr="00EA3338" w:rsidRDefault="00B2318C" w:rsidP="00D90878">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1555A9" w:rsidRPr="00EA3338" w14:paraId="11DC9ABE" w14:textId="77777777" w:rsidTr="00D90878">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06B68139"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22881C9C" w14:textId="77777777" w:rsidR="001555A9" w:rsidRPr="005F2252" w:rsidRDefault="001555A9" w:rsidP="001555A9">
            <w:pPr>
              <w:rPr>
                <w:rFonts w:asciiTheme="minorHAnsi" w:hAnsiTheme="minorHAnsi" w:cstheme="minorHAnsi"/>
                <w:color w:val="4F81BD" w:themeColor="accent1"/>
                <w:szCs w:val="22"/>
              </w:rPr>
            </w:pPr>
            <w:r w:rsidRPr="005F2252">
              <w:rPr>
                <w:rFonts w:asciiTheme="minorHAnsi" w:hAnsiTheme="minorHAnsi" w:cstheme="minorHAnsi"/>
                <w:color w:val="4F81BD" w:themeColor="accent1"/>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5ABE494A"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color w:val="4F81BD" w:themeColor="accent1"/>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510E73B3" w14:textId="77777777" w:rsidR="001555A9" w:rsidRPr="005F2252" w:rsidRDefault="001555A9" w:rsidP="001555A9">
            <w:pPr>
              <w:rPr>
                <w:rFonts w:asciiTheme="minorHAnsi" w:hAnsiTheme="minorHAnsi" w:cstheme="minorHAnsi"/>
                <w:b/>
                <w:color w:val="4F81BD" w:themeColor="accent1"/>
                <w:szCs w:val="22"/>
              </w:rPr>
            </w:pPr>
            <w:r w:rsidRPr="005F2252">
              <w:rPr>
                <w:rFonts w:asciiTheme="minorHAnsi" w:hAnsiTheme="minorHAnsi" w:cstheme="minorHAnsi"/>
                <w:b/>
                <w:color w:val="4F81BD" w:themeColor="accent1"/>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32796F5F" w14:textId="77777777" w:rsidR="001555A9" w:rsidRPr="005F2252" w:rsidRDefault="001555A9" w:rsidP="001555A9">
            <w:pPr>
              <w:rPr>
                <w:rFonts w:asciiTheme="minorHAnsi" w:hAnsiTheme="minorHAnsi" w:cstheme="minorHAnsi"/>
                <w:color w:val="4F81BD" w:themeColor="accent1"/>
              </w:rPr>
            </w:pPr>
            <w:r w:rsidRPr="005F2252">
              <w:rPr>
                <w:rFonts w:asciiTheme="minorHAnsi" w:hAnsiTheme="minorHAnsi" w:cstheme="minorHAnsi"/>
                <w:color w:val="4F81BD" w:themeColor="accent1"/>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p w14:paraId="77B26514" w14:textId="77777777" w:rsidR="001555A9" w:rsidRPr="005F2252" w:rsidRDefault="001555A9" w:rsidP="001555A9">
            <w:pPr>
              <w:rPr>
                <w:rFonts w:asciiTheme="minorHAnsi" w:hAnsiTheme="minorHAnsi" w:cstheme="minorHAnsi"/>
                <w:color w:val="4F81BD" w:themeColor="accent1"/>
              </w:rPr>
            </w:pPr>
          </w:p>
        </w:tc>
      </w:tr>
    </w:tbl>
    <w:p w14:paraId="572922D8" w14:textId="77777777" w:rsidR="00B2318C" w:rsidRPr="00EA3338" w:rsidRDefault="00B2318C" w:rsidP="00B2318C">
      <w:pPr>
        <w:jc w:val="both"/>
      </w:pPr>
    </w:p>
    <w:p w14:paraId="602A9EAB" w14:textId="77777777" w:rsidR="00B2318C" w:rsidRDefault="00B2318C" w:rsidP="00B2318C">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w:t>
      </w:r>
      <w:r w:rsidRPr="00EA3338">
        <w:rPr>
          <w:rFonts w:asciiTheme="minorHAnsi" w:hAnsiTheme="minorHAnsi" w:cstheme="minorHAnsi"/>
          <w:sz w:val="22"/>
          <w:szCs w:val="22"/>
        </w:rPr>
        <w:lastRenderedPageBreak/>
        <w:t>managementu, ekonomie, podnikové ekonomiky, obchodu, podnikatelství. Platforma slouží ke sdílení zkušeností ve vzdělávacím procesu, vzdělávacích projektech a ve výzkumu.</w:t>
      </w:r>
    </w:p>
    <w:p w14:paraId="5E15FD08"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0C98FFDD" w14:textId="77777777" w:rsidR="00B2318C" w:rsidRDefault="00B2318C" w:rsidP="00B2318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649C8099" w14:textId="77777777" w:rsidR="00B2318C" w:rsidRPr="00321A3D" w:rsidRDefault="00B2318C" w:rsidP="00B2318C">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3" w:history="1">
        <w:r w:rsidRPr="00321A3D">
          <w:rPr>
            <w:rStyle w:val="Hypertextovodkaz"/>
            <w:rFonts w:asciiTheme="minorHAnsi" w:hAnsiTheme="minorHAnsi" w:cstheme="minorHAnsi"/>
            <w:i/>
            <w:sz w:val="22"/>
            <w:szCs w:val="22"/>
          </w:rPr>
          <w:t>Mezinárodní vztahy.</w:t>
        </w:r>
      </w:hyperlink>
    </w:p>
    <w:p w14:paraId="62FE5A14" w14:textId="77777777" w:rsidR="00B2318C" w:rsidRPr="007E0951" w:rsidRDefault="00B2318C" w:rsidP="00B2318C">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Profil absolventa a obsah studia </w:t>
      </w:r>
    </w:p>
    <w:p w14:paraId="52D28BB4"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72465B71" w14:textId="77777777" w:rsidR="00B2318C" w:rsidRPr="00805554" w:rsidRDefault="00B2318C" w:rsidP="00B2318C">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14:paraId="102F0334"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 xml:space="preserve">Economics and Management </w:t>
      </w:r>
      <w:r w:rsidRPr="00824E73">
        <w:rPr>
          <w:rFonts w:asciiTheme="minorHAnsi" w:hAnsiTheme="minorHAnsi" w:cstheme="minorHAnsi"/>
          <w:sz w:val="22"/>
        </w:rPr>
        <w:t>má klíčové znalosti a dovednosti nezbytné k základnímu výzkumu a k pokročilé analytické a manažerské činnosti, a to z oblasti ekonomické teorie, managementu a ekonomiky podniku a dle zaměření disertační práce si prohloubí své znalosti v oblasti podnikových financí, marketingu a chování spotřebitele a znalostního managementu odpovídající soudobému stavu poznání. Absolvent je schopen identifikovat aktuální vývojové trendy a změny v rámci jednotlivých disciplín a promítnutí základního nebo aplikovaného výzkumu či manažerské praxe do vývoje těchto disciplín.</w:t>
      </w:r>
    </w:p>
    <w:p w14:paraId="769A8CD2"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Ve vztahu k typu studijního programu umí student v odpovídající šíři a míře identifikovat, třídit a interpretovat ekonomická data včetně jejich explicitních a implicitních předpokladů. Absolvent umí aplikovat klíčové koncepty matematicko-statistické analýzy, pravděpodobnostní metody a kvantitativní a kvalitativní datové analýzy. Absolvent je zároveň schopen v pokročilé míře využívat moderní informační technologie a softwarovou podporu pro organizační a analytické práce. </w:t>
      </w:r>
    </w:p>
    <w:p w14:paraId="22195791"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Absolvent je způsobilý působit na pozicích vědeckého pracovníka v základním či aplikovaném výzkumu na univerzitách nebo výzkumných institucích, či na vyšších manažerských pozicích ve finančních institucích, průmyslovém či neziskovém sektoru.</w:t>
      </w:r>
    </w:p>
    <w:p w14:paraId="41411225" w14:textId="77777777" w:rsidR="001555A9" w:rsidRPr="00824E73" w:rsidRDefault="001555A9" w:rsidP="001555A9">
      <w:pPr>
        <w:jc w:val="both"/>
        <w:rPr>
          <w:b/>
        </w:rPr>
      </w:pPr>
    </w:p>
    <w:p w14:paraId="7861DF51" w14:textId="77777777" w:rsidR="001555A9" w:rsidRPr="00824E73" w:rsidRDefault="001555A9" w:rsidP="001555A9">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5DC12A5F" w14:textId="77777777" w:rsidR="001555A9" w:rsidRPr="00824E73" w:rsidRDefault="001555A9" w:rsidP="001555A9">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824E73">
        <w:rPr>
          <w:rFonts w:asciiTheme="minorHAnsi" w:hAnsiTheme="minorHAnsi" w:cstheme="minorHAnsi"/>
          <w:sz w:val="22"/>
        </w:rPr>
        <w:t>:</w:t>
      </w:r>
    </w:p>
    <w:p w14:paraId="568379C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zná problematiku metodologie výzkumu, využití výzkumných metod a postupů pro řešení výzkumného problému,</w:t>
      </w:r>
    </w:p>
    <w:p w14:paraId="0CE34CB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má pokročilé znalosti ekonomie a ekonomických teorií pro identifikaci a formulaci teoretického rámce výzkumného problému a požadovaného cílového řešení výzkumného projektu, </w:t>
      </w:r>
    </w:p>
    <w:p w14:paraId="0701D8C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komplexní systémový pohled na problematiku managementu a ekonomiky podniku a umí samostatně řešit otázky jejího rozvoje,</w:t>
      </w:r>
    </w:p>
    <w:p w14:paraId="6CE5FFCA"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lastRenderedPageBreak/>
        <w:t>orientuje se v nových trendech, umí predikovat inovační trendy v oblasti managementu, ekonomiky podniku a dalších ekonomických disciplín, dle zaměření své disertační práce a využít je pro vědecko-výzkumné a vývojové projekty orientované na zvyšování výkonnosti a efektivnosti procesů podnikatelských a nepodnikatelských subjektech.</w:t>
      </w:r>
    </w:p>
    <w:p w14:paraId="4E92DCBF" w14:textId="77777777" w:rsidR="001555A9" w:rsidRPr="00D75EA1" w:rsidRDefault="001555A9" w:rsidP="001555A9">
      <w:pPr>
        <w:tabs>
          <w:tab w:val="left" w:pos="2835"/>
        </w:tabs>
        <w:spacing w:line="259" w:lineRule="auto"/>
        <w:jc w:val="both"/>
        <w:rPr>
          <w:rFonts w:asciiTheme="minorHAnsi" w:hAnsiTheme="minorHAnsi" w:cstheme="minorHAnsi"/>
          <w:sz w:val="22"/>
        </w:rPr>
      </w:pPr>
    </w:p>
    <w:p w14:paraId="732B68AB"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635B6DCB"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458FE062"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organizovat vědeckovýzkumnou činnost výzkumného týmu a podílet se na prípravě a realizaci výzkuného projektu,</w:t>
      </w:r>
    </w:p>
    <w:p w14:paraId="3B9FEF1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orientuje se v aktuálním vývoji výzkumu v oblasti své specializace,</w:t>
      </w:r>
    </w:p>
    <w:p w14:paraId="01A2FC07"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formulovat výzkumný problém, zpracovat výzkumný záměr a design výzkumu,</w:t>
      </w:r>
    </w:p>
    <w:p w14:paraId="64AB496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pracovat s literárními zdroji a kriticky je zhodnotit,</w:t>
      </w:r>
    </w:p>
    <w:p w14:paraId="1A2B920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ovládá postupy pro výběr výzkumného vzorku, sběr dat, jejich analýzu a zpracování, </w:t>
      </w:r>
    </w:p>
    <w:p w14:paraId="148D7F1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pro analýzu a zpracování dat využívá adekvátní matematicko-statistické postupy a programové vybavení, </w:t>
      </w:r>
    </w:p>
    <w:p w14:paraId="135174D1"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formulovat vědecké závěry na základě kvalitativní a kvantitativní analytické argumentace,</w:t>
      </w:r>
    </w:p>
    <w:p w14:paraId="36FB3923"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umí dedukovat a komparovat adekvátní závěry a argumentačně navrhovat a ověřit nové postupy.</w:t>
      </w:r>
    </w:p>
    <w:p w14:paraId="5ECBCAEE" w14:textId="77777777" w:rsidR="001555A9" w:rsidRPr="00852BA4" w:rsidRDefault="001555A9" w:rsidP="001555A9">
      <w:pPr>
        <w:pStyle w:val="Odstavecseseznamem"/>
        <w:jc w:val="both"/>
        <w:rPr>
          <w:lang w:eastAsia="en-US"/>
        </w:rPr>
      </w:pPr>
    </w:p>
    <w:p w14:paraId="4B34F6C9" w14:textId="77777777" w:rsidR="001555A9" w:rsidRPr="00D75EA1" w:rsidRDefault="001555A9" w:rsidP="001555A9">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49EC4D31" w14:textId="77777777" w:rsidR="001555A9" w:rsidRPr="00D75EA1" w:rsidRDefault="001555A9" w:rsidP="001555A9">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002712E5" w:rsidRPr="002712E5">
        <w:rPr>
          <w:rFonts w:asciiTheme="minorHAnsi" w:hAnsiTheme="minorHAnsi" w:cstheme="minorHAnsi"/>
          <w:sz w:val="22"/>
        </w:rPr>
        <w:t>Economics and Management</w:t>
      </w:r>
      <w:r w:rsidRPr="00D75EA1">
        <w:rPr>
          <w:rFonts w:asciiTheme="minorHAnsi" w:hAnsiTheme="minorHAnsi" w:cstheme="minorHAnsi"/>
          <w:sz w:val="22"/>
        </w:rPr>
        <w:t>:</w:t>
      </w:r>
    </w:p>
    <w:p w14:paraId="095A3848"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samostatně získávat další odborné znalosti dovednosti a způsobilosti včetně reflexe vlastních zkušeností, má přehled o relevantních odborných zdrojích takovýchto informací, a dovede kriticky zhodnotit jejich původ a význam,</w:t>
      </w:r>
    </w:p>
    <w:p w14:paraId="652DCFB6"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 xml:space="preserve">dokáže kriticky zhodnotit význam a aktuálnost daného výzkumného projektu a jeho perspektivu, </w:t>
      </w:r>
    </w:p>
    <w:p w14:paraId="298663B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způsobilost pro navrhování nových vědecko-výzkumných témat souvisejících s nejnovějšími trendy v oblasti výzkumu a vývoje,</w:t>
      </w:r>
    </w:p>
    <w:p w14:paraId="23AD35B5"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má kompetence k řešení složitých manažersko-projektových problémů a rozvíjení tvůrčích aktivit orientovaných na využití nových konceptů, postupů, metrik, jejich optimalizaci a inovaci,</w:t>
      </w:r>
    </w:p>
    <w:p w14:paraId="46F237BF"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14:paraId="55516FCE"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řešit problémy; volit vhodné způsoby řešení a využít při řešení problémů logické, matematické a empirické postupy,</w:t>
      </w:r>
    </w:p>
    <w:p w14:paraId="303B0E60" w14:textId="77777777" w:rsidR="001555A9" w:rsidRPr="00D75EA1" w:rsidRDefault="001555A9" w:rsidP="005B2B09">
      <w:pPr>
        <w:pStyle w:val="Odstavecseseznamem"/>
        <w:numPr>
          <w:ilvl w:val="1"/>
          <w:numId w:val="8"/>
        </w:numPr>
        <w:tabs>
          <w:tab w:val="left" w:pos="2835"/>
        </w:tabs>
        <w:spacing w:line="259" w:lineRule="auto"/>
        <w:ind w:left="851"/>
        <w:contextualSpacing w:val="0"/>
        <w:jc w:val="both"/>
        <w:rPr>
          <w:rFonts w:asciiTheme="minorHAnsi" w:hAnsiTheme="minorHAnsi" w:cstheme="minorHAnsi"/>
          <w:sz w:val="22"/>
        </w:rPr>
      </w:pPr>
      <w:r w:rsidRPr="00D75EA1">
        <w:rPr>
          <w:rFonts w:asciiTheme="minorHAnsi" w:hAnsiTheme="minorHAnsi" w:cstheme="minorHAnsi"/>
          <w:sz w:val="22"/>
        </w:rPr>
        <w:t>je schopen samostatně a odpovědně se rozhodovat a koordinovat pracovní činnosti v rámci týmové spolupráce,</w:t>
      </w:r>
    </w:p>
    <w:p w14:paraId="64A338DD" w14:textId="77777777" w:rsidR="00B2318C" w:rsidRPr="00EA3338" w:rsidRDefault="001555A9" w:rsidP="005B2B09">
      <w:pPr>
        <w:pStyle w:val="Odstavecseseznamem"/>
        <w:numPr>
          <w:ilvl w:val="1"/>
          <w:numId w:val="8"/>
        </w:numPr>
        <w:tabs>
          <w:tab w:val="left" w:pos="2835"/>
        </w:tabs>
        <w:spacing w:before="120" w:after="360" w:line="259" w:lineRule="auto"/>
        <w:ind w:left="850" w:hanging="357"/>
        <w:contextualSpacing w:val="0"/>
        <w:jc w:val="both"/>
        <w:rPr>
          <w:rFonts w:asciiTheme="minorHAnsi" w:hAnsiTheme="minorHAnsi" w:cstheme="minorHAnsi"/>
          <w:sz w:val="22"/>
        </w:rPr>
      </w:pPr>
      <w:r w:rsidRPr="00D75EA1">
        <w:rPr>
          <w:rFonts w:asciiTheme="minorHAnsi" w:hAnsiTheme="minorHAnsi" w:cstheme="minorHAnsi"/>
          <w:sz w:val="22"/>
        </w:rPr>
        <w:t>zvládá prezentovat nabyté znalosti a výsledky výzkumu v anglickém jazyce, a dokáže v tomto jazyce i komunikovat v rámci řídících a organizačních procesů.</w:t>
      </w:r>
    </w:p>
    <w:p w14:paraId="64C954C5"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lastRenderedPageBreak/>
        <w:t xml:space="preserve">Jazykové kompetence </w:t>
      </w:r>
    </w:p>
    <w:p w14:paraId="1AC5E548"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34F9BB3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6B9038CB"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p>
    <w:p w14:paraId="16DFC1B4" w14:textId="77777777" w:rsidR="00B2318C" w:rsidRPr="00E25D97"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2116D6E8" w14:textId="77777777" w:rsidR="00B2318C" w:rsidRDefault="00B2318C" w:rsidP="00B2318C">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043F44D2" w14:textId="77777777" w:rsidR="00B2318C" w:rsidRPr="007E0951" w:rsidRDefault="00B2318C" w:rsidP="00B2318C">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94"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95"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0A3FEB28" w14:textId="77777777" w:rsidR="00B2318C" w:rsidRPr="007E0951" w:rsidRDefault="00B2318C" w:rsidP="00B2318C">
      <w:pPr>
        <w:spacing w:after="120"/>
        <w:jc w:val="both"/>
        <w:rPr>
          <w:rFonts w:asciiTheme="minorHAnsi" w:hAnsiTheme="minorHAnsi" w:cstheme="minorHAnsi"/>
          <w:i/>
          <w:color w:val="00B050"/>
          <w:sz w:val="22"/>
        </w:rPr>
      </w:pPr>
      <w:r w:rsidRPr="00EA3338">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EA3338">
        <w:rPr>
          <w:rFonts w:asciiTheme="minorHAnsi" w:hAnsiTheme="minorHAnsi" w:cstheme="minorHAnsi"/>
          <w:i/>
          <w:sz w:val="22"/>
        </w:rPr>
        <w:t>Studijní a zkušební řád UTB</w:t>
      </w:r>
      <w:r w:rsidRPr="00EA3338">
        <w:rPr>
          <w:rFonts w:asciiTheme="minorHAnsi" w:hAnsiTheme="minorHAnsi" w:cstheme="minorHAnsi"/>
          <w:sz w:val="22"/>
        </w:rPr>
        <w:t xml:space="preserve"> a článcích 37 – 38 Vnitřního předpisu FaME </w:t>
      </w:r>
      <w:hyperlink r:id="rId96" w:history="1">
        <w:r w:rsidRPr="003A1A1F">
          <w:rPr>
            <w:rStyle w:val="Hypertextovodkaz"/>
            <w:rFonts w:asciiTheme="minorHAnsi" w:hAnsiTheme="minorHAnsi" w:cstheme="minorHAnsi"/>
            <w:i/>
            <w:sz w:val="22"/>
          </w:rPr>
          <w:t>Pravidla průběhu studia ve studijních programech uskutečňovaných na FaME.</w:t>
        </w:r>
      </w:hyperlink>
    </w:p>
    <w:p w14:paraId="512D2037" w14:textId="77777777" w:rsidR="001555A9" w:rsidRPr="001555A9" w:rsidRDefault="001555A9" w:rsidP="001555A9">
      <w:pPr>
        <w:jc w:val="both"/>
        <w:rPr>
          <w:rFonts w:ascii="Calibri" w:hAnsi="Calibri" w:cs="Calibri"/>
          <w:sz w:val="22"/>
        </w:rPr>
      </w:pPr>
      <w:r w:rsidRPr="001555A9">
        <w:rPr>
          <w:rFonts w:ascii="Calibri" w:hAnsi="Calibri" w:cs="Calibri"/>
          <w:sz w:val="22"/>
        </w:rPr>
        <w:t xml:space="preserve">Student během doktorského studia skládá zkoušku ze všech povinných předmětů: </w:t>
      </w:r>
    </w:p>
    <w:p w14:paraId="4B39D125"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Microeconomics III</w:t>
      </w:r>
    </w:p>
    <w:p w14:paraId="04195941"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Macroeconomics III</w:t>
      </w:r>
    </w:p>
    <w:p w14:paraId="5B81B9C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Research Methodology</w:t>
      </w:r>
    </w:p>
    <w:p w14:paraId="1AC1C73D"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Management</w:t>
      </w:r>
    </w:p>
    <w:p w14:paraId="170539DE" w14:textId="77777777" w:rsidR="00580C64" w:rsidRDefault="00580C64" w:rsidP="005B2B09">
      <w:pPr>
        <w:pStyle w:val="Odstavecseseznamem"/>
        <w:numPr>
          <w:ilvl w:val="0"/>
          <w:numId w:val="2"/>
        </w:numPr>
        <w:spacing w:after="160" w:line="259" w:lineRule="auto"/>
        <w:jc w:val="both"/>
        <w:rPr>
          <w:rFonts w:ascii="Calibri" w:hAnsi="Calibri" w:cs="Calibri"/>
          <w:sz w:val="22"/>
        </w:rPr>
      </w:pPr>
      <w:r w:rsidRPr="00580C64">
        <w:rPr>
          <w:rFonts w:ascii="Calibri" w:hAnsi="Calibri" w:cs="Calibri"/>
          <w:sz w:val="22"/>
        </w:rPr>
        <w:t>Business Economics</w:t>
      </w:r>
      <w:r w:rsidRPr="001555A9">
        <w:rPr>
          <w:rFonts w:ascii="Calibri" w:hAnsi="Calibri" w:cs="Calibri"/>
          <w:sz w:val="22"/>
        </w:rPr>
        <w:t xml:space="preserve"> </w:t>
      </w:r>
    </w:p>
    <w:p w14:paraId="3E89B0CC" w14:textId="77777777" w:rsidR="001555A9" w:rsidRPr="001555A9" w:rsidRDefault="001555A9" w:rsidP="005B2B09">
      <w:pPr>
        <w:pStyle w:val="Odstavecseseznamem"/>
        <w:numPr>
          <w:ilvl w:val="0"/>
          <w:numId w:val="2"/>
        </w:numPr>
        <w:spacing w:after="160" w:line="259" w:lineRule="auto"/>
        <w:jc w:val="both"/>
        <w:rPr>
          <w:rFonts w:ascii="Calibri" w:hAnsi="Calibri" w:cs="Calibri"/>
          <w:sz w:val="22"/>
        </w:rPr>
      </w:pPr>
      <w:r w:rsidRPr="001555A9">
        <w:rPr>
          <w:rFonts w:ascii="Calibri" w:hAnsi="Calibri" w:cs="Calibri"/>
          <w:sz w:val="22"/>
        </w:rPr>
        <w:t>English (předmět se skládá ze čtyř dílčích předmětů - English, Academic Presentations, Academic writing a Business Correspondence in English. Studenti skládají čtyři dílčí zkoušky v rámci celého studia.)</w:t>
      </w:r>
    </w:p>
    <w:p w14:paraId="43504FF6" w14:textId="77777777" w:rsidR="001555A9" w:rsidRPr="001555A9" w:rsidRDefault="001555A9" w:rsidP="001555A9">
      <w:pPr>
        <w:jc w:val="both"/>
        <w:rPr>
          <w:rFonts w:ascii="Calibri" w:hAnsi="Calibri" w:cs="Calibri"/>
          <w:sz w:val="22"/>
        </w:rPr>
      </w:pPr>
      <w:r w:rsidRPr="001555A9">
        <w:rPr>
          <w:rFonts w:ascii="Calibri" w:hAnsi="Calibri" w:cs="Calibri"/>
          <w:sz w:val="22"/>
        </w:rPr>
        <w:t>Dále student zkládá zkoušku z jednoho volitelného předmětu z následující nabídky:</w:t>
      </w:r>
    </w:p>
    <w:p w14:paraId="7B185FA3"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Managerial Finance</w:t>
      </w:r>
    </w:p>
    <w:p w14:paraId="7119F728"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Marketing and Consumer Behavior</w:t>
      </w:r>
    </w:p>
    <w:p w14:paraId="0C2BBEFB" w14:textId="77777777" w:rsidR="001555A9" w:rsidRPr="001555A9" w:rsidRDefault="001555A9" w:rsidP="005B2B09">
      <w:pPr>
        <w:pStyle w:val="Odstavecseseznamem"/>
        <w:numPr>
          <w:ilvl w:val="0"/>
          <w:numId w:val="2"/>
        </w:numPr>
        <w:jc w:val="both"/>
        <w:rPr>
          <w:rFonts w:ascii="Calibri" w:hAnsi="Calibri" w:cs="Calibri"/>
          <w:sz w:val="22"/>
        </w:rPr>
      </w:pPr>
      <w:r w:rsidRPr="001555A9">
        <w:rPr>
          <w:rFonts w:ascii="Calibri" w:hAnsi="Calibri" w:cs="Calibri"/>
          <w:sz w:val="22"/>
        </w:rPr>
        <w:t>Knowledge Management</w:t>
      </w:r>
    </w:p>
    <w:p w14:paraId="054A69FF" w14:textId="77777777" w:rsidR="001555A9" w:rsidRDefault="001555A9" w:rsidP="00B2318C">
      <w:pPr>
        <w:pStyle w:val="Nadpis3"/>
        <w:jc w:val="center"/>
        <w:rPr>
          <w:rFonts w:asciiTheme="minorHAnsi" w:hAnsiTheme="minorHAnsi"/>
          <w:b/>
          <w:color w:val="000000" w:themeColor="text1"/>
        </w:rPr>
      </w:pPr>
    </w:p>
    <w:p w14:paraId="12D101B4"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773B145A" w14:textId="77777777" w:rsidR="00B2318C" w:rsidRPr="004132F8" w:rsidRDefault="00B2318C" w:rsidP="00B2318C">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3088C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14:paraId="0A9C1B0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lastRenderedPageBreak/>
        <w:t xml:space="preserve">Standardní doba studia </w:t>
      </w:r>
    </w:p>
    <w:p w14:paraId="21C57911"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2.8</w:t>
      </w:r>
    </w:p>
    <w:p w14:paraId="2FC24A62"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Standardní doba studia doktorského studijního programu </w:t>
      </w:r>
      <w:r w:rsidR="002712E5" w:rsidRPr="002712E5">
        <w:rPr>
          <w:rFonts w:asciiTheme="minorHAnsi" w:hAnsiTheme="minorHAnsi" w:cstheme="minorHAnsi"/>
          <w:sz w:val="22"/>
        </w:rPr>
        <w:t xml:space="preserve">Economics and Management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p w14:paraId="4BAC56D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2D8C234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2.9</w:t>
      </w:r>
    </w:p>
    <w:p w14:paraId="743295A9"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14:paraId="53A4750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672B228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2.10</w:t>
      </w:r>
    </w:p>
    <w:p w14:paraId="7CD96937"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se neshodují s žádným předmětem bakalářského ani magisterského studia na FaME. </w:t>
      </w:r>
    </w:p>
    <w:p w14:paraId="3BA655B2"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2.11</w:t>
      </w:r>
    </w:p>
    <w:p w14:paraId="77326B19" w14:textId="77777777" w:rsidR="00B2318C" w:rsidRDefault="00B2318C" w:rsidP="00B2318C">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002712E5" w:rsidRPr="002712E5">
        <w:rPr>
          <w:rFonts w:asciiTheme="minorHAnsi" w:hAnsiTheme="minorHAnsi" w:cstheme="minorHAnsi"/>
          <w:sz w:val="22"/>
        </w:rPr>
        <w:t>Economics and Management</w:t>
      </w:r>
      <w:r w:rsidR="002712E5" w:rsidRPr="00852BA4">
        <w:t xml:space="preserve">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97" w:history="1">
        <w:r w:rsidRPr="003A1A1F">
          <w:rPr>
            <w:rStyle w:val="Hypertextovodkaz"/>
            <w:rFonts w:asciiTheme="minorHAnsi" w:hAnsiTheme="minorHAnsi" w:cstheme="minorHAnsi"/>
            <w:i/>
            <w:sz w:val="22"/>
          </w:rPr>
          <w:t>Pravidla průběhu studia ve studijních programech uskutečňovaných na FaME.</w:t>
        </w:r>
      </w:hyperlink>
    </w:p>
    <w:p w14:paraId="64438B53" w14:textId="77777777" w:rsidR="00B2318C" w:rsidRPr="00495161"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0E44E910" w14:textId="77777777" w:rsidR="00B2318C" w:rsidRDefault="00B2318C" w:rsidP="00B2318C">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04ADD29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B74EB83" w14:textId="77777777" w:rsidR="00B2318C" w:rsidRPr="00EA3338" w:rsidRDefault="00B2318C" w:rsidP="00B2318C">
      <w:pPr>
        <w:tabs>
          <w:tab w:val="left" w:pos="2835"/>
        </w:tabs>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r w:rsidR="00F1484C">
        <w:rPr>
          <w:rFonts w:asciiTheme="minorHAnsi" w:hAnsiTheme="minorHAnsi" w:cstheme="minorHAnsi"/>
          <w:i/>
        </w:rPr>
        <w:t>Economics and</w:t>
      </w:r>
      <w:r w:rsidR="009658E8">
        <w:rPr>
          <w:rFonts w:asciiTheme="minorHAnsi" w:hAnsiTheme="minorHAnsi" w:cstheme="minorHAnsi"/>
          <w:i/>
        </w:rPr>
        <w:t xml:space="preserve"> </w:t>
      </w:r>
      <w:r w:rsidR="00F1484C">
        <w:rPr>
          <w:rFonts w:asciiTheme="minorHAnsi" w:hAnsiTheme="minorHAnsi" w:cstheme="minorHAnsi"/>
          <w:i/>
        </w:rPr>
        <w:t>M</w:t>
      </w:r>
      <w:r w:rsidR="009658E8">
        <w:rPr>
          <w:rFonts w:asciiTheme="minorHAnsi" w:hAnsiTheme="minorHAnsi" w:cstheme="minorHAnsi"/>
          <w:i/>
        </w:rPr>
        <w:t>anagement</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B2318C" w:rsidRPr="00EA3338" w14:paraId="7702A9FE" w14:textId="77777777" w:rsidTr="00D90878">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6F7BAF58" w14:textId="77777777" w:rsidR="00B2318C" w:rsidRPr="00EA3338" w:rsidRDefault="00B2318C" w:rsidP="00D90878">
            <w:pPr>
              <w:rPr>
                <w:rFonts w:asciiTheme="minorHAnsi" w:hAnsiTheme="minorHAnsi" w:cstheme="minorHAnsi"/>
                <w:b/>
                <w:bCs/>
              </w:rPr>
            </w:pPr>
            <w:r w:rsidRPr="00EA3338">
              <w:rPr>
                <w:rFonts w:asciiTheme="minorHAnsi" w:hAnsiTheme="minorHAnsi" w:cstheme="minorHAnsi"/>
                <w:b/>
                <w:bCs/>
              </w:rPr>
              <w:t>Povinné předměty</w:t>
            </w:r>
          </w:p>
        </w:tc>
      </w:tr>
      <w:tr w:rsidR="001555A9" w:rsidRPr="00EA3338" w14:paraId="0E832B1B" w14:textId="77777777" w:rsidTr="007E612C">
        <w:trPr>
          <w:trHeight w:val="300"/>
          <w:jc w:val="center"/>
        </w:trPr>
        <w:tc>
          <w:tcPr>
            <w:tcW w:w="5230" w:type="dxa"/>
            <w:tcBorders>
              <w:top w:val="single" w:sz="12" w:space="0" w:color="auto"/>
              <w:left w:val="single" w:sz="12" w:space="0" w:color="auto"/>
              <w:right w:val="single" w:sz="12" w:space="0" w:color="auto"/>
            </w:tcBorders>
            <w:shd w:val="clear" w:color="auto" w:fill="auto"/>
            <w:hideMark/>
          </w:tcPr>
          <w:p w14:paraId="3C406C2F" w14:textId="77777777" w:rsidR="001555A9" w:rsidRPr="001555A9" w:rsidRDefault="001555A9" w:rsidP="001555A9">
            <w:pPr>
              <w:jc w:val="both"/>
              <w:rPr>
                <w:rFonts w:ascii="Calibri" w:hAnsi="Calibri" w:cs="Calibri"/>
              </w:rPr>
            </w:pPr>
            <w:r w:rsidRPr="001555A9">
              <w:rPr>
                <w:rFonts w:ascii="Calibri" w:hAnsi="Calibri" w:cs="Calibri"/>
              </w:rPr>
              <w:t>Microeconomics III (20 h)</w:t>
            </w:r>
          </w:p>
        </w:tc>
      </w:tr>
      <w:tr w:rsidR="001555A9" w:rsidRPr="00EA3338" w14:paraId="401467BB"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59197117" w14:textId="77777777" w:rsidR="001555A9" w:rsidRPr="001555A9" w:rsidRDefault="001555A9" w:rsidP="001555A9">
            <w:pPr>
              <w:jc w:val="both"/>
              <w:rPr>
                <w:rFonts w:ascii="Calibri" w:hAnsi="Calibri" w:cs="Calibri"/>
              </w:rPr>
            </w:pPr>
            <w:r w:rsidRPr="001555A9">
              <w:rPr>
                <w:rFonts w:ascii="Calibri" w:hAnsi="Calibri" w:cs="Calibri"/>
              </w:rPr>
              <w:t>Macroeconomics III</w:t>
            </w:r>
            <w:r>
              <w:rPr>
                <w:rFonts w:ascii="Calibri" w:hAnsi="Calibri" w:cs="Calibri"/>
              </w:rPr>
              <w:t xml:space="preserve"> </w:t>
            </w:r>
            <w:r w:rsidRPr="001555A9">
              <w:rPr>
                <w:rFonts w:ascii="Calibri" w:hAnsi="Calibri" w:cs="Calibri"/>
              </w:rPr>
              <w:t>(20 h)</w:t>
            </w:r>
          </w:p>
        </w:tc>
      </w:tr>
      <w:tr w:rsidR="001555A9" w:rsidRPr="00EA3338" w14:paraId="4352BDEC" w14:textId="77777777" w:rsidTr="007E612C">
        <w:trPr>
          <w:trHeight w:val="345"/>
          <w:jc w:val="center"/>
        </w:trPr>
        <w:tc>
          <w:tcPr>
            <w:tcW w:w="5230" w:type="dxa"/>
            <w:tcBorders>
              <w:left w:val="single" w:sz="12" w:space="0" w:color="auto"/>
              <w:right w:val="single" w:sz="12" w:space="0" w:color="auto"/>
            </w:tcBorders>
            <w:shd w:val="clear" w:color="auto" w:fill="auto"/>
            <w:noWrap/>
            <w:hideMark/>
          </w:tcPr>
          <w:p w14:paraId="69DC4BBF" w14:textId="77777777" w:rsidR="001555A9" w:rsidRPr="001555A9" w:rsidRDefault="001555A9" w:rsidP="001555A9">
            <w:pPr>
              <w:jc w:val="both"/>
              <w:rPr>
                <w:rFonts w:ascii="Calibri" w:hAnsi="Calibri" w:cs="Calibri"/>
              </w:rPr>
            </w:pPr>
            <w:r w:rsidRPr="001555A9">
              <w:rPr>
                <w:rFonts w:ascii="Calibri" w:hAnsi="Calibri" w:cs="Calibri"/>
              </w:rPr>
              <w:t>Research Methodology</w:t>
            </w:r>
            <w:r>
              <w:rPr>
                <w:rFonts w:ascii="Calibri" w:hAnsi="Calibri" w:cs="Calibri"/>
              </w:rPr>
              <w:t xml:space="preserve"> </w:t>
            </w:r>
            <w:r w:rsidRPr="001555A9">
              <w:rPr>
                <w:rFonts w:ascii="Calibri" w:hAnsi="Calibri" w:cs="Calibri"/>
              </w:rPr>
              <w:t>(</w:t>
            </w:r>
            <w:r>
              <w:rPr>
                <w:rFonts w:ascii="Calibri" w:hAnsi="Calibri" w:cs="Calibri"/>
              </w:rPr>
              <w:t>4</w:t>
            </w:r>
            <w:r w:rsidRPr="001555A9">
              <w:rPr>
                <w:rFonts w:ascii="Calibri" w:hAnsi="Calibri" w:cs="Calibri"/>
              </w:rPr>
              <w:t>0 h)</w:t>
            </w:r>
          </w:p>
        </w:tc>
      </w:tr>
      <w:tr w:rsidR="001555A9" w:rsidRPr="00EA3338" w14:paraId="15F7741B" w14:textId="77777777" w:rsidTr="007E612C">
        <w:trPr>
          <w:trHeight w:val="315"/>
          <w:jc w:val="center"/>
        </w:trPr>
        <w:tc>
          <w:tcPr>
            <w:tcW w:w="5230" w:type="dxa"/>
            <w:tcBorders>
              <w:left w:val="single" w:sz="12" w:space="0" w:color="auto"/>
              <w:right w:val="single" w:sz="12" w:space="0" w:color="auto"/>
            </w:tcBorders>
            <w:shd w:val="clear" w:color="auto" w:fill="auto"/>
            <w:noWrap/>
            <w:hideMark/>
          </w:tcPr>
          <w:p w14:paraId="584CD0EA" w14:textId="77777777" w:rsidR="001555A9" w:rsidRPr="001555A9" w:rsidRDefault="001555A9" w:rsidP="001555A9">
            <w:pPr>
              <w:jc w:val="both"/>
              <w:rPr>
                <w:rFonts w:ascii="Calibri" w:hAnsi="Calibri" w:cs="Calibri"/>
              </w:rPr>
            </w:pPr>
            <w:r w:rsidRPr="001555A9">
              <w:rPr>
                <w:rFonts w:ascii="Calibri" w:hAnsi="Calibri" w:cs="Calibri"/>
              </w:rPr>
              <w:t>Management</w:t>
            </w:r>
            <w:r>
              <w:rPr>
                <w:rFonts w:ascii="Calibri" w:hAnsi="Calibri" w:cs="Calibri"/>
              </w:rPr>
              <w:t xml:space="preserve"> </w:t>
            </w:r>
            <w:r w:rsidRPr="001555A9">
              <w:rPr>
                <w:rFonts w:ascii="Calibri" w:hAnsi="Calibri" w:cs="Calibri"/>
              </w:rPr>
              <w:t>(20 h)</w:t>
            </w:r>
          </w:p>
        </w:tc>
      </w:tr>
      <w:tr w:rsidR="001555A9" w:rsidRPr="00EA3338" w14:paraId="6AFBFC17" w14:textId="77777777" w:rsidTr="007E612C">
        <w:trPr>
          <w:trHeight w:val="315"/>
          <w:jc w:val="center"/>
        </w:trPr>
        <w:tc>
          <w:tcPr>
            <w:tcW w:w="5230" w:type="dxa"/>
            <w:tcBorders>
              <w:left w:val="single" w:sz="12" w:space="0" w:color="auto"/>
              <w:right w:val="single" w:sz="12" w:space="0" w:color="auto"/>
            </w:tcBorders>
            <w:shd w:val="clear" w:color="auto" w:fill="auto"/>
            <w:noWrap/>
          </w:tcPr>
          <w:p w14:paraId="512DF424" w14:textId="77777777" w:rsidR="001555A9" w:rsidRPr="001555A9" w:rsidRDefault="00580C64" w:rsidP="001555A9">
            <w:r w:rsidRPr="00580C64">
              <w:rPr>
                <w:rFonts w:ascii="Calibri" w:hAnsi="Calibri" w:cs="Calibri"/>
              </w:rPr>
              <w:t>Business Economics</w:t>
            </w:r>
            <w:r w:rsidRPr="001555A9">
              <w:rPr>
                <w:rFonts w:ascii="Calibri" w:hAnsi="Calibri" w:cs="Calibri"/>
              </w:rPr>
              <w:t xml:space="preserve"> </w:t>
            </w:r>
            <w:r w:rsidR="001555A9" w:rsidRPr="001555A9">
              <w:rPr>
                <w:rFonts w:ascii="Calibri" w:hAnsi="Calibri" w:cs="Calibri"/>
              </w:rPr>
              <w:t>(20 h)</w:t>
            </w:r>
          </w:p>
        </w:tc>
      </w:tr>
      <w:tr w:rsidR="00B2318C" w:rsidRPr="00EA3338" w14:paraId="6CE131CC" w14:textId="77777777" w:rsidTr="00D90878">
        <w:trPr>
          <w:trHeight w:val="315"/>
          <w:jc w:val="center"/>
        </w:trPr>
        <w:tc>
          <w:tcPr>
            <w:tcW w:w="5230" w:type="dxa"/>
            <w:tcBorders>
              <w:left w:val="single" w:sz="12" w:space="0" w:color="auto"/>
              <w:right w:val="single" w:sz="12" w:space="0" w:color="auto"/>
            </w:tcBorders>
            <w:shd w:val="clear" w:color="auto" w:fill="auto"/>
            <w:noWrap/>
            <w:vAlign w:val="bottom"/>
          </w:tcPr>
          <w:p w14:paraId="6002F796" w14:textId="77777777" w:rsidR="00B2318C" w:rsidRPr="001555A9" w:rsidRDefault="001555A9" w:rsidP="00D90878">
            <w:pPr>
              <w:rPr>
                <w:rFonts w:asciiTheme="minorHAnsi" w:hAnsiTheme="minorHAnsi" w:cstheme="minorHAnsi"/>
              </w:rPr>
            </w:pPr>
            <w:r w:rsidRPr="001555A9">
              <w:rPr>
                <w:rFonts w:asciiTheme="minorHAnsi" w:hAnsiTheme="minorHAnsi" w:cstheme="minorHAnsi"/>
              </w:rPr>
              <w:t>English</w:t>
            </w:r>
            <w:r>
              <w:rPr>
                <w:rFonts w:asciiTheme="minorHAnsi" w:hAnsiTheme="minorHAnsi" w:cstheme="minorHAnsi"/>
              </w:rPr>
              <w:t xml:space="preserve"> </w:t>
            </w:r>
            <w:r w:rsidRPr="001555A9">
              <w:rPr>
                <w:rFonts w:ascii="Calibri" w:hAnsi="Calibri" w:cs="Calibri"/>
              </w:rPr>
              <w:t>(</w:t>
            </w:r>
            <w:r>
              <w:rPr>
                <w:rFonts w:ascii="Calibri" w:hAnsi="Calibri" w:cs="Calibri"/>
              </w:rPr>
              <w:t>6</w:t>
            </w:r>
            <w:r w:rsidRPr="001555A9">
              <w:rPr>
                <w:rFonts w:ascii="Calibri" w:hAnsi="Calibri" w:cs="Calibri"/>
              </w:rPr>
              <w:t>0 h)</w:t>
            </w:r>
          </w:p>
        </w:tc>
      </w:tr>
      <w:tr w:rsidR="00B2318C" w:rsidRPr="00EA3338" w14:paraId="3ACC9D78" w14:textId="77777777" w:rsidTr="00D90878">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16404610" w14:textId="77777777" w:rsidR="00B2318C" w:rsidRPr="00EA3338" w:rsidRDefault="00B2318C" w:rsidP="00D90878">
            <w:pPr>
              <w:rPr>
                <w:rFonts w:asciiTheme="minorHAnsi" w:hAnsiTheme="minorHAnsi" w:cstheme="minorHAnsi"/>
                <w:b/>
              </w:rPr>
            </w:pPr>
            <w:r w:rsidRPr="00EA3338">
              <w:rPr>
                <w:rFonts w:asciiTheme="minorHAnsi" w:hAnsiTheme="minorHAnsi" w:cstheme="minorHAnsi"/>
                <w:b/>
              </w:rPr>
              <w:t>Povinně volitelné předměty</w:t>
            </w:r>
          </w:p>
        </w:tc>
      </w:tr>
      <w:tr w:rsidR="001555A9" w:rsidRPr="00EA3338" w14:paraId="63ECD79C" w14:textId="77777777" w:rsidTr="007E612C">
        <w:trPr>
          <w:trHeight w:val="330"/>
          <w:jc w:val="center"/>
        </w:trPr>
        <w:tc>
          <w:tcPr>
            <w:tcW w:w="5230" w:type="dxa"/>
            <w:tcBorders>
              <w:left w:val="single" w:sz="12" w:space="0" w:color="auto"/>
              <w:right w:val="single" w:sz="12" w:space="0" w:color="auto"/>
            </w:tcBorders>
            <w:shd w:val="clear" w:color="auto" w:fill="auto"/>
            <w:noWrap/>
          </w:tcPr>
          <w:p w14:paraId="56C1CD46" w14:textId="77777777" w:rsidR="001555A9" w:rsidRPr="001555A9" w:rsidRDefault="001555A9" w:rsidP="001555A9">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r>
      <w:tr w:rsidR="001555A9" w:rsidRPr="00EA3338" w14:paraId="13F68D56" w14:textId="77777777" w:rsidTr="007E612C">
        <w:trPr>
          <w:trHeight w:val="330"/>
          <w:jc w:val="center"/>
        </w:trPr>
        <w:tc>
          <w:tcPr>
            <w:tcW w:w="5230" w:type="dxa"/>
            <w:tcBorders>
              <w:left w:val="single" w:sz="12" w:space="0" w:color="auto"/>
              <w:bottom w:val="single" w:sz="2" w:space="0" w:color="auto"/>
              <w:right w:val="single" w:sz="12" w:space="0" w:color="auto"/>
            </w:tcBorders>
            <w:shd w:val="clear" w:color="auto" w:fill="auto"/>
            <w:noWrap/>
          </w:tcPr>
          <w:p w14:paraId="10186C11" w14:textId="77777777" w:rsidR="001555A9" w:rsidRPr="001555A9" w:rsidRDefault="001555A9" w:rsidP="001555A9">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r>
      <w:tr w:rsidR="001555A9" w:rsidRPr="00EA3338" w14:paraId="29288C31" w14:textId="77777777" w:rsidTr="007E612C">
        <w:trPr>
          <w:trHeight w:val="330"/>
          <w:jc w:val="center"/>
        </w:trPr>
        <w:tc>
          <w:tcPr>
            <w:tcW w:w="5230" w:type="dxa"/>
            <w:tcBorders>
              <w:top w:val="single" w:sz="2" w:space="0" w:color="auto"/>
              <w:left w:val="single" w:sz="12" w:space="0" w:color="auto"/>
              <w:bottom w:val="single" w:sz="12" w:space="0" w:color="auto"/>
              <w:right w:val="single" w:sz="12" w:space="0" w:color="auto"/>
            </w:tcBorders>
            <w:shd w:val="clear" w:color="auto" w:fill="auto"/>
            <w:noWrap/>
          </w:tcPr>
          <w:p w14:paraId="7498E8D1" w14:textId="77777777" w:rsidR="001555A9" w:rsidRPr="001555A9" w:rsidRDefault="001555A9" w:rsidP="001555A9">
            <w:pPr>
              <w:jc w:val="both"/>
              <w:rPr>
                <w:rFonts w:ascii="Calibri" w:hAnsi="Calibri" w:cs="Calibri"/>
              </w:rPr>
            </w:pPr>
            <w:r w:rsidRPr="001555A9">
              <w:rPr>
                <w:rFonts w:ascii="Calibri" w:hAnsi="Calibri" w:cs="Calibri"/>
              </w:rPr>
              <w:lastRenderedPageBreak/>
              <w:t>Knowledge Management (</w:t>
            </w:r>
            <w:r>
              <w:rPr>
                <w:rFonts w:ascii="Calibri" w:hAnsi="Calibri" w:cs="Calibri"/>
              </w:rPr>
              <w:t>15</w:t>
            </w:r>
            <w:r w:rsidRPr="001555A9">
              <w:rPr>
                <w:rFonts w:ascii="Calibri" w:hAnsi="Calibri" w:cs="Calibri"/>
              </w:rPr>
              <w:t xml:space="preserve"> h)</w:t>
            </w:r>
          </w:p>
        </w:tc>
      </w:tr>
    </w:tbl>
    <w:p w14:paraId="13970DCB" w14:textId="77777777" w:rsidR="00B2318C" w:rsidRDefault="00B2318C" w:rsidP="00B2318C">
      <w:pPr>
        <w:tabs>
          <w:tab w:val="left" w:pos="2835"/>
        </w:tabs>
        <w:spacing w:before="120" w:after="120"/>
        <w:jc w:val="both"/>
        <w:rPr>
          <w:rFonts w:asciiTheme="minorHAnsi" w:hAnsiTheme="minorHAnsi" w:cstheme="minorHAnsi"/>
          <w:sz w:val="22"/>
        </w:rPr>
      </w:pPr>
    </w:p>
    <w:p w14:paraId="24F8DDFE" w14:textId="77777777" w:rsidR="00B2318C" w:rsidRDefault="00B2318C" w:rsidP="00B2318C">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00F1484C" w:rsidRPr="00F1484C">
        <w:rPr>
          <w:rFonts w:asciiTheme="minorHAnsi" w:hAnsiTheme="minorHAnsi" w:cstheme="minorHAnsi"/>
          <w:sz w:val="22"/>
        </w:rPr>
        <w:t xml:space="preserve">Economics and Management </w:t>
      </w:r>
      <w:r>
        <w:rPr>
          <w:rFonts w:asciiTheme="minorHAnsi" w:hAnsiTheme="minorHAnsi" w:cstheme="minorHAnsi"/>
          <w:sz w:val="22"/>
        </w:rPr>
        <w:t xml:space="preserve">je studijním programem </w:t>
      </w:r>
      <w:r w:rsidR="009658E8">
        <w:rPr>
          <w:rFonts w:asciiTheme="minorHAnsi" w:hAnsiTheme="minorHAnsi" w:cstheme="minorHAnsi"/>
          <w:sz w:val="22"/>
        </w:rPr>
        <w:t>v oblasti</w:t>
      </w:r>
      <w:r>
        <w:rPr>
          <w:rFonts w:asciiTheme="minorHAnsi" w:hAnsiTheme="minorHAnsi" w:cstheme="minorHAnsi"/>
          <w:sz w:val="22"/>
        </w:rPr>
        <w:t xml:space="preserve"> vzdělávání</w:t>
      </w:r>
      <w:r w:rsidR="009658E8">
        <w:rPr>
          <w:rFonts w:asciiTheme="minorHAnsi" w:hAnsiTheme="minorHAnsi" w:cstheme="minorHAnsi"/>
          <w:sz w:val="22"/>
        </w:rPr>
        <w:t xml:space="preserve"> 05-</w:t>
      </w:r>
      <w:r>
        <w:rPr>
          <w:rFonts w:asciiTheme="minorHAnsi" w:hAnsiTheme="minorHAnsi" w:cstheme="minorHAnsi"/>
          <w:sz w:val="22"/>
        </w:rPr>
        <w:t>Ekonomické obory.</w:t>
      </w:r>
    </w:p>
    <w:p w14:paraId="7A692A6B" w14:textId="77777777" w:rsidR="009658E8" w:rsidRDefault="009658E8" w:rsidP="00B2318C">
      <w:pPr>
        <w:pStyle w:val="Nadpis3"/>
        <w:jc w:val="center"/>
        <w:rPr>
          <w:rFonts w:asciiTheme="minorHAnsi" w:hAnsiTheme="minorHAnsi"/>
          <w:b/>
          <w:color w:val="auto"/>
        </w:rPr>
      </w:pPr>
    </w:p>
    <w:p w14:paraId="2F8D4036"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58E51C7A"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2.14</w:t>
      </w:r>
    </w:p>
    <w:p w14:paraId="68824B63" w14:textId="77777777" w:rsidR="00B2318C" w:rsidRPr="00AA5FB5" w:rsidRDefault="00B2318C" w:rsidP="00B2318C">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98"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99" w:history="1">
        <w:r w:rsidRPr="003A1A1F">
          <w:rPr>
            <w:rStyle w:val="Hypertextovodkaz"/>
            <w:rFonts w:asciiTheme="minorHAnsi" w:hAnsiTheme="minorHAnsi" w:cstheme="minorHAnsi"/>
            <w:i/>
            <w:sz w:val="22"/>
          </w:rPr>
          <w:t>Pravidla průběhu studia ve studijních programech uskutečňovaných na FaME.</w:t>
        </w:r>
      </w:hyperlink>
    </w:p>
    <w:p w14:paraId="6992F159"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14:paraId="4541E21C"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0B8C32E7" w14:textId="77777777" w:rsidR="00B2318C" w:rsidRPr="00936752" w:rsidRDefault="00B2318C" w:rsidP="00B2318C">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1C897C85" w14:textId="77777777" w:rsidR="00B2318C" w:rsidRPr="00763D79" w:rsidRDefault="00B2318C" w:rsidP="00B2318C">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00"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01"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617AC16C"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3D5B3489" w14:textId="77777777" w:rsidR="00B2318C" w:rsidRDefault="00B2318C" w:rsidP="00B2318C">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6EFB3F9D" w14:textId="77777777" w:rsidR="00B2318C" w:rsidRPr="0082524E" w:rsidRDefault="00B2318C" w:rsidP="00B2318C">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37C44DB1" w14:textId="77777777" w:rsidR="00B2318C" w:rsidRPr="0082524E" w:rsidRDefault="00B2318C" w:rsidP="00B2318C">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F1484C" w:rsidRPr="00F1484C">
        <w:rPr>
          <w:rFonts w:asciiTheme="minorHAnsi" w:hAnsiTheme="minorHAnsi" w:cstheme="minorHAnsi"/>
          <w:sz w:val="22"/>
          <w:szCs w:val="22"/>
        </w:rPr>
        <w:t xml:space="preserve">Economics and Management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00E54942" w14:textId="77777777" w:rsidR="00B2318C" w:rsidRPr="00EF7007" w:rsidRDefault="00B2318C" w:rsidP="00B2318C">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7738272A" w14:textId="77777777" w:rsidR="00B2318C" w:rsidRPr="00EF7007" w:rsidRDefault="00B2318C" w:rsidP="00B2318C">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02"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03"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40436D52" w14:textId="77777777" w:rsidR="00B2318C" w:rsidRDefault="00B2318C" w:rsidP="00B2318C">
      <w:pPr>
        <w:tabs>
          <w:tab w:val="left" w:pos="2835"/>
        </w:tabs>
        <w:spacing w:before="120" w:after="120"/>
        <w:jc w:val="both"/>
      </w:pPr>
    </w:p>
    <w:p w14:paraId="75C5B9ED"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3D7AC2D1"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2990A05F"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F1484C" w:rsidRPr="00F1484C">
        <w:rPr>
          <w:rFonts w:asciiTheme="minorHAnsi" w:hAnsiTheme="minorHAnsi" w:cstheme="minorHAnsi"/>
          <w:sz w:val="22"/>
        </w:rPr>
        <w:t>Economics and Management</w:t>
      </w:r>
      <w:r w:rsidRPr="00EA3338">
        <w:rPr>
          <w:rFonts w:asciiTheme="minorHAnsi" w:hAnsiTheme="minorHAnsi" w:cstheme="minorHAnsi"/>
          <w:sz w:val="22"/>
        </w:rPr>
        <w:t>. V současné době jsou řešeny dva grantové projekty GA ČR:</w:t>
      </w:r>
    </w:p>
    <w:p w14:paraId="2C652B30"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lastRenderedPageBreak/>
        <w:t>První projekt s názvem „</w:t>
      </w:r>
      <w:r w:rsidRPr="00EA3338">
        <w:rPr>
          <w:rFonts w:asciiTheme="minorHAnsi" w:hAnsiTheme="minorHAnsi" w:cstheme="minorHAnsi"/>
          <w:b/>
          <w:bCs/>
          <w:sz w:val="22"/>
        </w:rPr>
        <w:t>Determinanty struktury systémů rozpočetnictví a měření výkonnosti a jejich vliv na chování a výkonnost organizace</w:t>
      </w:r>
      <w:r w:rsidRPr="00EA3338">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40369FA3"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b/>
          <w:bCs/>
          <w:sz w:val="22"/>
        </w:rPr>
      </w:pPr>
      <w:r w:rsidRPr="00EA3338">
        <w:rPr>
          <w:rFonts w:asciiTheme="minorHAnsi" w:hAnsiTheme="minorHAnsi" w:cstheme="minorHAnsi"/>
          <w:sz w:val="22"/>
        </w:rPr>
        <w:t>Druhý projekt s názvem „</w:t>
      </w:r>
      <w:r w:rsidRPr="00EA3338">
        <w:rPr>
          <w:rFonts w:asciiTheme="minorHAnsi" w:hAnsiTheme="minorHAnsi" w:cstheme="minorHAnsi"/>
          <w:b/>
          <w:bCs/>
          <w:sz w:val="22"/>
        </w:rPr>
        <w:t xml:space="preserve">Metodika tvorby modelu predikce sektorové a podnikové výkonnosti v makroekonomických souvislostech“ </w:t>
      </w:r>
      <w:r w:rsidRPr="00EA3338">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14:paraId="0A9709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Třetí projekt financovaný TA ČR, a názvem „</w:t>
      </w:r>
      <w:r w:rsidRPr="00EA3338">
        <w:rPr>
          <w:rFonts w:asciiTheme="minorHAnsi" w:hAnsiTheme="minorHAnsi" w:cstheme="minorHAnsi"/>
          <w:b/>
          <w:sz w:val="22"/>
        </w:rPr>
        <w:t>Inovace systémů řízení subjektů cestovního ruchu pomocí nástrojů procesního řízení</w:t>
      </w:r>
      <w:r w:rsidRPr="00EA3338">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5F60ED25" w14:textId="77777777" w:rsidR="00B2318C" w:rsidRPr="00EA3338" w:rsidRDefault="00B2318C" w:rsidP="005B2B09">
      <w:pPr>
        <w:pStyle w:val="Odstavecseseznamem"/>
        <w:numPr>
          <w:ilvl w:val="2"/>
          <w:numId w:val="10"/>
        </w:numPr>
        <w:ind w:left="1134"/>
        <w:jc w:val="both"/>
        <w:rPr>
          <w:rFonts w:asciiTheme="minorHAnsi" w:hAnsiTheme="minorHAnsi" w:cstheme="minorHAnsi"/>
          <w:sz w:val="22"/>
        </w:rPr>
      </w:pPr>
      <w:r w:rsidRPr="00EA3338">
        <w:rPr>
          <w:rFonts w:asciiTheme="minorHAnsi" w:hAnsiTheme="minorHAnsi" w:cstheme="minorHAnsi"/>
          <w:sz w:val="22"/>
        </w:rPr>
        <w:t>Interaktivní knihovna klíčových procesů hotelových společností a dalších organizací cestovního ruchu,</w:t>
      </w:r>
    </w:p>
    <w:p w14:paraId="24768A32" w14:textId="77777777" w:rsidR="00B2318C" w:rsidRPr="00EA3338" w:rsidRDefault="00B2318C" w:rsidP="005B2B09">
      <w:pPr>
        <w:pStyle w:val="Odstavecseseznamem"/>
        <w:numPr>
          <w:ilvl w:val="2"/>
          <w:numId w:val="10"/>
        </w:numPr>
        <w:spacing w:after="120"/>
        <w:ind w:left="1134" w:hanging="357"/>
        <w:contextualSpacing w:val="0"/>
        <w:jc w:val="both"/>
        <w:rPr>
          <w:rFonts w:asciiTheme="minorHAnsi" w:hAnsiTheme="minorHAnsi" w:cstheme="minorHAnsi"/>
          <w:sz w:val="22"/>
        </w:rPr>
      </w:pPr>
      <w:r w:rsidRPr="00EA3338">
        <w:rPr>
          <w:rFonts w:asciiTheme="minorHAnsi" w:hAnsiTheme="minorHAnsi" w:cstheme="minorHAnsi"/>
          <w:sz w:val="22"/>
        </w:rPr>
        <w:t>Procesní simulátor hotelu simulující klíčové procesy hotelu a prezentující vliv jejich nastavení na výkonnost hotelu.</w:t>
      </w:r>
    </w:p>
    <w:p w14:paraId="72A06D43" w14:textId="77777777" w:rsidR="00B2318C" w:rsidRDefault="00B2318C" w:rsidP="00B2318C">
      <w:pPr>
        <w:ind w:left="426"/>
        <w:jc w:val="both"/>
        <w:rPr>
          <w:rFonts w:asciiTheme="minorHAnsi" w:hAnsiTheme="minorHAnsi" w:cstheme="minorHAnsi"/>
          <w:sz w:val="22"/>
        </w:rPr>
      </w:pPr>
      <w:r w:rsidRPr="00EA3338">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14:paraId="0F8CA006" w14:textId="77777777" w:rsidR="001555A9" w:rsidRDefault="001555A9" w:rsidP="00B2318C">
      <w:pPr>
        <w:ind w:left="426"/>
        <w:jc w:val="both"/>
        <w:rPr>
          <w:rFonts w:asciiTheme="minorHAnsi" w:hAnsiTheme="minorHAnsi" w:cstheme="minorHAnsi"/>
          <w:sz w:val="22"/>
        </w:rPr>
      </w:pPr>
    </w:p>
    <w:p w14:paraId="20E3C340"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„Manažerský model hodnoty designu pro konkurenceschopnost MSP v ČR“</w:t>
      </w:r>
      <w:r w:rsidRPr="00E14574">
        <w:rPr>
          <w:rFonts w:asciiTheme="minorHAnsi" w:hAnsiTheme="minorHAnsi" w:cstheme="minorHAnsi"/>
          <w:color w:val="548DD4" w:themeColor="text2" w:themeTint="99"/>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5CC62326" w14:textId="77777777" w:rsidR="001555A9" w:rsidRPr="00E14574" w:rsidRDefault="001555A9" w:rsidP="005B2B09">
      <w:pPr>
        <w:pStyle w:val="Odstavecseseznamem"/>
        <w:numPr>
          <w:ilvl w:val="1"/>
          <w:numId w:val="10"/>
        </w:numPr>
        <w:spacing w:after="120"/>
        <w:ind w:left="425" w:hanging="425"/>
        <w:contextualSpacing w:val="0"/>
        <w:jc w:val="both"/>
        <w:rPr>
          <w:rFonts w:asciiTheme="minorHAnsi" w:hAnsiTheme="minorHAnsi" w:cstheme="minorHAnsi"/>
          <w:color w:val="548DD4" w:themeColor="text2" w:themeTint="99"/>
          <w:sz w:val="22"/>
        </w:rPr>
      </w:pPr>
      <w:r w:rsidRPr="00E14574">
        <w:rPr>
          <w:rFonts w:asciiTheme="minorHAnsi" w:hAnsiTheme="minorHAnsi" w:cstheme="minorHAnsi"/>
          <w:color w:val="548DD4" w:themeColor="text2" w:themeTint="99"/>
          <w:sz w:val="22"/>
        </w:rPr>
        <w:t xml:space="preserve">Dalším projektem financovaným TA ČR s názvem </w:t>
      </w:r>
      <w:r w:rsidRPr="00E14574">
        <w:rPr>
          <w:rFonts w:asciiTheme="minorHAnsi" w:hAnsiTheme="minorHAnsi" w:cstheme="minorHAnsi"/>
          <w:b/>
          <w:color w:val="548DD4" w:themeColor="text2" w:themeTint="99"/>
          <w:sz w:val="22"/>
        </w:rPr>
        <w:t>„Poznatky behaviorální ekonomie a jejich aplikace na úrovni obcí a krajů České republiky“,</w:t>
      </w:r>
      <w:r w:rsidRPr="00E14574">
        <w:rPr>
          <w:rFonts w:asciiTheme="minorHAnsi" w:hAnsiTheme="minorHAnsi" w:cstheme="minorHAnsi"/>
          <w:color w:val="548DD4" w:themeColor="text2" w:themeTint="99"/>
          <w:sz w:val="22"/>
        </w:rPr>
        <w:t xml:space="preserve"> řešený od 1. 6. 2019 do 31. 5. 2020, jehož </w:t>
      </w:r>
      <w:r w:rsidRPr="00E14574">
        <w:rPr>
          <w:rFonts w:asciiTheme="minorHAnsi" w:hAnsiTheme="minorHAnsi" w:cstheme="minorHAnsi"/>
          <w:color w:val="548DD4" w:themeColor="text2" w:themeTint="99"/>
          <w:sz w:val="22"/>
        </w:rPr>
        <w:lastRenderedPageBreak/>
        <w:t>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383F4BC9"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V posledních letech byly řešeny také následující výzkumné projekty:</w:t>
      </w:r>
    </w:p>
    <w:p w14:paraId="6F4B35D5" w14:textId="77777777" w:rsidR="00B2318C" w:rsidRPr="00EA3338" w:rsidRDefault="00B2318C" w:rsidP="005B2B09">
      <w:pPr>
        <w:pStyle w:val="Odstavecseseznamem"/>
        <w:numPr>
          <w:ilvl w:val="1"/>
          <w:numId w:val="10"/>
        </w:numPr>
        <w:spacing w:after="120"/>
        <w:ind w:left="425" w:hanging="425"/>
        <w:contextualSpacing w:val="0"/>
        <w:jc w:val="both"/>
        <w:rPr>
          <w:rFonts w:asciiTheme="minorHAnsi" w:hAnsiTheme="minorHAnsi" w:cstheme="minorHAnsi"/>
          <w:sz w:val="22"/>
        </w:rPr>
      </w:pPr>
      <w:r w:rsidRPr="00EA3338">
        <w:rPr>
          <w:rFonts w:asciiTheme="minorHAnsi" w:hAnsiTheme="minorHAnsi" w:cstheme="minorHAnsi"/>
          <w:sz w:val="22"/>
        </w:rPr>
        <w:t xml:space="preserve">První projekt s názvem </w:t>
      </w:r>
      <w:r w:rsidRPr="00EA3338">
        <w:rPr>
          <w:rFonts w:asciiTheme="minorHAnsi" w:hAnsiTheme="minorHAnsi" w:cstheme="minorHAnsi"/>
          <w:b/>
          <w:sz w:val="22"/>
        </w:rPr>
        <w:t xml:space="preserve">„Tvorba strategického modelu výkonnosti založeného na synergických efektech vybraných soustav řízení“ </w:t>
      </w:r>
      <w:r w:rsidRPr="00EA3338">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335D2816" w14:textId="77777777" w:rsidR="00B2318C" w:rsidRPr="001555A9" w:rsidRDefault="00B2318C" w:rsidP="005B2B09">
      <w:pPr>
        <w:pStyle w:val="Odstavecseseznamem"/>
        <w:numPr>
          <w:ilvl w:val="1"/>
          <w:numId w:val="10"/>
        </w:numPr>
        <w:spacing w:after="120"/>
        <w:ind w:left="425" w:hanging="425"/>
        <w:contextualSpacing w:val="0"/>
        <w:jc w:val="both"/>
        <w:rPr>
          <w:rFonts w:asciiTheme="minorHAnsi" w:hAnsiTheme="minorHAnsi" w:cstheme="minorHAnsi"/>
          <w:bCs/>
          <w:sz w:val="28"/>
          <w:szCs w:val="24"/>
        </w:rPr>
      </w:pPr>
      <w:r w:rsidRPr="00EA3338">
        <w:rPr>
          <w:rFonts w:asciiTheme="minorHAnsi" w:hAnsiTheme="minorHAnsi" w:cstheme="minorHAnsi"/>
          <w:sz w:val="22"/>
        </w:rPr>
        <w:t xml:space="preserve">Druhý projekt s názvem </w:t>
      </w:r>
      <w:r w:rsidRPr="00EA3338">
        <w:rPr>
          <w:rFonts w:asciiTheme="minorHAnsi" w:hAnsiTheme="minorHAnsi" w:cstheme="minorHAnsi"/>
          <w:b/>
          <w:sz w:val="22"/>
        </w:rPr>
        <w:t>„Variabilita skupin nákladů a její promítnutí v kalkulačním systému ve výrobních firmách“</w:t>
      </w:r>
      <w:r w:rsidRPr="00EA3338">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17D7A9A3" w14:textId="77777777" w:rsidR="001555A9" w:rsidRPr="000C6467" w:rsidRDefault="001555A9" w:rsidP="005B2B09">
      <w:pPr>
        <w:pStyle w:val="Odstavecseseznamem"/>
        <w:numPr>
          <w:ilvl w:val="1"/>
          <w:numId w:val="10"/>
        </w:numPr>
        <w:spacing w:after="120"/>
        <w:ind w:left="425" w:hanging="425"/>
        <w:contextualSpacing w:val="0"/>
        <w:jc w:val="both"/>
        <w:rPr>
          <w:rFonts w:asciiTheme="minorHAnsi" w:hAnsiTheme="minorHAnsi" w:cstheme="minorHAnsi"/>
          <w:sz w:val="22"/>
          <w:szCs w:val="22"/>
        </w:rPr>
      </w:pPr>
      <w:r w:rsidRPr="000C6467">
        <w:rPr>
          <w:rFonts w:asciiTheme="minorHAnsi" w:hAnsiTheme="minorHAnsi" w:cstheme="minorHAnsi"/>
          <w:sz w:val="22"/>
          <w:szCs w:val="22"/>
        </w:rPr>
        <w:t xml:space="preserve">Dalším projektem je projekt </w:t>
      </w:r>
      <w:r w:rsidRPr="000C6467">
        <w:rPr>
          <w:rFonts w:asciiTheme="minorHAnsi" w:hAnsiTheme="minorHAnsi" w:cstheme="minorHAnsi"/>
          <w:b/>
          <w:sz w:val="22"/>
          <w:szCs w:val="22"/>
        </w:rPr>
        <w:t>„Ochrana vodních útvarů na úrovni regionů na Ukrajině a v ČR: Problematika teorie a praxe“</w:t>
      </w:r>
      <w:r w:rsidRPr="000C6467">
        <w:rPr>
          <w:rFonts w:asciiTheme="minorHAnsi" w:hAnsiTheme="minorHAnsi" w:cstheme="minorHAnsi"/>
          <w:sz w:val="22"/>
          <w:szCs w:val="22"/>
        </w:rPr>
        <w:t xml:space="preserve"> je řešen od 28. 2. 2019 do 31. 5. 2021, jehož hlavním cílem je navázání kontaktů a rozvoj vzájemné spolupráce v oblasti vědy a výzkumu, konkrétně k podpoře mobility a přípravy publikačních výstupů k tématu „Ochrana vodních děl na úrovni regionů na Ukrajině a v ČR: Problematika teorie a praxe“.</w:t>
      </w:r>
    </w:p>
    <w:p w14:paraId="47939D4B" w14:textId="77777777" w:rsidR="008F4348" w:rsidRPr="008F4348" w:rsidRDefault="008F4348" w:rsidP="008F4348">
      <w:pPr>
        <w:pStyle w:val="Odstavecseseznamem"/>
        <w:spacing w:after="120"/>
        <w:ind w:left="425"/>
        <w:contextualSpacing w:val="0"/>
        <w:jc w:val="both"/>
        <w:rPr>
          <w:rFonts w:asciiTheme="minorHAnsi" w:hAnsiTheme="minorHAnsi" w:cstheme="minorHAnsi"/>
          <w:color w:val="548DD4" w:themeColor="text2" w:themeTint="99"/>
          <w:sz w:val="22"/>
          <w:szCs w:val="22"/>
        </w:rPr>
      </w:pPr>
    </w:p>
    <w:p w14:paraId="0506203D"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3.7</w:t>
      </w:r>
    </w:p>
    <w:p w14:paraId="570F7D67" w14:textId="77777777" w:rsidR="00B2318C" w:rsidRPr="00EA3338" w:rsidRDefault="004F3722" w:rsidP="004F3722">
      <w:pPr>
        <w:tabs>
          <w:tab w:val="left" w:pos="2835"/>
        </w:tabs>
        <w:spacing w:before="120" w:after="360"/>
        <w:jc w:val="both"/>
        <w:rPr>
          <w:rFonts w:asciiTheme="minorHAnsi" w:hAnsiTheme="minorHAnsi" w:cstheme="minorHAnsi"/>
          <w:sz w:val="22"/>
        </w:rPr>
      </w:pPr>
      <w:r w:rsidRPr="004F3722">
        <w:rPr>
          <w:rFonts w:asciiTheme="minorHAnsi" w:hAnsiTheme="minorHAnsi" w:cstheme="minorHAnsi"/>
          <w:sz w:val="22"/>
        </w:rPr>
        <w:t xml:space="preserve">Nezbytnou součástí studia DSP Ekonomika a management je schopnost studenta orientovat se v nejnovějších trendech v oblasti ekonomiky a managementu, kontinuální zvyšování znalostí a dovedností ve vědecko-výzkumné oblasti vymezené zaměřením oboru. 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w:t>
      </w:r>
      <w:r w:rsidRPr="004F3722">
        <w:rPr>
          <w:rFonts w:asciiTheme="minorHAnsi" w:hAnsiTheme="minorHAnsi" w:cstheme="minorHAnsi"/>
          <w:sz w:val="22"/>
        </w:rPr>
        <w:lastRenderedPageBreak/>
        <w:t>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oblasti ekonomiky a managementu a v oblasti podnikových aplikací inovativně a kreativně plánovat, projektovat a optimálně nastavovat, flexibilně řídit stávající firemní procesy a podnikové systémy.</w:t>
      </w:r>
    </w:p>
    <w:p w14:paraId="084ACFEF" w14:textId="77777777" w:rsidR="00B2318C" w:rsidRPr="00AA5FB5"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14:paraId="3917AC70"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5C3F0965" w14:textId="77777777" w:rsidR="00B2318C" w:rsidRPr="00AA5FB5" w:rsidRDefault="00B2318C" w:rsidP="00B2318C">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7958572E" w14:textId="77777777" w:rsidR="00B2318C" w:rsidRPr="00EA3338" w:rsidRDefault="00B2318C" w:rsidP="00B2318C">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4D158AB4"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4E76F322"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445A2DBA"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00F1484C" w:rsidRPr="00F1484C">
        <w:rPr>
          <w:rFonts w:asciiTheme="minorHAnsi" w:hAnsiTheme="minorHAnsi" w:cstheme="minorHAnsi"/>
          <w:sz w:val="22"/>
        </w:rPr>
        <w:t>Economics and Management</w:t>
      </w:r>
      <w:r w:rsidR="00F1484C" w:rsidRPr="00852BA4">
        <w:t xml:space="preserve"> </w:t>
      </w:r>
      <w:r w:rsidRPr="00EA3338">
        <w:rPr>
          <w:rFonts w:asciiTheme="minorHAnsi" w:hAnsiTheme="minorHAnsi" w:cstheme="minorHAns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52991242" w14:textId="77777777" w:rsidR="002A17AD" w:rsidRPr="000C6467" w:rsidRDefault="002A17AD" w:rsidP="002A17AD">
      <w:pPr>
        <w:jc w:val="both"/>
        <w:rPr>
          <w:rFonts w:asciiTheme="minorHAnsi" w:hAnsiTheme="minorHAnsi" w:cstheme="minorHAnsi"/>
          <w:sz w:val="22"/>
        </w:rPr>
      </w:pPr>
      <w:r w:rsidRPr="000C6467">
        <w:rPr>
          <w:rFonts w:asciiTheme="minorHAnsi" w:hAnsiTheme="minorHAnsi" w:cstheme="minorHAnsi"/>
          <w:sz w:val="22"/>
        </w:rPr>
        <w:t>Z toho Fakulta managementu a ekonomiky disponuje:</w:t>
      </w:r>
    </w:p>
    <w:p w14:paraId="555E5813"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6 počítačovými učebnami o celkové kapacitě 126 míst vybavenými moderní výpočetní a audiovizuální technikou, včetně tabulí pro popis stíratelnými fixy,</w:t>
      </w:r>
    </w:p>
    <w:p w14:paraId="1F65B289"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3 posluchárnami s kapacitou 222 míst vybavenými moderní audiovizuální technikou, včetně tabulí pro popis stíratelnými fixy,</w:t>
      </w:r>
    </w:p>
    <w:p w14:paraId="1B7EFF3F"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2 posluchárnami s kapacitou 138 míst vybavenými moderní audiovizuální technikou s možností promítání prezentací na více ploch a včetně interaktivních tabulí,</w:t>
      </w:r>
    </w:p>
    <w:p w14:paraId="7212E6AE"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5A289666" w14:textId="77777777" w:rsidR="002A17AD" w:rsidRPr="000C6467" w:rsidRDefault="002A17AD" w:rsidP="005B2B09">
      <w:pPr>
        <w:pStyle w:val="Odstavecseseznamem"/>
        <w:numPr>
          <w:ilvl w:val="0"/>
          <w:numId w:val="9"/>
        </w:numPr>
        <w:spacing w:after="160"/>
        <w:jc w:val="both"/>
        <w:rPr>
          <w:rFonts w:asciiTheme="minorHAnsi" w:hAnsiTheme="minorHAnsi" w:cstheme="minorHAnsi"/>
          <w:sz w:val="22"/>
        </w:rPr>
      </w:pPr>
      <w:r w:rsidRPr="000C6467">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621EA430" w14:textId="77777777" w:rsidR="00B2318C" w:rsidRPr="00EA3338" w:rsidRDefault="00B2318C" w:rsidP="00B2318C">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Dále pro potřeby výuky Průmyslového inženýrství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14:paraId="4C8DBD2C" w14:textId="77777777" w:rsidR="00B2318C" w:rsidRPr="00EA3338" w:rsidRDefault="00B2318C" w:rsidP="00B2318C">
      <w:pPr>
        <w:tabs>
          <w:tab w:val="left" w:pos="2835"/>
        </w:tabs>
        <w:spacing w:before="120" w:after="120"/>
        <w:jc w:val="both"/>
      </w:pPr>
    </w:p>
    <w:p w14:paraId="749F24D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185610FF"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4.3</w:t>
      </w:r>
    </w:p>
    <w:p w14:paraId="38D6D0E4" w14:textId="77777777" w:rsidR="00B2318C" w:rsidRPr="00EA3338" w:rsidRDefault="00B2318C" w:rsidP="00B2318C">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00F1484C" w:rsidRPr="00F1484C">
        <w:rPr>
          <w:rFonts w:asciiTheme="minorHAnsi" w:hAnsiTheme="minorHAnsi" w:cstheme="minorHAnsi"/>
          <w:sz w:val="22"/>
          <w:szCs w:val="22"/>
        </w:rPr>
        <w:t>Economics and Management</w:t>
      </w:r>
      <w:r w:rsidRPr="00EA3338">
        <w:rPr>
          <w:rFonts w:asciiTheme="minorHAnsi" w:hAnsiTheme="minorHAnsi" w:cstheme="minorHAnsi"/>
          <w:sz w:val="22"/>
          <w:szCs w:val="22"/>
        </w:rPr>
        <w:t xml:space="preserve"> mají přístup k domácí i zahraniční literatuře vztahující se ke studovaným předmětům, jak v tištěné, tak elektronické verzi. </w:t>
      </w:r>
    </w:p>
    <w:p w14:paraId="241894E5"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E14D567" w14:textId="77777777" w:rsidR="00B2318C" w:rsidRPr="00EA3338" w:rsidRDefault="00B2318C" w:rsidP="00B2318C">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604BC3CE"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Citační databáze Web of Science a Scopus </w:t>
      </w:r>
    </w:p>
    <w:p w14:paraId="55A3AB8C"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kolekce elektronických časopisů Elsevier ScienceDirect, Wiley Online Library, SpringerLink a další. </w:t>
      </w:r>
    </w:p>
    <w:p w14:paraId="02F9016A" w14:textId="77777777" w:rsidR="00B2318C" w:rsidRPr="00EA3338" w:rsidRDefault="00B2318C" w:rsidP="005B2B09">
      <w:pPr>
        <w:pStyle w:val="Default"/>
        <w:numPr>
          <w:ilvl w:val="0"/>
          <w:numId w:val="11"/>
        </w:numPr>
        <w:ind w:left="714" w:hanging="357"/>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Multioborové plnotextové databáze Ebsco a ProQuest </w:t>
      </w:r>
    </w:p>
    <w:p w14:paraId="25B7F409"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Kolekce časopisů Emerald</w:t>
      </w:r>
    </w:p>
    <w:p w14:paraId="1D19BD6A" w14:textId="77777777" w:rsidR="00B2318C" w:rsidRPr="00EA3338" w:rsidRDefault="00B2318C" w:rsidP="005B2B09">
      <w:pPr>
        <w:pStyle w:val="Odstavecseseznamem"/>
        <w:numPr>
          <w:ilvl w:val="0"/>
          <w:numId w:val="11"/>
        </w:numPr>
        <w:ind w:left="714" w:hanging="357"/>
        <w:rPr>
          <w:rFonts w:asciiTheme="minorHAnsi" w:hAnsiTheme="minorHAnsi" w:cstheme="minorHAnsi"/>
          <w:sz w:val="22"/>
          <w:szCs w:val="22"/>
        </w:rPr>
      </w:pPr>
      <w:r w:rsidRPr="00EA3338">
        <w:rPr>
          <w:rFonts w:asciiTheme="minorHAnsi" w:hAnsiTheme="minorHAnsi" w:cstheme="minorHAnsi"/>
          <w:sz w:val="22"/>
          <w:szCs w:val="22"/>
        </w:rPr>
        <w:t>Oborová databáze Business Source Complete</w:t>
      </w:r>
    </w:p>
    <w:p w14:paraId="7F844234" w14:textId="77777777" w:rsidR="00B2318C" w:rsidRPr="00EA3338" w:rsidRDefault="00B2318C" w:rsidP="005B2B09">
      <w:pPr>
        <w:pStyle w:val="Odstavecseseznamem"/>
        <w:numPr>
          <w:ilvl w:val="0"/>
          <w:numId w:val="11"/>
        </w:numPr>
        <w:spacing w:after="120"/>
        <w:ind w:left="714" w:hanging="357"/>
        <w:contextualSpacing w:val="0"/>
        <w:rPr>
          <w:rFonts w:asciiTheme="minorHAnsi" w:hAnsiTheme="minorHAnsi" w:cstheme="minorHAnsi"/>
          <w:sz w:val="22"/>
          <w:szCs w:val="22"/>
        </w:rPr>
      </w:pPr>
      <w:r w:rsidRPr="00EA3338">
        <w:rPr>
          <w:rFonts w:asciiTheme="minorHAnsi" w:hAnsiTheme="minorHAnsi" w:cstheme="minorHAnsi"/>
          <w:sz w:val="22"/>
          <w:szCs w:val="22"/>
        </w:rPr>
        <w:t xml:space="preserve">Oborová ekonomická databáze Econlit </w:t>
      </w:r>
    </w:p>
    <w:p w14:paraId="0FECB5A9" w14:textId="77777777" w:rsidR="00B2318C" w:rsidRPr="00EA3338" w:rsidRDefault="00B2318C" w:rsidP="00B2318C">
      <w:pPr>
        <w:rPr>
          <w:rFonts w:asciiTheme="minorHAnsi" w:hAnsiTheme="minorHAnsi" w:cstheme="minorHAnsi"/>
          <w:sz w:val="22"/>
          <w:szCs w:val="22"/>
        </w:rPr>
      </w:pPr>
      <w:r w:rsidRPr="00EA3338">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14:paraId="0701D61C" w14:textId="77777777" w:rsidR="00B2318C" w:rsidRPr="00D23723" w:rsidRDefault="00B2318C" w:rsidP="00B2318C">
      <w:pPr>
        <w:spacing w:before="120" w:after="600"/>
        <w:rPr>
          <w:rFonts w:asciiTheme="minorHAnsi" w:hAnsiTheme="minorHAnsi" w:cstheme="minorHAns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04" w:history="1">
        <w:r w:rsidRPr="00EA3338">
          <w:rPr>
            <w:rStyle w:val="Hypertextovodkaz"/>
            <w:rFonts w:asciiTheme="minorHAnsi" w:hAnsiTheme="minorHAnsi" w:cstheme="minorHAnsi"/>
            <w:i/>
            <w:sz w:val="22"/>
            <w:szCs w:val="22"/>
          </w:rPr>
          <w:t>http://portal.k.utb.cz/databases/alphabetical/</w:t>
        </w:r>
      </w:hyperlink>
    </w:p>
    <w:p w14:paraId="6C7FAF1C"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14:paraId="796DB53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0CCE18F"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4EF5ECD0"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05"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 xml:space="preserve">ze dne 28. června 2017, článek 8. </w:t>
      </w:r>
    </w:p>
    <w:p w14:paraId="4B8AB471"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23391FEE"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koordinuje obsahovou přípravu studijního programu,</w:t>
      </w:r>
    </w:p>
    <w:p w14:paraId="618AAED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dbá na to, aby studijní program byl uskutečňován v souladu s akreditačním spisem,</w:t>
      </w:r>
    </w:p>
    <w:p w14:paraId="206390CF"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dohlíží na kvalitu uskutečňování studijního programu,</w:t>
      </w:r>
    </w:p>
    <w:p w14:paraId="26B708F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studentům ve studijním programu poskytuje odborné studijní poradenství,</w:t>
      </w:r>
    </w:p>
    <w:p w14:paraId="56E02600"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témata disertačních prací ke schválení,</w:t>
      </w:r>
    </w:p>
    <w:p w14:paraId="701EBD44"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obsahově a metodicky rozvíjí studijní program v souladu s aktuální úrovní poznání a potřebami praxe,</w:t>
      </w:r>
    </w:p>
    <w:p w14:paraId="664FCFC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předsedá oborové radě doktorského studijního programu,</w:t>
      </w:r>
    </w:p>
    <w:p w14:paraId="1EE35C6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předkládá oborové radě doktorského studijního programu návrhy na změny školitelů,</w:t>
      </w:r>
    </w:p>
    <w:p w14:paraId="135D14C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lastRenderedPageBreak/>
        <w:t>předkládá oborové radě doktorského studijního programu návrhy na změny studijního programu,</w:t>
      </w:r>
    </w:p>
    <w:p w14:paraId="74F371C1"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spolupracuje s proděkany, řediteli ústavů a garanty dalších studijních programů uskutečňovaných na dané součásti,</w:t>
      </w:r>
    </w:p>
    <w:p w14:paraId="3A5FFA4A"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0F11C86B" w14:textId="77777777" w:rsidR="00B2318C" w:rsidRPr="00EA3338" w:rsidRDefault="00B2318C" w:rsidP="005B2B09">
      <w:pPr>
        <w:pStyle w:val="Odstavecseseznamem"/>
        <w:numPr>
          <w:ilvl w:val="0"/>
          <w:numId w:val="12"/>
        </w:numPr>
        <w:ind w:left="709"/>
        <w:jc w:val="both"/>
        <w:rPr>
          <w:rFonts w:asciiTheme="minorHAnsi" w:hAnsiTheme="minorHAnsi" w:cstheme="minorHAnsi"/>
          <w:sz w:val="22"/>
        </w:rPr>
      </w:pPr>
      <w:r w:rsidRPr="00EA3338">
        <w:rPr>
          <w:rFonts w:asciiTheme="minorHAnsi" w:hAnsiTheme="minorHAnsi" w:cstheme="minorHAnsi"/>
          <w:sz w:val="22"/>
        </w:rPr>
        <w:t>zpracovává hodnotící zprávu o studijním programu jako podklad pro hodnocení kvality uskutečňovaného studijního programu,</w:t>
      </w:r>
    </w:p>
    <w:p w14:paraId="38427B0D" w14:textId="77777777" w:rsidR="00B2318C" w:rsidRPr="00EA3338" w:rsidRDefault="00B2318C" w:rsidP="005B2B09">
      <w:pPr>
        <w:pStyle w:val="Odstavecseseznamem"/>
        <w:numPr>
          <w:ilvl w:val="0"/>
          <w:numId w:val="12"/>
        </w:numPr>
        <w:spacing w:after="360"/>
        <w:ind w:left="709" w:hanging="357"/>
        <w:contextualSpacing w:val="0"/>
        <w:jc w:val="both"/>
        <w:rPr>
          <w:rFonts w:asciiTheme="minorHAnsi" w:hAnsiTheme="minorHAnsi" w:cstheme="minorHAnsi"/>
          <w:sz w:val="22"/>
        </w:rPr>
      </w:pPr>
      <w:r w:rsidRPr="00EA3338">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14:paraId="697774D1"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26C960A0"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168CA6C8" w14:textId="489C84C5"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 xml:space="preserve">Garantem studijního programu Ekonomika podniku a podnikání je </w:t>
      </w:r>
      <w:del w:id="173" w:author="Pavla Trefilová" w:date="2019-09-05T11:24:00Z">
        <w:r w:rsidRPr="00DA2917" w:rsidDel="008204FC">
          <w:rPr>
            <w:rFonts w:asciiTheme="minorHAnsi" w:hAnsiTheme="minorHAnsi" w:cstheme="minorHAnsi"/>
            <w:b/>
            <w:sz w:val="22"/>
            <w:szCs w:val="22"/>
          </w:rPr>
          <w:delText>doc</w:delText>
        </w:r>
      </w:del>
      <w:ins w:id="174" w:author="Pavla Trefilová" w:date="2019-09-05T11:24:00Z">
        <w:r w:rsidR="008204FC">
          <w:rPr>
            <w:rFonts w:asciiTheme="minorHAnsi" w:hAnsiTheme="minorHAnsi" w:cstheme="minorHAnsi"/>
            <w:b/>
            <w:sz w:val="22"/>
            <w:szCs w:val="22"/>
          </w:rPr>
          <w:t>prof</w:t>
        </w:r>
      </w:ins>
      <w:r w:rsidRPr="00DA2917">
        <w:rPr>
          <w:rFonts w:asciiTheme="minorHAnsi" w:hAnsiTheme="minorHAnsi" w:cstheme="minorHAnsi"/>
          <w:b/>
          <w:sz w:val="22"/>
          <w:szCs w:val="22"/>
        </w:rPr>
        <w:t>. Ing. Boris Popesko, Ph.D.</w:t>
      </w:r>
      <w:r w:rsidRPr="00DA2917">
        <w:rPr>
          <w:rFonts w:asciiTheme="minorHAnsi" w:hAnsiTheme="minorHAnsi" w:cstheme="minorHAnsi"/>
          <w:sz w:val="22"/>
          <w:szCs w:val="22"/>
        </w:rPr>
        <w:t xml:space="preserve"> Garant má požadovanou kvalifikaci (</w:t>
      </w:r>
      <w:ins w:id="175" w:author="Pavla Trefilová" w:date="2019-09-05T11:25:00Z">
        <w:r w:rsidR="008204FC">
          <w:rPr>
            <w:rFonts w:asciiTheme="minorHAnsi" w:hAnsiTheme="minorHAnsi" w:cstheme="minorHAnsi"/>
            <w:sz w:val="22"/>
            <w:szCs w:val="22"/>
          </w:rPr>
          <w:t xml:space="preserve">prof. – Management a ekonomika podniku, </w:t>
        </w:r>
      </w:ins>
      <w:r w:rsidRPr="00DA2917">
        <w:rPr>
          <w:rFonts w:asciiTheme="minorHAnsi" w:hAnsiTheme="minorHAnsi" w:cstheme="minorHAnsi"/>
          <w:sz w:val="22"/>
          <w:szCs w:val="22"/>
        </w:rPr>
        <w:t xml:space="preserve">doc. – Ekonomika a management podniku, Ph.D. – Ekonomika a management) a jeho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2CE6F32A" w14:textId="77777777" w:rsidR="002A17AD" w:rsidRPr="00DA2917" w:rsidRDefault="002A17AD" w:rsidP="002A17AD">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 je autorem a spoluautorem 2</w:t>
      </w:r>
      <w:r>
        <w:rPr>
          <w:rFonts w:asciiTheme="minorHAnsi" w:hAnsiTheme="minorHAnsi" w:cstheme="minorHAnsi"/>
          <w:sz w:val="22"/>
          <w:szCs w:val="22"/>
        </w:rPr>
        <w:t xml:space="preserve">8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53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4</w:t>
      </w:r>
      <w:r w:rsidRPr="00DA2917">
        <w:rPr>
          <w:rFonts w:asciiTheme="minorHAnsi" w:hAnsiTheme="minorHAnsi" w:cstheme="minorHAnsi"/>
          <w:sz w:val="22"/>
          <w:szCs w:val="22"/>
        </w:rPr>
        <w:t>, a 2</w:t>
      </w:r>
      <w:r>
        <w:rPr>
          <w:rFonts w:asciiTheme="minorHAnsi" w:hAnsiTheme="minorHAnsi" w:cstheme="minorHAnsi"/>
          <w:sz w:val="22"/>
          <w:szCs w:val="22"/>
        </w:rPr>
        <w:t>2</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61</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4</w:t>
      </w:r>
      <w:r w:rsidRPr="00DA2917">
        <w:rPr>
          <w:rFonts w:asciiTheme="minorHAnsi" w:hAnsiTheme="minorHAnsi" w:cstheme="minorHAns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 1x projekt IGA MZČR (Aplikace moderních kalkulačních metod pro účely optimalizace nákladů ve zdravotnictví).</w:t>
      </w:r>
    </w:p>
    <w:p w14:paraId="330B680D" w14:textId="77777777" w:rsidR="009658E8" w:rsidRPr="00EA3338" w:rsidRDefault="002A17AD" w:rsidP="002A17AD">
      <w:pPr>
        <w:pStyle w:val="Default"/>
        <w:spacing w:after="120"/>
        <w:jc w:val="both"/>
        <w:rPr>
          <w:rFonts w:asciiTheme="minorHAnsi" w:hAnsiTheme="minorHAnsi"/>
          <w:color w:val="auto"/>
          <w:sz w:val="22"/>
          <w:szCs w:val="22"/>
        </w:rPr>
      </w:pPr>
      <w:r w:rsidRPr="00DA2917">
        <w:rPr>
          <w:rFonts w:asciiTheme="minorHAnsi" w:hAnsiTheme="minorHAnsi" w:cstheme="minorHAnsi"/>
          <w:sz w:val="22"/>
          <w:szCs w:val="22"/>
        </w:rPr>
        <w:t xml:space="preserve">Garant je uznávaným odborníkem pro oblasti Podnikové ekonomiky a Manažerského účetnictví, realizoval víc než 20 projektů implementace vybraných manažersko-ekonomických metod v podmínkách průmyslových firem v ČR i SR. Zároveň působí jako školitel doktorského studijního programu Ekonomika a </w:t>
      </w:r>
      <w:r w:rsidRPr="00F1484C">
        <w:rPr>
          <w:rFonts w:asciiTheme="minorHAnsi" w:hAnsiTheme="minorHAnsi" w:cstheme="minorHAnsi"/>
          <w:sz w:val="22"/>
          <w:szCs w:val="22"/>
        </w:rPr>
        <w:t>management</w:t>
      </w:r>
      <w:r w:rsidR="00F1484C" w:rsidRPr="00F1484C">
        <w:rPr>
          <w:rFonts w:asciiTheme="minorHAnsi" w:hAnsiTheme="minorHAnsi" w:cstheme="minorHAnsi"/>
          <w:sz w:val="22"/>
          <w:szCs w:val="22"/>
        </w:rPr>
        <w:t>/ Economics and Management</w:t>
      </w:r>
      <w:r w:rsidRPr="00DA2917">
        <w:rPr>
          <w:rFonts w:asciiTheme="minorHAnsi" w:hAnsiTheme="minorHAnsi" w:cstheme="minorHAnsi"/>
          <w:sz w:val="22"/>
          <w:szCs w:val="22"/>
        </w:rPr>
        <w:t xml:space="preserve"> na UTB ve Zlíně.</w:t>
      </w:r>
    </w:p>
    <w:p w14:paraId="57A393BD"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39678B68" w14:textId="77777777" w:rsidR="00B2318C" w:rsidRPr="00EA3338" w:rsidRDefault="00B2318C" w:rsidP="00B2318C">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545BF523"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5.4</w:t>
      </w:r>
    </w:p>
    <w:p w14:paraId="0BE4D972" w14:textId="77777777" w:rsidR="003C0F8B" w:rsidRDefault="008204FC" w:rsidP="003C0F8B">
      <w:pPr>
        <w:spacing w:after="120"/>
        <w:jc w:val="both"/>
        <w:rPr>
          <w:ins w:id="176" w:author="Michal Pilík" w:date="2019-09-10T15:24:00Z"/>
          <w:rFonts w:asciiTheme="minorHAnsi" w:hAnsiTheme="minorHAnsi"/>
          <w:sz w:val="22"/>
        </w:rPr>
        <w:pPrChange w:id="177" w:author="Michal Pilík" w:date="2019-09-10T15:24:00Z">
          <w:pPr>
            <w:spacing w:after="600"/>
            <w:jc w:val="both"/>
          </w:pPr>
        </w:pPrChange>
      </w:pPr>
      <w:ins w:id="178" w:author="Pavla Trefilová" w:date="2019-09-05T11:26:00Z">
        <w:r>
          <w:rPr>
            <w:rFonts w:asciiTheme="minorHAnsi" w:hAnsiTheme="minorHAnsi"/>
            <w:sz w:val="22"/>
          </w:rPr>
          <w:t>Prof</w:t>
        </w:r>
      </w:ins>
      <w:del w:id="179" w:author="Pavla Trefilová" w:date="2019-09-05T11:26:00Z">
        <w:r w:rsidR="002A17AD" w:rsidRPr="000C6467" w:rsidDel="008204FC">
          <w:rPr>
            <w:rFonts w:asciiTheme="minorHAnsi" w:hAnsiTheme="minorHAnsi"/>
            <w:sz w:val="22"/>
          </w:rPr>
          <w:delText>Doc</w:delText>
        </w:r>
      </w:del>
      <w:r w:rsidR="002A17AD" w:rsidRPr="000C6467">
        <w:rPr>
          <w:rFonts w:asciiTheme="minorHAnsi" w:hAnsiTheme="minorHAnsi"/>
          <w:sz w:val="22"/>
        </w:rPr>
        <w:t>. Ing. Boris Popesko, Ph.D. je v současné chvíli garantem magisterkého studijního programu Ekonomika p</w:t>
      </w:r>
      <w:bookmarkStart w:id="180" w:name="_GoBack"/>
      <w:bookmarkEnd w:id="180"/>
      <w:r w:rsidR="002A17AD" w:rsidRPr="000C6467">
        <w:rPr>
          <w:rFonts w:asciiTheme="minorHAnsi" w:hAnsiTheme="minorHAnsi"/>
          <w:sz w:val="22"/>
        </w:rPr>
        <w:t>odniku a podnikání.</w:t>
      </w:r>
    </w:p>
    <w:p w14:paraId="190D1D7F" w14:textId="77777777" w:rsidR="003C0F8B" w:rsidRPr="002123BE" w:rsidRDefault="003C0F8B" w:rsidP="003C0F8B">
      <w:pPr>
        <w:spacing w:after="120"/>
        <w:jc w:val="both"/>
        <w:rPr>
          <w:ins w:id="181" w:author="Michal Pilík" w:date="2019-09-10T15:24:00Z"/>
          <w:bCs/>
          <w:sz w:val="28"/>
          <w:szCs w:val="24"/>
        </w:rPr>
      </w:pPr>
      <w:ins w:id="182" w:author="Michal Pilík" w:date="2019-09-10T15:24:00Z">
        <w:r>
          <w:rPr>
            <w:rFonts w:asciiTheme="minorHAnsi" w:hAnsiTheme="minorHAnsi"/>
            <w:sz w:val="22"/>
          </w:rPr>
          <w:t xml:space="preserve">Prof. Popesko je nyní garantem BSP Ekonomika a management a MSP Ekonomika a management a DSP Ekonomika a management. Do zmíněného BSP a MSP již nejsou přijímáni studenti, což neodporuje pravidlům NAÚ. Do zmíněného DSP byli přijati studenti na AR 2019/2020. prof. Popesko tedy zůstane garantem pouze MSP Ekonomika podniku a podnikání a DSP Ekonomika a management. </w:t>
        </w:r>
      </w:ins>
    </w:p>
    <w:p w14:paraId="66D8302E" w14:textId="2F55DBFA" w:rsidR="00B2318C" w:rsidRPr="000C6467" w:rsidRDefault="002A17AD" w:rsidP="00B2318C">
      <w:pPr>
        <w:spacing w:after="600"/>
        <w:jc w:val="both"/>
        <w:rPr>
          <w:bCs/>
          <w:sz w:val="28"/>
          <w:szCs w:val="24"/>
        </w:rPr>
      </w:pPr>
      <w:del w:id="183" w:author="Michal Pilík" w:date="2019-09-10T15:24:00Z">
        <w:r w:rsidRPr="000C6467" w:rsidDel="003C0F8B">
          <w:rPr>
            <w:rFonts w:asciiTheme="minorHAnsi" w:hAnsiTheme="minorHAnsi"/>
            <w:sz w:val="22"/>
          </w:rPr>
          <w:delText xml:space="preserve"> </w:delText>
        </w:r>
        <w:r w:rsidR="00B2318C" w:rsidRPr="000C6467" w:rsidDel="003C0F8B">
          <w:rPr>
            <w:rFonts w:asciiTheme="minorHAnsi" w:hAnsiTheme="minorHAnsi"/>
            <w:sz w:val="22"/>
          </w:rPr>
          <w:delText xml:space="preserve"> </w:delText>
        </w:r>
      </w:del>
    </w:p>
    <w:p w14:paraId="0EBD4734" w14:textId="77777777" w:rsidR="00B2318C" w:rsidRPr="00D2372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lastRenderedPageBreak/>
        <w:t>Personální zabezpečení studijního programu</w:t>
      </w:r>
    </w:p>
    <w:p w14:paraId="0E615E5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486D489C"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23875F11" w14:textId="21DEB5B5"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Na zabezpečení studijního pr</w:t>
      </w:r>
      <w:r w:rsidR="00434B6E">
        <w:rPr>
          <w:rFonts w:asciiTheme="minorHAnsi" w:hAnsiTheme="minorHAnsi"/>
          <w:sz w:val="22"/>
        </w:rPr>
        <w:t xml:space="preserve">ogramu se podílejí </w:t>
      </w:r>
      <w:ins w:id="184" w:author="Pavla Trefilová" w:date="2019-09-05T11:26:00Z">
        <w:r w:rsidR="008204FC">
          <w:rPr>
            <w:rFonts w:asciiTheme="minorHAnsi" w:hAnsiTheme="minorHAnsi"/>
            <w:sz w:val="22"/>
          </w:rPr>
          <w:t>3</w:t>
        </w:r>
      </w:ins>
      <w:del w:id="185" w:author="Pavla Trefilová" w:date="2019-09-05T11:26:00Z">
        <w:r w:rsidR="00434B6E" w:rsidDel="008204FC">
          <w:rPr>
            <w:rFonts w:asciiTheme="minorHAnsi" w:hAnsiTheme="minorHAnsi"/>
            <w:sz w:val="22"/>
          </w:rPr>
          <w:delText>1</w:delText>
        </w:r>
      </w:del>
      <w:r w:rsidR="00434B6E">
        <w:rPr>
          <w:rFonts w:asciiTheme="minorHAnsi" w:hAnsiTheme="minorHAnsi"/>
          <w:sz w:val="22"/>
        </w:rPr>
        <w:t xml:space="preserve"> profeso</w:t>
      </w:r>
      <w:ins w:id="186" w:author="Pavla Trefilová" w:date="2019-09-05T11:26:00Z">
        <w:r w:rsidR="008204FC">
          <w:rPr>
            <w:rFonts w:asciiTheme="minorHAnsi" w:hAnsiTheme="minorHAnsi"/>
            <w:sz w:val="22"/>
          </w:rPr>
          <w:t>ři</w:t>
        </w:r>
      </w:ins>
      <w:del w:id="187" w:author="Pavla Trefilová" w:date="2019-09-05T11:26:00Z">
        <w:r w:rsidR="00434B6E" w:rsidDel="008204FC">
          <w:rPr>
            <w:rFonts w:asciiTheme="minorHAnsi" w:hAnsiTheme="minorHAnsi"/>
            <w:sz w:val="22"/>
          </w:rPr>
          <w:delText>r</w:delText>
        </w:r>
      </w:del>
      <w:r w:rsidR="00434B6E">
        <w:rPr>
          <w:rFonts w:asciiTheme="minorHAnsi" w:hAnsiTheme="minorHAnsi"/>
          <w:sz w:val="22"/>
        </w:rPr>
        <w:t xml:space="preserve">, </w:t>
      </w:r>
      <w:del w:id="188" w:author="Pavla Trefilová" w:date="2019-09-05T11:26:00Z">
        <w:r w:rsidR="00434B6E" w:rsidDel="008204FC">
          <w:rPr>
            <w:rFonts w:asciiTheme="minorHAnsi" w:hAnsiTheme="minorHAnsi"/>
            <w:sz w:val="22"/>
          </w:rPr>
          <w:delText>1</w:delText>
        </w:r>
      </w:del>
      <w:ins w:id="189" w:author="Pavla Trefilová" w:date="2019-09-05T11:26:00Z">
        <w:r w:rsidR="008204FC">
          <w:rPr>
            <w:rFonts w:asciiTheme="minorHAnsi" w:hAnsiTheme="minorHAnsi"/>
            <w:sz w:val="22"/>
          </w:rPr>
          <w:t>9</w:t>
        </w:r>
      </w:ins>
      <w:del w:id="190" w:author="Pavla Trefilová" w:date="2019-09-05T11:26:00Z">
        <w:r w:rsidR="00434B6E" w:rsidDel="008204FC">
          <w:rPr>
            <w:rFonts w:asciiTheme="minorHAnsi" w:hAnsiTheme="minorHAnsi"/>
            <w:sz w:val="22"/>
          </w:rPr>
          <w:delText>1</w:delText>
        </w:r>
      </w:del>
      <w:r w:rsidRPr="00AF539E">
        <w:rPr>
          <w:rFonts w:asciiTheme="minorHAnsi" w:hAnsiTheme="minorHAnsi"/>
          <w:sz w:val="22"/>
        </w:rPr>
        <w:t xml:space="preserve"> docentů, 1 odborný asistent s titulem Ph.D., 1 odborník na informační zdroje (ředitel Knihovny UTB) a 3 lektoři na výuku angličtiny.</w:t>
      </w:r>
    </w:p>
    <w:p w14:paraId="1B56D337"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6CF195C2" w14:textId="77777777" w:rsidR="00D854CD" w:rsidRPr="00AF539E" w:rsidRDefault="00D854CD" w:rsidP="00D854CD">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0031199E">
        <w:rPr>
          <w:rFonts w:asciiTheme="minorHAnsi" w:hAnsiTheme="minorHAnsi"/>
          <w:sz w:val="22"/>
        </w:rPr>
        <w:t>Economics and Management</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daného studijního plánu, který je uveden v </w:t>
      </w:r>
      <w:r w:rsidRPr="00AF539E">
        <w:rPr>
          <w:rFonts w:asciiTheme="minorHAnsi" w:hAnsiTheme="minorHAnsi"/>
          <w:i/>
          <w:sz w:val="22"/>
        </w:rPr>
        <w:t>Příloze B-IIb – Studijní plány a návrh témat prací (bakalářské a magisterské studijní programy).</w:t>
      </w:r>
    </w:p>
    <w:p w14:paraId="0B0B16D6" w14:textId="77777777" w:rsidR="00D854CD" w:rsidRDefault="00D854CD" w:rsidP="00D854CD">
      <w:pPr>
        <w:jc w:val="center"/>
        <w:rPr>
          <w:rFonts w:asciiTheme="minorHAnsi" w:hAnsiTheme="minorHAnsi"/>
          <w:i/>
        </w:rPr>
      </w:pPr>
      <w:r w:rsidRPr="00AF539E">
        <w:rPr>
          <w:rFonts w:asciiTheme="minorHAnsi" w:hAnsiTheme="minorHAnsi"/>
          <w:i/>
        </w:rPr>
        <w:t xml:space="preserve">Tab. 3 – Personální struktura doktorského studijního programu </w:t>
      </w:r>
      <w:r>
        <w:rPr>
          <w:rFonts w:asciiTheme="minorHAnsi" w:hAnsiTheme="minorHAnsi"/>
          <w:i/>
        </w:rPr>
        <w:t>Economics and Management</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434B6E" w:rsidRPr="00434B6E" w14:paraId="4A69A4D9" w14:textId="77777777" w:rsidTr="00491DAF">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4377BDD3"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63BA1653"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74F763B6"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14:paraId="51B93D18" w14:textId="77777777" w:rsidR="00434B6E" w:rsidRPr="00434B6E" w:rsidRDefault="00434B6E" w:rsidP="00434B6E">
            <w:pPr>
              <w:jc w:val="center"/>
              <w:rPr>
                <w:rFonts w:asciiTheme="minorHAnsi" w:hAnsiTheme="minorHAnsi" w:cstheme="minorHAnsi"/>
                <w:b/>
                <w:bCs/>
              </w:rPr>
            </w:pPr>
            <w:r w:rsidRPr="00434B6E">
              <w:rPr>
                <w:rFonts w:asciiTheme="minorHAnsi" w:hAnsiTheme="minorHAnsi" w:cstheme="minorHAnsi"/>
                <w:b/>
                <w:bCs/>
              </w:rPr>
              <w:t>Pracovní poměr</w:t>
            </w:r>
          </w:p>
        </w:tc>
      </w:tr>
      <w:tr w:rsidR="00434B6E" w:rsidRPr="00434B6E" w14:paraId="7F648D97"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1E5FE95" w14:textId="77777777" w:rsidR="00434B6E" w:rsidRPr="00434B6E" w:rsidRDefault="00434B6E" w:rsidP="00434B6E">
            <w:pPr>
              <w:rPr>
                <w:rFonts w:asciiTheme="minorHAnsi" w:hAnsiTheme="minorHAnsi" w:cstheme="minorHAnsi"/>
                <w:b/>
                <w:bCs/>
              </w:rPr>
            </w:pPr>
            <w:r w:rsidRPr="00434B6E">
              <w:rPr>
                <w:rFonts w:asciiTheme="minorHAnsi" w:hAnsiTheme="minorHAnsi" w:cstheme="minorHAnsi"/>
                <w:b/>
                <w:bCs/>
              </w:rPr>
              <w:t>Profesoři</w:t>
            </w:r>
          </w:p>
        </w:tc>
      </w:tr>
      <w:tr w:rsidR="00434B6E" w:rsidRPr="00434B6E" w14:paraId="15B2D3AE"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F98D689" w14:textId="77777777" w:rsidR="00434B6E" w:rsidRPr="00434B6E" w:rsidRDefault="00434B6E" w:rsidP="00434B6E">
            <w:pPr>
              <w:rPr>
                <w:rFonts w:asciiTheme="minorHAnsi" w:hAnsiTheme="minorHAnsi" w:cstheme="minorHAnsi"/>
              </w:rPr>
            </w:pPr>
            <w:r w:rsidRPr="00434B6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B2933"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B1864CA"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21DF7C5E" w14:textId="77777777" w:rsidR="00434B6E" w:rsidRPr="00434B6E" w:rsidRDefault="00434B6E" w:rsidP="00434B6E">
            <w:pPr>
              <w:jc w:val="center"/>
              <w:rPr>
                <w:rFonts w:asciiTheme="minorHAnsi" w:hAnsiTheme="minorHAnsi" w:cstheme="minorHAnsi"/>
              </w:rPr>
            </w:pPr>
            <w:r w:rsidRPr="00434B6E">
              <w:rPr>
                <w:rFonts w:asciiTheme="minorHAnsi" w:hAnsiTheme="minorHAnsi" w:cstheme="minorHAnsi"/>
              </w:rPr>
              <w:t>N</w:t>
            </w:r>
          </w:p>
        </w:tc>
      </w:tr>
      <w:tr w:rsidR="008204FC" w:rsidRPr="00434B6E" w14:paraId="7D6E53CA" w14:textId="77777777" w:rsidTr="00491DAF">
        <w:trPr>
          <w:trHeight w:val="315"/>
          <w:jc w:val="center"/>
          <w:ins w:id="191" w:author="Pavla Trefilová" w:date="2019-09-05T11:27: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B674E17" w14:textId="46B62D14" w:rsidR="008204FC" w:rsidRPr="00434B6E" w:rsidRDefault="008204FC" w:rsidP="008204FC">
            <w:pPr>
              <w:rPr>
                <w:ins w:id="192" w:author="Pavla Trefilová" w:date="2019-09-05T11:27:00Z"/>
                <w:rFonts w:asciiTheme="minorHAnsi" w:hAnsiTheme="minorHAnsi" w:cstheme="minorHAnsi"/>
              </w:rPr>
            </w:pPr>
            <w:ins w:id="193" w:author="Pavla Trefilová" w:date="2019-09-05T11:27:00Z">
              <w:r>
                <w:rPr>
                  <w:rFonts w:ascii="Calibri" w:hAnsi="Calibri" w:cs="Calibri"/>
                </w:rPr>
                <w:t>prof</w:t>
              </w:r>
              <w:r w:rsidRPr="00434B6E">
                <w:rPr>
                  <w:rFonts w:ascii="Calibri" w:hAnsi="Calibri" w:cs="Calibri"/>
                </w:rPr>
                <w:t>. Ing. Boris Popesko,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2BB2E7" w14:textId="7C744D59" w:rsidR="008204FC" w:rsidRPr="00434B6E" w:rsidRDefault="008204FC" w:rsidP="008204FC">
            <w:pPr>
              <w:jc w:val="center"/>
              <w:rPr>
                <w:ins w:id="194" w:author="Pavla Trefilová" w:date="2019-09-05T11:27:00Z"/>
                <w:rFonts w:asciiTheme="minorHAnsi" w:hAnsiTheme="minorHAnsi" w:cstheme="minorHAnsi"/>
              </w:rPr>
            </w:pPr>
            <w:ins w:id="195" w:author="Pavla Trefilová" w:date="2019-09-05T11:27:00Z">
              <w:r w:rsidRPr="00434B6E">
                <w:rPr>
                  <w:rFonts w:ascii="Calibri" w:hAnsi="Calibri" w:cs="Calibri"/>
                </w:rPr>
                <w:t>1978</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87B2D00" w14:textId="14C84D84" w:rsidR="008204FC" w:rsidRPr="00434B6E" w:rsidRDefault="008204FC" w:rsidP="008204FC">
            <w:pPr>
              <w:jc w:val="center"/>
              <w:rPr>
                <w:ins w:id="196" w:author="Pavla Trefilová" w:date="2019-09-05T11:27:00Z"/>
                <w:rFonts w:asciiTheme="minorHAnsi" w:hAnsiTheme="minorHAnsi" w:cstheme="minorHAnsi"/>
              </w:rPr>
            </w:pPr>
            <w:ins w:id="197" w:author="Pavla Trefilová" w:date="2019-09-05T11:27:00Z">
              <w:r w:rsidRPr="00434B6E">
                <w:rPr>
                  <w:rFonts w:ascii="Calibri" w:hAnsi="Calibri" w:cs="Calibr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87A0DBF" w14:textId="63526FEE" w:rsidR="008204FC" w:rsidRPr="00434B6E" w:rsidRDefault="008204FC" w:rsidP="008204FC">
            <w:pPr>
              <w:jc w:val="center"/>
              <w:rPr>
                <w:ins w:id="198" w:author="Pavla Trefilová" w:date="2019-09-05T11:27:00Z"/>
                <w:rFonts w:asciiTheme="minorHAnsi" w:hAnsiTheme="minorHAnsi" w:cstheme="minorHAnsi"/>
              </w:rPr>
            </w:pPr>
            <w:ins w:id="199" w:author="Pavla Trefilová" w:date="2019-09-05T11:27:00Z">
              <w:r w:rsidRPr="00434B6E">
                <w:rPr>
                  <w:rFonts w:ascii="Calibri" w:hAnsi="Calibri" w:cs="Calibri"/>
                </w:rPr>
                <w:t>N</w:t>
              </w:r>
            </w:ins>
          </w:p>
        </w:tc>
      </w:tr>
      <w:tr w:rsidR="008204FC" w:rsidRPr="00434B6E" w14:paraId="78C13A5E" w14:textId="77777777" w:rsidTr="00491DAF">
        <w:trPr>
          <w:trHeight w:val="315"/>
          <w:jc w:val="center"/>
          <w:ins w:id="200" w:author="Pavla Trefilová" w:date="2019-09-05T11:27: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9E1DE75" w14:textId="3B462695" w:rsidR="008204FC" w:rsidRPr="00434B6E" w:rsidRDefault="008204FC" w:rsidP="008204FC">
            <w:pPr>
              <w:rPr>
                <w:ins w:id="201" w:author="Pavla Trefilová" w:date="2019-09-05T11:27:00Z"/>
                <w:rFonts w:asciiTheme="minorHAnsi" w:hAnsiTheme="minorHAnsi" w:cstheme="minorHAnsi"/>
              </w:rPr>
            </w:pPr>
            <w:ins w:id="202" w:author="Pavla Trefilová" w:date="2019-09-05T11:27:00Z">
              <w:r>
                <w:rPr>
                  <w:rFonts w:ascii="Calibri" w:hAnsi="Calibri" w:cs="Calibri"/>
                </w:rPr>
                <w:t>prof.</w:t>
              </w:r>
              <w:r w:rsidRPr="00434B6E">
                <w:rPr>
                  <w:rFonts w:ascii="Calibri" w:hAnsi="Calibri" w:cs="Calibri"/>
                </w:rPr>
                <w:t xml:space="preserve"> Ing. Rastislav Rajnoha,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20044C" w14:textId="5D185BCD" w:rsidR="008204FC" w:rsidRPr="00434B6E" w:rsidRDefault="008204FC" w:rsidP="008204FC">
            <w:pPr>
              <w:jc w:val="center"/>
              <w:rPr>
                <w:ins w:id="203" w:author="Pavla Trefilová" w:date="2019-09-05T11:27:00Z"/>
                <w:rFonts w:asciiTheme="minorHAnsi" w:hAnsiTheme="minorHAnsi" w:cstheme="minorHAnsi"/>
              </w:rPr>
            </w:pPr>
            <w:ins w:id="204" w:author="Pavla Trefilová" w:date="2019-09-05T11:27:00Z">
              <w:r w:rsidRPr="00434B6E">
                <w:rPr>
                  <w:rFonts w:ascii="Calibri" w:hAnsi="Calibri" w:cs="Calibri"/>
                </w:rPr>
                <w:t>1971</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C51B0A0" w14:textId="0A86A5A9" w:rsidR="008204FC" w:rsidRPr="00434B6E" w:rsidRDefault="008204FC" w:rsidP="008204FC">
            <w:pPr>
              <w:jc w:val="center"/>
              <w:rPr>
                <w:ins w:id="205" w:author="Pavla Trefilová" w:date="2019-09-05T11:27:00Z"/>
                <w:rFonts w:asciiTheme="minorHAnsi" w:hAnsiTheme="minorHAnsi" w:cstheme="minorHAnsi"/>
              </w:rPr>
            </w:pPr>
            <w:ins w:id="206" w:author="Pavla Trefilová" w:date="2019-09-05T11:27:00Z">
              <w:r w:rsidRPr="00434B6E">
                <w:rPr>
                  <w:rFonts w:ascii="Calibri" w:hAnsi="Calibri" w:cs="Calibri"/>
                </w:rPr>
                <w:t>28</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4F1BBDE" w14:textId="6A8E043B" w:rsidR="008204FC" w:rsidRPr="00434B6E" w:rsidRDefault="008204FC" w:rsidP="008204FC">
            <w:pPr>
              <w:jc w:val="center"/>
              <w:rPr>
                <w:ins w:id="207" w:author="Pavla Trefilová" w:date="2019-09-05T11:27:00Z"/>
                <w:rFonts w:asciiTheme="minorHAnsi" w:hAnsiTheme="minorHAnsi" w:cstheme="minorHAnsi"/>
              </w:rPr>
            </w:pPr>
            <w:ins w:id="208" w:author="Pavla Trefilová" w:date="2019-09-05T11:27:00Z">
              <w:r w:rsidRPr="00434B6E">
                <w:rPr>
                  <w:rFonts w:ascii="Calibri" w:hAnsi="Calibri" w:cs="Calibri"/>
                </w:rPr>
                <w:t>N</w:t>
              </w:r>
            </w:ins>
          </w:p>
        </w:tc>
      </w:tr>
      <w:tr w:rsidR="008204FC" w:rsidRPr="00434B6E" w14:paraId="362EA658" w14:textId="77777777" w:rsidTr="00491DAF">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6F702A" w14:textId="77777777" w:rsidR="008204FC" w:rsidRPr="00434B6E" w:rsidRDefault="008204FC" w:rsidP="008204FC">
            <w:pPr>
              <w:rPr>
                <w:rFonts w:asciiTheme="minorHAnsi" w:hAnsiTheme="minorHAnsi" w:cstheme="minorHAnsi"/>
                <w:b/>
                <w:bCs/>
              </w:rPr>
            </w:pPr>
            <w:r w:rsidRPr="00434B6E">
              <w:rPr>
                <w:rFonts w:asciiTheme="minorHAnsi" w:hAnsiTheme="minorHAnsi" w:cstheme="minorHAnsi"/>
                <w:b/>
                <w:bCs/>
              </w:rPr>
              <w:t>Docenti</w:t>
            </w:r>
          </w:p>
        </w:tc>
      </w:tr>
      <w:tr w:rsidR="008204FC" w:rsidRPr="00434B6E" w14:paraId="21F08388" w14:textId="77777777" w:rsidTr="00491DAF">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36B04274"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22F236B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412A6E90"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tcPr>
          <w:p w14:paraId="13E060DC"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62CE7942"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2F2C74F" w14:textId="77777777" w:rsidR="008204FC" w:rsidRPr="00434B6E" w:rsidRDefault="008204FC" w:rsidP="008204FC">
            <w:pPr>
              <w:rPr>
                <w:rFonts w:ascii="Calibri" w:hAnsi="Calibri" w:cs="Calibri"/>
              </w:rPr>
            </w:pPr>
            <w:r w:rsidRPr="00434B6E">
              <w:rPr>
                <w:rFonts w:ascii="Calibri" w:hAnsi="Calibri" w:cs="Calibri"/>
              </w:rPr>
              <w:t>doc. Ing. Beáta Gavurová,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6D4DF70" w14:textId="77777777" w:rsidR="008204FC" w:rsidRPr="00434B6E" w:rsidRDefault="008204FC" w:rsidP="008204FC">
            <w:pPr>
              <w:jc w:val="center"/>
              <w:rPr>
                <w:rFonts w:ascii="Calibri" w:hAnsi="Calibri" w:cs="Calibri"/>
              </w:rPr>
            </w:pPr>
            <w:r w:rsidRPr="00434B6E">
              <w:rPr>
                <w:rFonts w:ascii="Calibri" w:hAnsi="Calibri" w:cs="Calibri"/>
              </w:rPr>
              <w:t>1972</w:t>
            </w:r>
          </w:p>
        </w:tc>
        <w:tc>
          <w:tcPr>
            <w:tcW w:w="1696" w:type="dxa"/>
            <w:tcBorders>
              <w:top w:val="single" w:sz="4" w:space="0" w:color="auto"/>
              <w:left w:val="nil"/>
              <w:bottom w:val="nil"/>
              <w:right w:val="single" w:sz="4" w:space="0" w:color="auto"/>
            </w:tcBorders>
            <w:shd w:val="clear" w:color="auto" w:fill="auto"/>
            <w:noWrap/>
            <w:vAlign w:val="bottom"/>
          </w:tcPr>
          <w:p w14:paraId="3F8CBF4D" w14:textId="77777777" w:rsidR="008204FC" w:rsidRPr="00434B6E" w:rsidRDefault="008204FC" w:rsidP="008204FC">
            <w:pPr>
              <w:jc w:val="center"/>
              <w:rPr>
                <w:rFonts w:ascii="Calibri" w:hAnsi="Calibri" w:cs="Calibri"/>
              </w:rPr>
            </w:pPr>
            <w:r w:rsidRPr="00434B6E">
              <w:rPr>
                <w:rFonts w:ascii="Calibri" w:hAnsi="Calibri" w:cs="Calibri"/>
              </w:rPr>
              <w:t>20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593D13B" w14:textId="77777777" w:rsidR="008204FC" w:rsidRPr="00434B6E" w:rsidRDefault="008204FC" w:rsidP="008204FC">
            <w:pPr>
              <w:jc w:val="center"/>
              <w:rPr>
                <w:rFonts w:ascii="Calibri" w:hAnsi="Calibri" w:cs="Calibri"/>
              </w:rPr>
            </w:pPr>
            <w:r w:rsidRPr="00434B6E">
              <w:rPr>
                <w:rFonts w:ascii="Calibri" w:hAnsi="Calibri" w:cs="Calibri"/>
              </w:rPr>
              <w:t>U-31.8.2020</w:t>
            </w:r>
          </w:p>
        </w:tc>
      </w:tr>
      <w:tr w:rsidR="008204FC" w:rsidRPr="00434B6E" w14:paraId="371EC807"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260EB4FE" w14:textId="77777777" w:rsidR="008204FC" w:rsidRPr="00434B6E" w:rsidRDefault="008204FC" w:rsidP="008204FC">
            <w:pPr>
              <w:rPr>
                <w:rFonts w:ascii="Calibri" w:hAnsi="Calibri" w:cs="Calibri"/>
              </w:rPr>
            </w:pPr>
            <w:r w:rsidRPr="00434B6E">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D4229DA" w14:textId="77777777" w:rsidR="008204FC" w:rsidRPr="00434B6E" w:rsidRDefault="008204FC" w:rsidP="008204FC">
            <w:pPr>
              <w:jc w:val="center"/>
              <w:rPr>
                <w:rFonts w:ascii="Calibri" w:hAnsi="Calibri" w:cs="Calibri"/>
              </w:rPr>
            </w:pPr>
            <w:r w:rsidRPr="00434B6E">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0E4C3ECE"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E121791"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6218E68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2EC90C8" w14:textId="77777777" w:rsidR="008204FC" w:rsidRPr="00434B6E" w:rsidRDefault="008204FC" w:rsidP="008204FC">
            <w:pPr>
              <w:rPr>
                <w:rFonts w:ascii="Calibri" w:hAnsi="Calibri" w:cs="Calibri"/>
              </w:rPr>
            </w:pPr>
            <w:r w:rsidRPr="00434B6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87B1323" w14:textId="77777777" w:rsidR="008204FC" w:rsidRPr="00434B6E" w:rsidRDefault="008204FC" w:rsidP="008204FC">
            <w:pPr>
              <w:jc w:val="center"/>
              <w:rPr>
                <w:rFonts w:ascii="Calibri" w:hAnsi="Calibri" w:cs="Calibri"/>
              </w:rPr>
            </w:pPr>
            <w:r w:rsidRPr="00434B6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6499EE52"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0589A02"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1CDC2A91"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501ABC" w14:textId="77777777" w:rsidR="008204FC" w:rsidRPr="00434B6E" w:rsidRDefault="008204FC" w:rsidP="008204FC">
            <w:pPr>
              <w:rPr>
                <w:rFonts w:ascii="Calibri" w:hAnsi="Calibri" w:cs="Calibri"/>
              </w:rPr>
            </w:pPr>
            <w:r w:rsidRPr="00434B6E">
              <w:rPr>
                <w:rFonts w:ascii="Calibri" w:hAnsi="Calibri" w:cs="Calibri"/>
              </w:rPr>
              <w:t>doc. Ing. Adriana Knápková,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C1EA325" w14:textId="77777777" w:rsidR="008204FC" w:rsidRPr="00434B6E" w:rsidRDefault="008204FC" w:rsidP="008204FC">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nil"/>
              <w:right w:val="single" w:sz="4" w:space="0" w:color="auto"/>
            </w:tcBorders>
            <w:shd w:val="clear" w:color="auto" w:fill="auto"/>
            <w:noWrap/>
            <w:vAlign w:val="bottom"/>
          </w:tcPr>
          <w:p w14:paraId="4E659E3A"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2B740478"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6F17C763"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559AE47" w14:textId="77777777" w:rsidR="008204FC" w:rsidRPr="00434B6E" w:rsidRDefault="008204FC" w:rsidP="008204FC">
            <w:pPr>
              <w:rPr>
                <w:rFonts w:ascii="Calibri" w:hAnsi="Calibri" w:cs="Calibri"/>
              </w:rPr>
            </w:pPr>
            <w:r w:rsidRPr="00434B6E">
              <w:rPr>
                <w:rFonts w:ascii="Calibri" w:hAnsi="Calibri" w:cs="Calibri"/>
              </w:rPr>
              <w:t>doc. Ing. Michal Pilík,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C7FBD13" w14:textId="77777777" w:rsidR="008204FC" w:rsidRPr="00434B6E" w:rsidRDefault="008204FC" w:rsidP="008204FC">
            <w:pPr>
              <w:jc w:val="center"/>
              <w:rPr>
                <w:rFonts w:ascii="Calibri" w:hAnsi="Calibri" w:cs="Calibri"/>
              </w:rPr>
            </w:pPr>
            <w:r w:rsidRPr="00434B6E">
              <w:rPr>
                <w:rFonts w:ascii="Calibri" w:hAnsi="Calibri" w:cs="Calibri"/>
              </w:rPr>
              <w:t>1978</w:t>
            </w:r>
          </w:p>
        </w:tc>
        <w:tc>
          <w:tcPr>
            <w:tcW w:w="1696" w:type="dxa"/>
            <w:tcBorders>
              <w:top w:val="single" w:sz="4" w:space="0" w:color="auto"/>
              <w:left w:val="nil"/>
              <w:bottom w:val="nil"/>
              <w:right w:val="single" w:sz="4" w:space="0" w:color="auto"/>
            </w:tcBorders>
            <w:shd w:val="clear" w:color="auto" w:fill="auto"/>
            <w:noWrap/>
            <w:vAlign w:val="bottom"/>
          </w:tcPr>
          <w:p w14:paraId="6B854F3A"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743D4F4A"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rsidDel="008204FC" w14:paraId="69905C33" w14:textId="6A1E3873" w:rsidTr="00491DAF">
        <w:trPr>
          <w:trHeight w:val="330"/>
          <w:jc w:val="center"/>
          <w:del w:id="209" w:author="Pavla Trefilová" w:date="2019-09-05T11:27:00Z"/>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E490464" w14:textId="6B720313" w:rsidR="008204FC" w:rsidRPr="00434B6E" w:rsidDel="008204FC" w:rsidRDefault="008204FC" w:rsidP="008204FC">
            <w:pPr>
              <w:rPr>
                <w:del w:id="210" w:author="Pavla Trefilová" w:date="2019-09-05T11:27:00Z"/>
                <w:rFonts w:ascii="Calibri" w:hAnsi="Calibri" w:cs="Calibri"/>
              </w:rPr>
            </w:pPr>
            <w:del w:id="211" w:author="Pavla Trefilová" w:date="2019-09-05T11:27:00Z">
              <w:r w:rsidRPr="00434B6E" w:rsidDel="008204FC">
                <w:rPr>
                  <w:rFonts w:ascii="Calibri" w:hAnsi="Calibri" w:cs="Calibri"/>
                </w:rPr>
                <w:delText>doc. Ing. Boris Popesko, Ph.D.*</w:delText>
              </w:r>
            </w:del>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523A7207" w14:textId="0FECD07D" w:rsidR="008204FC" w:rsidRPr="00434B6E" w:rsidDel="008204FC" w:rsidRDefault="008204FC" w:rsidP="008204FC">
            <w:pPr>
              <w:jc w:val="center"/>
              <w:rPr>
                <w:del w:id="212" w:author="Pavla Trefilová" w:date="2019-09-05T11:27:00Z"/>
                <w:rFonts w:ascii="Calibri" w:hAnsi="Calibri" w:cs="Calibri"/>
              </w:rPr>
            </w:pPr>
            <w:del w:id="213" w:author="Pavla Trefilová" w:date="2019-09-05T11:27:00Z">
              <w:r w:rsidRPr="00434B6E" w:rsidDel="008204FC">
                <w:rPr>
                  <w:rFonts w:ascii="Calibri" w:hAnsi="Calibri" w:cs="Calibri"/>
                </w:rPr>
                <w:delText>1978</w:delText>
              </w:r>
            </w:del>
          </w:p>
        </w:tc>
        <w:tc>
          <w:tcPr>
            <w:tcW w:w="1696" w:type="dxa"/>
            <w:tcBorders>
              <w:top w:val="single" w:sz="4" w:space="0" w:color="auto"/>
              <w:left w:val="nil"/>
              <w:bottom w:val="nil"/>
              <w:right w:val="single" w:sz="4" w:space="0" w:color="auto"/>
            </w:tcBorders>
            <w:shd w:val="clear" w:color="auto" w:fill="auto"/>
            <w:noWrap/>
            <w:vAlign w:val="bottom"/>
          </w:tcPr>
          <w:p w14:paraId="27356091" w14:textId="0B070422" w:rsidR="008204FC" w:rsidRPr="00434B6E" w:rsidDel="008204FC" w:rsidRDefault="008204FC" w:rsidP="008204FC">
            <w:pPr>
              <w:jc w:val="center"/>
              <w:rPr>
                <w:del w:id="214" w:author="Pavla Trefilová" w:date="2019-09-05T11:27:00Z"/>
                <w:rFonts w:ascii="Calibri" w:hAnsi="Calibri" w:cs="Calibri"/>
              </w:rPr>
            </w:pPr>
            <w:del w:id="215" w:author="Pavla Trefilová" w:date="2019-09-05T11:27:00Z">
              <w:r w:rsidRPr="00434B6E" w:rsidDel="008204FC">
                <w:rPr>
                  <w:rFonts w:ascii="Calibri" w:hAnsi="Calibri" w:cs="Calibri"/>
                </w:rPr>
                <w:delText>40</w:delText>
              </w:r>
            </w:del>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45C67557" w14:textId="27365316" w:rsidR="008204FC" w:rsidRPr="00434B6E" w:rsidDel="008204FC" w:rsidRDefault="008204FC" w:rsidP="008204FC">
            <w:pPr>
              <w:jc w:val="center"/>
              <w:rPr>
                <w:del w:id="216" w:author="Pavla Trefilová" w:date="2019-09-05T11:27:00Z"/>
                <w:rFonts w:ascii="Calibri" w:hAnsi="Calibri" w:cs="Calibri"/>
              </w:rPr>
            </w:pPr>
            <w:del w:id="217" w:author="Pavla Trefilová" w:date="2019-09-05T11:27:00Z">
              <w:r w:rsidRPr="00434B6E" w:rsidDel="008204FC">
                <w:rPr>
                  <w:rFonts w:ascii="Calibri" w:hAnsi="Calibri" w:cs="Calibri"/>
                </w:rPr>
                <w:delText>N</w:delText>
              </w:r>
            </w:del>
          </w:p>
        </w:tc>
      </w:tr>
      <w:tr w:rsidR="008204FC" w:rsidRPr="00434B6E" w:rsidDel="008204FC" w14:paraId="3D57EAE9" w14:textId="3CF46BA5" w:rsidTr="00491DAF">
        <w:trPr>
          <w:trHeight w:val="330"/>
          <w:jc w:val="center"/>
          <w:del w:id="218" w:author="Pavla Trefilová" w:date="2019-09-05T11:27:00Z"/>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622E094F" w14:textId="24687C3B" w:rsidR="008204FC" w:rsidRPr="00434B6E" w:rsidDel="008204FC" w:rsidRDefault="008204FC" w:rsidP="008204FC">
            <w:pPr>
              <w:rPr>
                <w:del w:id="219" w:author="Pavla Trefilová" w:date="2019-09-05T11:27:00Z"/>
                <w:rFonts w:ascii="Calibri" w:hAnsi="Calibri" w:cs="Calibri"/>
              </w:rPr>
            </w:pPr>
            <w:del w:id="220" w:author="Pavla Trefilová" w:date="2019-09-05T11:27:00Z">
              <w:r w:rsidRPr="00434B6E" w:rsidDel="008204FC">
                <w:rPr>
                  <w:rFonts w:ascii="Calibri" w:hAnsi="Calibri" w:cs="Calibri"/>
                </w:rPr>
                <w:delText>doc. Ing. Rastislav Rajnoha, PhD.*</w:delText>
              </w:r>
            </w:del>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1B281469" w14:textId="57729EDA" w:rsidR="008204FC" w:rsidRPr="00434B6E" w:rsidDel="008204FC" w:rsidRDefault="008204FC" w:rsidP="008204FC">
            <w:pPr>
              <w:jc w:val="center"/>
              <w:rPr>
                <w:del w:id="221" w:author="Pavla Trefilová" w:date="2019-09-05T11:27:00Z"/>
                <w:rFonts w:ascii="Calibri" w:hAnsi="Calibri" w:cs="Calibri"/>
              </w:rPr>
            </w:pPr>
            <w:del w:id="222" w:author="Pavla Trefilová" w:date="2019-09-05T11:27:00Z">
              <w:r w:rsidRPr="00434B6E" w:rsidDel="008204FC">
                <w:rPr>
                  <w:rFonts w:ascii="Calibri" w:hAnsi="Calibri" w:cs="Calibri"/>
                </w:rPr>
                <w:delText>1971</w:delText>
              </w:r>
            </w:del>
          </w:p>
        </w:tc>
        <w:tc>
          <w:tcPr>
            <w:tcW w:w="1696" w:type="dxa"/>
            <w:tcBorders>
              <w:top w:val="single" w:sz="4" w:space="0" w:color="auto"/>
              <w:left w:val="nil"/>
              <w:bottom w:val="nil"/>
              <w:right w:val="single" w:sz="4" w:space="0" w:color="auto"/>
            </w:tcBorders>
            <w:shd w:val="clear" w:color="auto" w:fill="auto"/>
            <w:noWrap/>
            <w:vAlign w:val="bottom"/>
          </w:tcPr>
          <w:p w14:paraId="6BA3CB85" w14:textId="6344EC9B" w:rsidR="008204FC" w:rsidRPr="00434B6E" w:rsidDel="008204FC" w:rsidRDefault="008204FC" w:rsidP="008204FC">
            <w:pPr>
              <w:jc w:val="center"/>
              <w:rPr>
                <w:del w:id="223" w:author="Pavla Trefilová" w:date="2019-09-05T11:27:00Z"/>
                <w:rFonts w:ascii="Calibri" w:hAnsi="Calibri" w:cs="Calibri"/>
              </w:rPr>
            </w:pPr>
            <w:del w:id="224" w:author="Pavla Trefilová" w:date="2019-09-05T11:27:00Z">
              <w:r w:rsidRPr="00434B6E" w:rsidDel="008204FC">
                <w:rPr>
                  <w:rFonts w:ascii="Calibri" w:hAnsi="Calibri" w:cs="Calibri"/>
                </w:rPr>
                <w:delText>28</w:delText>
              </w:r>
            </w:del>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05C3A32F" w14:textId="6635E739" w:rsidR="008204FC" w:rsidRPr="00434B6E" w:rsidDel="008204FC" w:rsidRDefault="008204FC" w:rsidP="008204FC">
            <w:pPr>
              <w:jc w:val="center"/>
              <w:rPr>
                <w:del w:id="225" w:author="Pavla Trefilová" w:date="2019-09-05T11:27:00Z"/>
                <w:rFonts w:ascii="Calibri" w:hAnsi="Calibri" w:cs="Calibri"/>
              </w:rPr>
            </w:pPr>
            <w:del w:id="226" w:author="Pavla Trefilová" w:date="2019-09-05T11:27:00Z">
              <w:r w:rsidRPr="00434B6E" w:rsidDel="008204FC">
                <w:rPr>
                  <w:rFonts w:ascii="Calibri" w:hAnsi="Calibri" w:cs="Calibri"/>
                </w:rPr>
                <w:delText>N</w:delText>
              </w:r>
            </w:del>
          </w:p>
        </w:tc>
      </w:tr>
      <w:tr w:rsidR="008204FC" w:rsidRPr="00434B6E" w14:paraId="388121DE" w14:textId="77777777" w:rsidTr="00491DAF">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70DBC642"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3A51B51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6B9DB2A2"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14:paraId="1BDAEB4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37E4AC9C"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CFD0D07"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9950B"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07961E"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C16F5E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6ED713F0" w14:textId="77777777" w:rsidTr="00491DAF">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5ABEA2A7" w14:textId="77777777" w:rsidR="008204FC" w:rsidRPr="00434B6E" w:rsidRDefault="008204FC" w:rsidP="008204FC">
            <w:pPr>
              <w:rPr>
                <w:rFonts w:ascii="Calibri" w:hAnsi="Calibri" w:cs="Calibri"/>
              </w:rPr>
            </w:pPr>
            <w:r w:rsidRPr="00434B6E">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2D388" w14:textId="77777777" w:rsidR="008204FC" w:rsidRPr="00434B6E" w:rsidRDefault="008204FC" w:rsidP="008204FC">
            <w:pPr>
              <w:jc w:val="center"/>
              <w:rPr>
                <w:rFonts w:ascii="Calibri" w:hAnsi="Calibri" w:cs="Calibri"/>
              </w:rPr>
            </w:pPr>
            <w:r w:rsidRPr="00434B6E">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7629F3B3" w14:textId="77777777" w:rsidR="008204FC" w:rsidRPr="00434B6E" w:rsidRDefault="008204FC" w:rsidP="008204FC">
            <w:pPr>
              <w:jc w:val="center"/>
              <w:rPr>
                <w:rFonts w:ascii="Calibri" w:hAnsi="Calibri" w:cs="Calibri"/>
              </w:rPr>
            </w:pPr>
            <w:r w:rsidRPr="00434B6E">
              <w:rPr>
                <w:rFonts w:ascii="Calibri" w:hAnsi="Calibri" w:cs="Calibr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2771E6D" w14:textId="77777777" w:rsidR="008204FC" w:rsidRPr="00434B6E" w:rsidRDefault="008204FC" w:rsidP="008204FC">
            <w:pPr>
              <w:jc w:val="center"/>
              <w:rPr>
                <w:rFonts w:ascii="Calibri" w:hAnsi="Calibri" w:cs="Calibri"/>
              </w:rPr>
            </w:pPr>
            <w:r w:rsidRPr="00434B6E">
              <w:rPr>
                <w:rFonts w:ascii="Calibri" w:hAnsi="Calibri" w:cs="Calibri"/>
              </w:rPr>
              <w:t>N</w:t>
            </w:r>
          </w:p>
        </w:tc>
      </w:tr>
      <w:tr w:rsidR="008204FC" w:rsidRPr="00434B6E" w14:paraId="3897CC26" w14:textId="77777777" w:rsidTr="00491DAF">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C24BDF2" w14:textId="77777777" w:rsidR="008204FC" w:rsidRPr="00434B6E" w:rsidRDefault="008204FC" w:rsidP="008204FC">
            <w:pPr>
              <w:rPr>
                <w:rFonts w:asciiTheme="minorHAnsi" w:hAnsiTheme="minorHAnsi" w:cstheme="minorHAnsi"/>
                <w:b/>
                <w:bCs/>
              </w:rPr>
            </w:pPr>
            <w:r w:rsidRPr="00434B6E">
              <w:rPr>
                <w:rFonts w:asciiTheme="minorHAnsi" w:hAnsiTheme="minorHAnsi" w:cstheme="minorHAnsi"/>
                <w:b/>
                <w:bCs/>
              </w:rPr>
              <w:t>Odborní asistenti</w:t>
            </w:r>
          </w:p>
        </w:tc>
      </w:tr>
      <w:tr w:rsidR="008204FC" w:rsidRPr="00434B6E" w14:paraId="2CC582F2" w14:textId="77777777" w:rsidTr="00491DAF">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327FA27A"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6588DF89"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4EF473F8"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14:paraId="1311CBD6"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24960B71" w14:textId="77777777" w:rsidTr="00491DAF">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03D4C37"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AA1ACB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76B3D3F"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14:paraId="18197B25"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N</w:t>
            </w:r>
          </w:p>
        </w:tc>
      </w:tr>
      <w:tr w:rsidR="008204FC" w:rsidRPr="00434B6E" w14:paraId="11E6D24F" w14:textId="77777777" w:rsidTr="00491DAF">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B41AF17" w14:textId="77777777" w:rsidR="008204FC" w:rsidRPr="00434B6E" w:rsidRDefault="008204FC" w:rsidP="008204FC">
            <w:pPr>
              <w:rPr>
                <w:rFonts w:asciiTheme="minorHAnsi" w:hAnsiTheme="minorHAnsi" w:cstheme="minorHAnsi"/>
              </w:rPr>
            </w:pPr>
            <w:r w:rsidRPr="00434B6E">
              <w:rPr>
                <w:rFonts w:asciiTheme="minorHAnsi" w:hAnsiTheme="minorHAnsi" w:cstheme="minorHAnsi"/>
                <w:b/>
                <w:bCs/>
              </w:rPr>
              <w:t>Lektoři</w:t>
            </w:r>
          </w:p>
        </w:tc>
      </w:tr>
      <w:tr w:rsidR="008204FC" w:rsidRPr="00434B6E" w14:paraId="3D485A63" w14:textId="77777777" w:rsidTr="00491DAF">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5F1EE914"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FE08FF0"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24FEC4B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5CCCF10D" w14:textId="77777777" w:rsidR="008204FC" w:rsidRPr="00434B6E" w:rsidRDefault="008204FC" w:rsidP="008204FC">
            <w:pPr>
              <w:jc w:val="center"/>
              <w:rPr>
                <w:rFonts w:asciiTheme="minorHAnsi" w:hAnsiTheme="minorHAnsi" w:cstheme="minorHAnsi"/>
              </w:rPr>
            </w:pPr>
            <w:r>
              <w:rPr>
                <w:rFonts w:asciiTheme="minorHAnsi" w:hAnsiTheme="minorHAnsi" w:cstheme="minorHAnsi"/>
              </w:rPr>
              <w:t>U-31.8.2021</w:t>
            </w:r>
          </w:p>
        </w:tc>
      </w:tr>
      <w:tr w:rsidR="008204FC" w:rsidRPr="00434B6E" w14:paraId="47617F4A" w14:textId="77777777" w:rsidTr="00491DAF">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BC05990" w14:textId="758F4320" w:rsidR="008204FC" w:rsidRPr="00434B6E" w:rsidRDefault="008204FC" w:rsidP="008204FC">
            <w:pPr>
              <w:rPr>
                <w:rFonts w:asciiTheme="minorHAnsi" w:hAnsiTheme="minorHAnsi" w:cstheme="minorHAnsi"/>
              </w:rPr>
            </w:pPr>
            <w:r w:rsidRPr="00434B6E">
              <w:rPr>
                <w:rFonts w:asciiTheme="minorHAnsi" w:hAnsiTheme="minorHAnsi" w:cstheme="minorHAnsi"/>
              </w:rPr>
              <w:t>Mgr. Jana Orsavová</w:t>
            </w:r>
            <w:ins w:id="227" w:author="Pavla Trefilová" w:date="2019-09-05T11:28:00Z">
              <w:r>
                <w:rPr>
                  <w:rFonts w:asciiTheme="minorHAnsi" w:hAnsiTheme="minorHAnsi" w:cstheme="minorHAnsi"/>
                </w:rPr>
                <w:t>,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38BBBC"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86EDA5"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07579E53"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U-31.10.2021</w:t>
            </w:r>
          </w:p>
        </w:tc>
      </w:tr>
      <w:tr w:rsidR="008204FC" w:rsidRPr="00434B6E" w14:paraId="7C7B0243" w14:textId="77777777" w:rsidTr="00491DAF">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025D0903" w14:textId="77777777" w:rsidR="008204FC" w:rsidRPr="00434B6E" w:rsidRDefault="008204FC" w:rsidP="008204FC">
            <w:pPr>
              <w:rPr>
                <w:rFonts w:asciiTheme="minorHAnsi" w:hAnsiTheme="minorHAnsi" w:cstheme="minorHAnsi"/>
              </w:rPr>
            </w:pPr>
            <w:r w:rsidRPr="00434B6E">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462F645F"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1967</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232A77C4" w14:textId="77777777" w:rsidR="008204FC" w:rsidRPr="00434B6E" w:rsidRDefault="008204FC" w:rsidP="008204FC">
            <w:pPr>
              <w:jc w:val="center"/>
              <w:rPr>
                <w:rFonts w:asciiTheme="minorHAnsi" w:hAnsiTheme="minorHAnsi" w:cstheme="minorHAnsi"/>
              </w:rPr>
            </w:pPr>
            <w:r w:rsidRPr="00434B6E">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F417039" w14:textId="77777777" w:rsidR="008204FC" w:rsidRPr="00434B6E" w:rsidRDefault="008204FC" w:rsidP="008204FC">
            <w:pPr>
              <w:jc w:val="center"/>
              <w:rPr>
                <w:rFonts w:asciiTheme="minorHAnsi" w:hAnsiTheme="minorHAnsi" w:cstheme="minorHAnsi"/>
                <w:b/>
              </w:rPr>
            </w:pPr>
            <w:r w:rsidRPr="00434B6E">
              <w:rPr>
                <w:rFonts w:asciiTheme="minorHAnsi" w:hAnsiTheme="minorHAnsi" w:cstheme="minorHAnsi"/>
              </w:rPr>
              <w:t>U-</w:t>
            </w:r>
            <w:r w:rsidRPr="00434B6E">
              <w:rPr>
                <w:rFonts w:asciiTheme="minorHAnsi" w:hAnsiTheme="minorHAnsi"/>
              </w:rPr>
              <w:t>31.1.2023</w:t>
            </w:r>
          </w:p>
        </w:tc>
      </w:tr>
    </w:tbl>
    <w:p w14:paraId="1612B017" w14:textId="01040AE2" w:rsidR="00D854CD" w:rsidDel="008204FC" w:rsidRDefault="00D854CD" w:rsidP="00D854CD">
      <w:pPr>
        <w:spacing w:before="120" w:after="120"/>
        <w:ind w:left="709" w:right="708"/>
        <w:jc w:val="both"/>
        <w:rPr>
          <w:del w:id="228" w:author="Pavla Trefilová" w:date="2019-09-05T11:27:00Z"/>
          <w:rFonts w:asciiTheme="minorHAnsi" w:hAnsiTheme="minorHAnsi" w:cstheme="minorHAnsi"/>
          <w:szCs w:val="22"/>
        </w:rPr>
      </w:pPr>
      <w:r w:rsidRPr="00AF539E">
        <w:rPr>
          <w:rFonts w:asciiTheme="minorHAnsi" w:hAnsiTheme="minorHAnsi" w:cstheme="minorHAnsi"/>
          <w:szCs w:val="22"/>
        </w:rPr>
        <w:lastRenderedPageBreak/>
        <w:t>*</w:t>
      </w:r>
      <w:del w:id="229" w:author="Pavla Trefilová" w:date="2019-09-05T11:28:00Z">
        <w:r w:rsidRPr="00AF539E" w:rsidDel="008204FC">
          <w:rPr>
            <w:rFonts w:asciiTheme="minorHAnsi" w:hAnsiTheme="minorHAnsi" w:cstheme="minorHAnsi"/>
            <w:szCs w:val="22"/>
          </w:rPr>
          <w:delText>D</w:delText>
        </w:r>
      </w:del>
      <w:del w:id="230" w:author="Pavla Trefilová" w:date="2019-09-05T11:27:00Z">
        <w:r w:rsidRPr="00AF539E" w:rsidDel="008204FC">
          <w:rPr>
            <w:rFonts w:asciiTheme="minorHAnsi" w:hAnsiTheme="minorHAnsi" w:cstheme="minorHAnsi"/>
            <w:szCs w:val="22"/>
          </w:rPr>
          <w:delText>oc</w:delText>
        </w:r>
      </w:del>
      <w:ins w:id="231" w:author="Pavla Trefilová" w:date="2019-09-05T11:28:00Z">
        <w:r w:rsidR="008204FC">
          <w:rPr>
            <w:rFonts w:asciiTheme="minorHAnsi" w:hAnsiTheme="minorHAnsi" w:cstheme="minorHAnsi"/>
            <w:szCs w:val="22"/>
          </w:rPr>
          <w:t>Prof</w:t>
        </w:r>
      </w:ins>
      <w:r w:rsidRPr="00AF539E">
        <w:rPr>
          <w:rFonts w:asciiTheme="minorHAnsi" w:hAnsiTheme="minorHAnsi" w:cstheme="minorHAnsi"/>
          <w:szCs w:val="22"/>
        </w:rPr>
        <w:t xml:space="preserve">. Popesko a </w:t>
      </w:r>
      <w:del w:id="232" w:author="Pavla Trefilová" w:date="2019-09-05T11:28:00Z">
        <w:r w:rsidRPr="00AF539E" w:rsidDel="008204FC">
          <w:rPr>
            <w:rFonts w:asciiTheme="minorHAnsi" w:hAnsiTheme="minorHAnsi" w:cstheme="minorHAnsi"/>
            <w:szCs w:val="22"/>
          </w:rPr>
          <w:delText>doc</w:delText>
        </w:r>
      </w:del>
      <w:ins w:id="233" w:author="Pavla Trefilová" w:date="2019-09-05T11:28:00Z">
        <w:r w:rsidR="008204FC">
          <w:rPr>
            <w:rFonts w:asciiTheme="minorHAnsi" w:hAnsiTheme="minorHAnsi" w:cstheme="minorHAnsi"/>
            <w:szCs w:val="22"/>
          </w:rPr>
          <w:t>prof</w:t>
        </w:r>
      </w:ins>
      <w:r w:rsidRPr="00AF539E">
        <w:rPr>
          <w:rFonts w:asciiTheme="minorHAnsi" w:hAnsiTheme="minorHAnsi" w:cstheme="minorHAnsi"/>
          <w:szCs w:val="22"/>
        </w:rPr>
        <w:t>. Rajnoha úspěšně dokončili profesorské řízení na UTB ve Zlíně</w:t>
      </w:r>
      <w:del w:id="234" w:author="Pavla Trefilová" w:date="2019-09-05T11:28:00Z">
        <w:r w:rsidRPr="00AF539E" w:rsidDel="008204FC">
          <w:rPr>
            <w:rFonts w:asciiTheme="minorHAnsi" w:hAnsiTheme="minorHAnsi" w:cstheme="minorHAnsi"/>
            <w:szCs w:val="22"/>
          </w:rPr>
          <w:delText xml:space="preserve"> </w:delText>
        </w:r>
      </w:del>
      <w:ins w:id="235" w:author="Pavla Trefilová" w:date="2019-09-05T11:27:00Z">
        <w:r w:rsidR="008204FC">
          <w:rPr>
            <w:rFonts w:asciiTheme="minorHAnsi" w:hAnsiTheme="minorHAnsi" w:cstheme="minorHAnsi"/>
            <w:szCs w:val="22"/>
          </w:rPr>
          <w:t>,</w:t>
        </w:r>
        <w:r w:rsidR="008204FC" w:rsidRPr="00AF539E">
          <w:rPr>
            <w:rFonts w:asciiTheme="minorHAnsi" w:hAnsiTheme="minorHAnsi" w:cstheme="minorHAnsi"/>
            <w:szCs w:val="22"/>
          </w:rPr>
          <w:t xml:space="preserve"> jmenován</w:t>
        </w:r>
      </w:ins>
      <w:ins w:id="236" w:author="Pavla Trefilová" w:date="2019-09-05T11:28:00Z">
        <w:r w:rsidR="008204FC">
          <w:rPr>
            <w:rFonts w:asciiTheme="minorHAnsi" w:hAnsiTheme="minorHAnsi" w:cstheme="minorHAnsi"/>
            <w:szCs w:val="22"/>
          </w:rPr>
          <w:t>i</w:t>
        </w:r>
      </w:ins>
      <w:ins w:id="237" w:author="Pavla Trefilová" w:date="2019-09-05T11:27:00Z">
        <w:r w:rsidR="008204FC" w:rsidRPr="00AF539E">
          <w:rPr>
            <w:rFonts w:asciiTheme="minorHAnsi" w:hAnsiTheme="minorHAnsi" w:cstheme="minorHAnsi"/>
            <w:szCs w:val="22"/>
          </w:rPr>
          <w:t xml:space="preserve"> prezidentem ČR</w:t>
        </w:r>
        <w:r w:rsidR="008204FC">
          <w:rPr>
            <w:rFonts w:asciiTheme="minorHAnsi" w:hAnsiTheme="minorHAnsi" w:cstheme="minorHAnsi"/>
            <w:szCs w:val="22"/>
          </w:rPr>
          <w:t xml:space="preserve"> květen</w:t>
        </w:r>
        <w:r w:rsidR="008204FC" w:rsidRPr="00AF539E">
          <w:rPr>
            <w:rFonts w:asciiTheme="minorHAnsi" w:hAnsiTheme="minorHAnsi" w:cstheme="minorHAnsi"/>
            <w:szCs w:val="22"/>
          </w:rPr>
          <w:t xml:space="preserve"> 2019.</w:t>
        </w:r>
      </w:ins>
      <w:del w:id="238" w:author="Pavla Trefilová" w:date="2019-09-05T11:27:00Z">
        <w:r w:rsidRPr="00AF539E" w:rsidDel="008204FC">
          <w:rPr>
            <w:rFonts w:asciiTheme="minorHAnsi" w:hAnsiTheme="minorHAnsi" w:cstheme="minorHAnsi"/>
            <w:szCs w:val="22"/>
          </w:rPr>
          <w:delText>a čekají na jmenování prezidentem ČR, které se předpokládá v červnu 2019.</w:delText>
        </w:r>
      </w:del>
    </w:p>
    <w:p w14:paraId="65FA1D9F" w14:textId="77777777" w:rsidR="00B2318C" w:rsidRPr="00086BC3" w:rsidRDefault="00B2318C" w:rsidP="008204FC">
      <w:pPr>
        <w:spacing w:before="120" w:after="120"/>
        <w:ind w:left="709" w:right="708"/>
        <w:jc w:val="both"/>
        <w:rPr>
          <w:rFonts w:asciiTheme="minorHAnsi" w:hAnsiTheme="minorHAnsi" w:cstheme="minorHAnsi"/>
          <w:color w:val="FF0000"/>
          <w:sz w:val="22"/>
          <w:szCs w:val="22"/>
        </w:rPr>
      </w:pPr>
    </w:p>
    <w:p w14:paraId="474F509A"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Personální zabezpečení předmětů profilujícího základu </w:t>
      </w:r>
    </w:p>
    <w:p w14:paraId="48D3F6BE" w14:textId="77777777" w:rsidR="00B2318C" w:rsidRPr="00D23723" w:rsidRDefault="00B2318C" w:rsidP="00B2318C">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06ADA5DA" w14:textId="77777777" w:rsidR="00B2318C" w:rsidRPr="00EA3338" w:rsidRDefault="00B2318C" w:rsidP="00B2318C">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00DA438E">
        <w:rPr>
          <w:rFonts w:asciiTheme="minorHAnsi" w:hAnsiTheme="minorHAnsi" w:cstheme="minorHAnsi"/>
          <w:sz w:val="22"/>
        </w:rPr>
        <w:t>Economics and Management</w:t>
      </w:r>
      <w:r w:rsidR="00B27F4E" w:rsidRPr="00EA3338">
        <w:rPr>
          <w:rFonts w:asciiTheme="minorHAnsi" w:hAnsiTheme="minorHAnsi" w:cstheme="minorHAnsi"/>
          <w:sz w:val="22"/>
        </w:rPr>
        <w:t xml:space="preserve">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4EC052F8" w14:textId="77777777" w:rsidR="00B2318C" w:rsidRPr="00EA3338" w:rsidRDefault="00B2318C" w:rsidP="00B2318C">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B2318C" w:rsidRPr="00EA3338" w14:paraId="5A88925B" w14:textId="77777777" w:rsidTr="00D90878">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433BC577"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67134A1C"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6A0EF2E1" w14:textId="77777777" w:rsidR="00B2318C" w:rsidRPr="00EA3338" w:rsidRDefault="00B2318C" w:rsidP="00D90878">
            <w:pPr>
              <w:jc w:val="center"/>
              <w:rPr>
                <w:rFonts w:asciiTheme="minorHAnsi" w:hAnsiTheme="minorHAnsi" w:cstheme="minorHAnsi"/>
                <w:b/>
                <w:bCs/>
              </w:rPr>
            </w:pPr>
            <w:r w:rsidRPr="00EA3338">
              <w:rPr>
                <w:rFonts w:asciiTheme="minorHAnsi" w:hAnsiTheme="minorHAnsi" w:cstheme="minorHAnsi"/>
                <w:b/>
                <w:bCs/>
              </w:rPr>
              <w:t>Garant</w:t>
            </w:r>
          </w:p>
        </w:tc>
      </w:tr>
      <w:tr w:rsidR="00B2318C" w:rsidRPr="00EA3338" w14:paraId="6EF97EB3" w14:textId="77777777" w:rsidTr="00D90878">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4463871F" w14:textId="77777777" w:rsidR="00B2318C" w:rsidRPr="00EA3338" w:rsidRDefault="00B2318C" w:rsidP="00D90878">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394396D7" w14:textId="77777777" w:rsidR="00B2318C" w:rsidRPr="00EA3338" w:rsidRDefault="00B2318C" w:rsidP="00D90878">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70FE8321" w14:textId="77777777" w:rsidR="00B2318C" w:rsidRPr="00EA3338" w:rsidRDefault="00B2318C" w:rsidP="00D90878">
            <w:pPr>
              <w:rPr>
                <w:rFonts w:asciiTheme="minorHAnsi" w:hAnsiTheme="minorHAnsi" w:cstheme="minorHAnsi"/>
                <w:b/>
                <w:bCs/>
              </w:rPr>
            </w:pPr>
          </w:p>
        </w:tc>
      </w:tr>
      <w:tr w:rsidR="00B2318C" w:rsidRPr="00EA3338" w14:paraId="341A689A"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47E80A6"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Povinné předměty</w:t>
            </w:r>
          </w:p>
        </w:tc>
      </w:tr>
      <w:tr w:rsidR="00086BC3" w:rsidRPr="00EA3338" w14:paraId="171E52A1" w14:textId="77777777" w:rsidTr="00D90878">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742B9F01" w14:textId="77777777" w:rsidR="00086BC3" w:rsidRPr="00086BC3" w:rsidRDefault="00086BC3" w:rsidP="00086BC3">
            <w:pPr>
              <w:jc w:val="both"/>
              <w:rPr>
                <w:rFonts w:ascii="Calibri" w:hAnsi="Calibri" w:cs="Calibri"/>
                <w:b/>
              </w:rPr>
            </w:pPr>
            <w:r w:rsidRPr="00086BC3">
              <w:rPr>
                <w:rFonts w:ascii="Calibri" w:hAnsi="Calibri" w:cs="Calibri"/>
                <w:b/>
              </w:rPr>
              <w:t>Microeconomics III</w:t>
            </w:r>
            <w:r>
              <w:rPr>
                <w:rFonts w:ascii="Calibri" w:hAnsi="Calibri" w:cs="Calibri"/>
                <w:b/>
              </w:rPr>
              <w:t xml:space="preserve"> </w:t>
            </w:r>
          </w:p>
        </w:tc>
        <w:tc>
          <w:tcPr>
            <w:tcW w:w="3812" w:type="dxa"/>
            <w:tcBorders>
              <w:top w:val="single" w:sz="12" w:space="0" w:color="auto"/>
              <w:left w:val="nil"/>
              <w:bottom w:val="single" w:sz="4" w:space="0" w:color="auto"/>
              <w:right w:val="single" w:sz="4" w:space="0" w:color="auto"/>
            </w:tcBorders>
            <w:shd w:val="clear" w:color="auto" w:fill="auto"/>
            <w:hideMark/>
          </w:tcPr>
          <w:p w14:paraId="487FD902" w14:textId="179A804F"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ins w:id="239" w:author="Pavla Trefilová" w:date="2019-09-05T11:29:00Z">
              <w:r w:rsidR="008204FC">
                <w:rPr>
                  <w:rFonts w:asciiTheme="minorHAnsi" w:hAnsiTheme="minorHAnsi" w:cstheme="minorHAnsi"/>
                </w:rPr>
                <w:t xml:space="preserve">Ing. Zuzana </w:t>
              </w:r>
            </w:ins>
            <w:r w:rsidRPr="00EA3338">
              <w:rPr>
                <w:rFonts w:asciiTheme="minorHAnsi" w:hAnsiTheme="minorHAnsi" w:cstheme="minorHAnsi"/>
              </w:rPr>
              <w:t>Dohnalová</w:t>
            </w:r>
            <w:ins w:id="240" w:author="Pavla Trefilová" w:date="2019-09-05T11:29:00Z">
              <w:r w:rsidR="008204FC">
                <w:rPr>
                  <w:rFonts w:asciiTheme="minorHAnsi" w:hAnsiTheme="minorHAnsi" w:cstheme="minorHAnsi"/>
                </w:rPr>
                <w:t>, Ph.D.</w:t>
              </w:r>
            </w:ins>
            <w:r w:rsidRPr="00EA3338">
              <w:rPr>
                <w:rFonts w:asciiTheme="minorHAnsi" w:hAnsiTheme="minorHAnsi" w:cstheme="minorHAnsi"/>
              </w:rPr>
              <w:t xml:space="preserve">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6BB4EE13" w14:textId="0D1151C4" w:rsidR="00086BC3" w:rsidRPr="00EA3338" w:rsidRDefault="00086BC3" w:rsidP="00086BC3">
            <w:pPr>
              <w:rPr>
                <w:rFonts w:asciiTheme="minorHAnsi" w:hAnsiTheme="minorHAnsi" w:cstheme="minorHAnsi"/>
              </w:rPr>
            </w:pPr>
            <w:r w:rsidRPr="00EA3338">
              <w:rPr>
                <w:rFonts w:asciiTheme="minorHAnsi" w:hAnsiTheme="minorHAnsi" w:cstheme="minorHAnsi"/>
              </w:rPr>
              <w:t>doc.</w:t>
            </w:r>
            <w:ins w:id="241" w:author="Pavla Trefilová" w:date="2019-09-05T11:29:00Z">
              <w:r w:rsidR="008204FC">
                <w:rPr>
                  <w:rFonts w:asciiTheme="minorHAnsi" w:hAnsiTheme="minorHAnsi" w:cstheme="minorHAnsi"/>
                </w:rPr>
                <w:t xml:space="preserve"> Ing. Zuzana</w:t>
              </w:r>
            </w:ins>
            <w:r w:rsidRPr="00EA3338">
              <w:rPr>
                <w:rFonts w:asciiTheme="minorHAnsi" w:hAnsiTheme="minorHAnsi" w:cstheme="minorHAnsi"/>
              </w:rPr>
              <w:t xml:space="preserve"> Dohnalová</w:t>
            </w:r>
            <w:ins w:id="242" w:author="Pavla Trefilová" w:date="2019-09-05T11:29:00Z">
              <w:r w:rsidR="008204FC">
                <w:rPr>
                  <w:rFonts w:asciiTheme="minorHAnsi" w:hAnsiTheme="minorHAnsi" w:cstheme="minorHAnsi"/>
                </w:rPr>
                <w:t>, Ph.D.</w:t>
              </w:r>
            </w:ins>
          </w:p>
        </w:tc>
      </w:tr>
      <w:tr w:rsidR="00086BC3" w:rsidRPr="00EA3338" w14:paraId="68E6F6FD" w14:textId="77777777" w:rsidTr="00D90878">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0154AA8E" w14:textId="77777777" w:rsidR="00086BC3" w:rsidRPr="00086BC3" w:rsidRDefault="00086BC3" w:rsidP="00086BC3">
            <w:pPr>
              <w:jc w:val="both"/>
              <w:rPr>
                <w:rFonts w:ascii="Calibri" w:hAnsi="Calibri" w:cs="Calibri"/>
                <w:b/>
              </w:rPr>
            </w:pPr>
            <w:r w:rsidRPr="00086BC3">
              <w:rPr>
                <w:rFonts w:ascii="Calibri" w:hAnsi="Calibri" w:cs="Calibri"/>
                <w:b/>
              </w:rPr>
              <w:t xml:space="preserve">Macroeconomics III </w:t>
            </w:r>
          </w:p>
        </w:tc>
        <w:tc>
          <w:tcPr>
            <w:tcW w:w="3812" w:type="dxa"/>
            <w:tcBorders>
              <w:top w:val="nil"/>
              <w:left w:val="nil"/>
              <w:bottom w:val="single" w:sz="8" w:space="0" w:color="auto"/>
              <w:right w:val="single" w:sz="4" w:space="0" w:color="auto"/>
            </w:tcBorders>
            <w:shd w:val="clear" w:color="auto" w:fill="auto"/>
            <w:noWrap/>
            <w:hideMark/>
          </w:tcPr>
          <w:p w14:paraId="281FC8AD" w14:textId="07AC5796"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ins w:id="243" w:author="Pavla Trefilová" w:date="2019-09-05T11:32:00Z">
              <w:r w:rsidR="008204FC">
                <w:rPr>
                  <w:rFonts w:asciiTheme="minorHAnsi" w:hAnsiTheme="minorHAnsi" w:cstheme="minorHAnsi"/>
                </w:rPr>
                <w:t xml:space="preserve">Ing. Jena </w:t>
              </w:r>
            </w:ins>
            <w:r w:rsidRPr="00EA3338">
              <w:rPr>
                <w:rFonts w:asciiTheme="minorHAnsi" w:hAnsiTheme="minorHAnsi" w:cstheme="minorHAnsi"/>
              </w:rPr>
              <w:t>Švarcová</w:t>
            </w:r>
            <w:ins w:id="244" w:author="Pavla Trefilová" w:date="2019-09-05T11:32:00Z">
              <w:r w:rsidR="008204FC">
                <w:rPr>
                  <w:rFonts w:asciiTheme="minorHAnsi" w:hAnsiTheme="minorHAnsi" w:cstheme="minorHAnsi"/>
                </w:rPr>
                <w:t>, Ph.D.</w:t>
              </w:r>
            </w:ins>
            <w:r w:rsidRPr="00EA3338">
              <w:rPr>
                <w:rFonts w:asciiTheme="minorHAnsi" w:hAnsiTheme="minorHAnsi" w:cstheme="minorHAnsi"/>
              </w:rPr>
              <w:t xml:space="preserve">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66626C70" w14:textId="5D3E52A0"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doc. </w:t>
            </w:r>
            <w:ins w:id="245" w:author="Pavla Trefilová" w:date="2019-09-05T11:29:00Z">
              <w:r w:rsidR="008204FC">
                <w:rPr>
                  <w:rFonts w:asciiTheme="minorHAnsi" w:hAnsiTheme="minorHAnsi" w:cstheme="minorHAnsi"/>
                </w:rPr>
                <w:t xml:space="preserve">Ing. Jena </w:t>
              </w:r>
            </w:ins>
            <w:r w:rsidRPr="00EA3338">
              <w:rPr>
                <w:rFonts w:asciiTheme="minorHAnsi" w:hAnsiTheme="minorHAnsi" w:cstheme="minorHAnsi"/>
              </w:rPr>
              <w:t>Švarcová</w:t>
            </w:r>
            <w:ins w:id="246" w:author="Pavla Trefilová" w:date="2019-09-05T11:29:00Z">
              <w:r w:rsidR="008204FC">
                <w:rPr>
                  <w:rFonts w:asciiTheme="minorHAnsi" w:hAnsiTheme="minorHAnsi" w:cstheme="minorHAnsi"/>
                </w:rPr>
                <w:t>, Ph.D.</w:t>
              </w:r>
            </w:ins>
          </w:p>
        </w:tc>
      </w:tr>
      <w:tr w:rsidR="00086BC3" w:rsidRPr="00EA3338" w14:paraId="1737B1BD" w14:textId="77777777" w:rsidTr="00D90878">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7F9E3873" w14:textId="77777777" w:rsidR="00086BC3" w:rsidRPr="00086BC3" w:rsidRDefault="00086BC3" w:rsidP="00086BC3">
            <w:pPr>
              <w:jc w:val="both"/>
              <w:rPr>
                <w:rFonts w:ascii="Calibri" w:hAnsi="Calibri" w:cs="Calibri"/>
                <w:b/>
              </w:rPr>
            </w:pPr>
            <w:r w:rsidRPr="00086BC3">
              <w:rPr>
                <w:rFonts w:ascii="Calibri" w:hAnsi="Calibri" w:cs="Calibri"/>
                <w:b/>
              </w:rPr>
              <w:t xml:space="preserve">Research Methodology </w:t>
            </w:r>
          </w:p>
        </w:tc>
        <w:tc>
          <w:tcPr>
            <w:tcW w:w="3812" w:type="dxa"/>
            <w:tcBorders>
              <w:top w:val="nil"/>
              <w:left w:val="nil"/>
              <w:bottom w:val="single" w:sz="4" w:space="0" w:color="auto"/>
              <w:right w:val="single" w:sz="4" w:space="0" w:color="auto"/>
            </w:tcBorders>
            <w:shd w:val="clear" w:color="auto" w:fill="auto"/>
            <w:noWrap/>
            <w:hideMark/>
          </w:tcPr>
          <w:p w14:paraId="73E88D3C" w14:textId="64BFA6C8"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prof. </w:t>
            </w:r>
            <w:ins w:id="247" w:author="Pavla Trefilová" w:date="2019-09-05T11:32:00Z">
              <w:r w:rsidR="008204FC">
                <w:rPr>
                  <w:rFonts w:asciiTheme="minorHAnsi" w:hAnsiTheme="minorHAnsi" w:cstheme="minorHAnsi"/>
                </w:rPr>
                <w:t xml:space="preserve">Dr. Ing. Drahomíra </w:t>
              </w:r>
            </w:ins>
            <w:r w:rsidRPr="00EA3338">
              <w:rPr>
                <w:rFonts w:asciiTheme="minorHAnsi" w:hAnsiTheme="minorHAnsi" w:cstheme="minorHAnsi"/>
              </w:rPr>
              <w:t>Pavelková (60%), Ing.</w:t>
            </w:r>
            <w:ins w:id="248" w:author="Pavla Trefilová" w:date="2019-09-05T11:32:00Z">
              <w:r w:rsidR="008204FC">
                <w:rPr>
                  <w:rFonts w:asciiTheme="minorHAnsi" w:hAnsiTheme="minorHAnsi" w:cstheme="minorHAnsi"/>
                </w:rPr>
                <w:t xml:space="preserve"> Lubor</w:t>
              </w:r>
            </w:ins>
            <w:r w:rsidRPr="00EA3338">
              <w:rPr>
                <w:rFonts w:asciiTheme="minorHAnsi" w:hAnsiTheme="minorHAnsi" w:cstheme="minorHAnsi"/>
              </w:rPr>
              <w:t xml:space="preserve"> Homolka, Ph.D. (30%), PhDr. </w:t>
            </w:r>
            <w:ins w:id="249" w:author="Pavla Trefilová" w:date="2019-09-05T11:32:00Z">
              <w:r w:rsidR="008204FC">
                <w:rPr>
                  <w:rFonts w:asciiTheme="minorHAnsi" w:hAnsiTheme="minorHAnsi" w:cstheme="minorHAnsi"/>
                </w:rPr>
                <w:t xml:space="preserve">Ondřej </w:t>
              </w:r>
            </w:ins>
            <w:r w:rsidRPr="00EA3338">
              <w:rPr>
                <w:rFonts w:asciiTheme="minorHAnsi" w:hAnsiTheme="minorHAnsi" w:cstheme="minorHAnsi"/>
              </w:rPr>
              <w:t>Fabián (10%)</w:t>
            </w:r>
          </w:p>
        </w:tc>
        <w:tc>
          <w:tcPr>
            <w:tcW w:w="1843" w:type="dxa"/>
            <w:tcBorders>
              <w:top w:val="nil"/>
              <w:left w:val="nil"/>
              <w:bottom w:val="single" w:sz="4" w:space="0" w:color="auto"/>
              <w:right w:val="single" w:sz="12" w:space="0" w:color="auto"/>
            </w:tcBorders>
            <w:shd w:val="clear" w:color="auto" w:fill="auto"/>
            <w:noWrap/>
            <w:hideMark/>
          </w:tcPr>
          <w:p w14:paraId="3B7F2192" w14:textId="3A960880" w:rsidR="00086BC3" w:rsidRPr="00EA3338" w:rsidRDefault="00086BC3" w:rsidP="00086BC3">
            <w:pPr>
              <w:rPr>
                <w:rFonts w:asciiTheme="minorHAnsi" w:hAnsiTheme="minorHAnsi" w:cstheme="minorHAnsi"/>
              </w:rPr>
            </w:pPr>
            <w:r w:rsidRPr="00EA3338">
              <w:rPr>
                <w:rFonts w:asciiTheme="minorHAnsi" w:hAnsiTheme="minorHAnsi" w:cstheme="minorHAnsi"/>
              </w:rPr>
              <w:t xml:space="preserve">prof. </w:t>
            </w:r>
            <w:ins w:id="250" w:author="Pavla Trefilová" w:date="2019-09-05T11:29:00Z">
              <w:r w:rsidR="008204FC">
                <w:rPr>
                  <w:rFonts w:asciiTheme="minorHAnsi" w:hAnsiTheme="minorHAnsi" w:cstheme="minorHAnsi"/>
                </w:rPr>
                <w:t xml:space="preserve">Dr. Ing. Drahomíra </w:t>
              </w:r>
            </w:ins>
            <w:r w:rsidRPr="00EA3338">
              <w:rPr>
                <w:rFonts w:asciiTheme="minorHAnsi" w:hAnsiTheme="minorHAnsi" w:cstheme="minorHAnsi"/>
              </w:rPr>
              <w:t>Pavelková</w:t>
            </w:r>
          </w:p>
        </w:tc>
      </w:tr>
      <w:tr w:rsidR="00086BC3" w:rsidRPr="00EA3338" w14:paraId="64E7F848"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hideMark/>
          </w:tcPr>
          <w:p w14:paraId="4EAA4F04" w14:textId="77777777" w:rsidR="00086BC3" w:rsidRPr="00086BC3" w:rsidRDefault="00086BC3" w:rsidP="00086BC3">
            <w:pPr>
              <w:jc w:val="both"/>
              <w:rPr>
                <w:rFonts w:ascii="Calibri" w:hAnsi="Calibri" w:cs="Calibri"/>
                <w:b/>
              </w:rPr>
            </w:pPr>
            <w:r w:rsidRPr="00086BC3">
              <w:rPr>
                <w:rFonts w:ascii="Calibri" w:hAnsi="Calibri" w:cs="Calibri"/>
                <w:b/>
              </w:rPr>
              <w:t xml:space="preserve">Management </w:t>
            </w:r>
          </w:p>
        </w:tc>
        <w:tc>
          <w:tcPr>
            <w:tcW w:w="3812" w:type="dxa"/>
            <w:tcBorders>
              <w:top w:val="single" w:sz="4" w:space="0" w:color="auto"/>
              <w:left w:val="nil"/>
              <w:bottom w:val="single" w:sz="4" w:space="0" w:color="auto"/>
              <w:right w:val="single" w:sz="4" w:space="0" w:color="auto"/>
            </w:tcBorders>
            <w:shd w:val="clear" w:color="auto" w:fill="auto"/>
            <w:noWrap/>
            <w:hideMark/>
          </w:tcPr>
          <w:p w14:paraId="76A61E7F" w14:textId="02858724" w:rsidR="00086BC3" w:rsidRPr="00F24802" w:rsidRDefault="00434B6E" w:rsidP="008204FC">
            <w:pPr>
              <w:rPr>
                <w:rFonts w:asciiTheme="minorHAnsi" w:hAnsiTheme="minorHAnsi" w:cstheme="minorHAnsi"/>
              </w:rPr>
            </w:pPr>
            <w:r w:rsidRPr="002943D0">
              <w:rPr>
                <w:rFonts w:ascii="Calibri" w:hAnsi="Calibri" w:cs="Calibri"/>
                <w:color w:val="000000"/>
              </w:rPr>
              <w:t xml:space="preserve">doc. </w:t>
            </w:r>
            <w:ins w:id="251" w:author="Pavla Trefilová" w:date="2019-09-05T11:31:00Z">
              <w:r w:rsidR="008204FC">
                <w:rPr>
                  <w:rFonts w:ascii="Calibri" w:hAnsi="Calibri" w:cs="Calibri"/>
                  <w:color w:val="000000"/>
                </w:rPr>
                <w:t xml:space="preserve">Ing. David </w:t>
              </w:r>
            </w:ins>
            <w:r w:rsidRPr="002943D0">
              <w:rPr>
                <w:rFonts w:ascii="Calibri" w:hAnsi="Calibri" w:cs="Calibri"/>
                <w:color w:val="000000"/>
              </w:rPr>
              <w:t>Tuček</w:t>
            </w:r>
            <w:ins w:id="252" w:author="Pavla Trefilová" w:date="2019-09-05T11:31:00Z">
              <w:r w:rsidR="008204FC">
                <w:rPr>
                  <w:rFonts w:ascii="Calibri" w:hAnsi="Calibri" w:cs="Calibri"/>
                  <w:color w:val="000000"/>
                </w:rPr>
                <w:t>, Ph.D.</w:t>
              </w:r>
            </w:ins>
            <w:r w:rsidRPr="002943D0">
              <w:rPr>
                <w:rFonts w:ascii="Calibri" w:hAnsi="Calibri" w:cs="Calibri"/>
                <w:color w:val="000000"/>
              </w:rPr>
              <w:t xml:space="preserve"> (</w:t>
            </w:r>
            <w:r>
              <w:rPr>
                <w:rFonts w:ascii="Calibri" w:hAnsi="Calibri" w:cs="Calibri"/>
                <w:color w:val="000000"/>
              </w:rPr>
              <w:t>6</w:t>
            </w:r>
            <w:r w:rsidRPr="002943D0">
              <w:rPr>
                <w:rFonts w:ascii="Calibri" w:hAnsi="Calibri" w:cs="Calibri"/>
                <w:color w:val="000000"/>
              </w:rPr>
              <w:t>0%)</w:t>
            </w:r>
            <w:r>
              <w:rPr>
                <w:rFonts w:ascii="Calibri" w:hAnsi="Calibri" w:cs="Calibri"/>
                <w:color w:val="000000"/>
              </w:rPr>
              <w:t xml:space="preserve">, </w:t>
            </w:r>
            <w:del w:id="253" w:author="Pavla Trefilová" w:date="2019-09-05T11:31:00Z">
              <w:r w:rsidRPr="002943D0" w:rsidDel="008204FC">
                <w:rPr>
                  <w:rFonts w:ascii="Calibri" w:hAnsi="Calibri" w:cs="Calibri"/>
                  <w:color w:val="000000"/>
                </w:rPr>
                <w:delText>doc.</w:delText>
              </w:r>
            </w:del>
            <w:ins w:id="254" w:author="Pavla Trefilová" w:date="2019-09-05T11:31:00Z">
              <w:r w:rsidR="008204FC">
                <w:rPr>
                  <w:rFonts w:ascii="Calibri" w:hAnsi="Calibri" w:cs="Calibri"/>
                  <w:color w:val="000000"/>
                </w:rPr>
                <w:t>prof. Ing. Rastislav</w:t>
              </w:r>
            </w:ins>
            <w:r w:rsidRPr="002943D0">
              <w:rPr>
                <w:rFonts w:ascii="Calibri" w:hAnsi="Calibri" w:cs="Calibri"/>
                <w:color w:val="000000"/>
              </w:rPr>
              <w:t xml:space="preserve"> Rajnoha</w:t>
            </w:r>
            <w:ins w:id="255" w:author="Pavla Trefilová" w:date="2019-09-05T11:31:00Z">
              <w:r w:rsidR="008204FC">
                <w:rPr>
                  <w:rFonts w:ascii="Calibri" w:hAnsi="Calibri" w:cs="Calibri"/>
                  <w:color w:val="000000"/>
                </w:rPr>
                <w:t>, PhD.</w:t>
              </w:r>
            </w:ins>
            <w:r w:rsidRPr="002943D0">
              <w:rPr>
                <w:rFonts w:ascii="Calibri" w:hAnsi="Calibri" w:cs="Calibri"/>
                <w:color w:val="000000"/>
              </w:rPr>
              <w:t xml:space="preserve"> (</w:t>
            </w:r>
            <w:r>
              <w:rPr>
                <w:rFonts w:ascii="Calibri" w:hAnsi="Calibri" w:cs="Calibri"/>
                <w:color w:val="000000"/>
              </w:rPr>
              <w:t>1</w:t>
            </w:r>
            <w:r w:rsidRPr="002943D0">
              <w:rPr>
                <w:rFonts w:ascii="Calibri" w:hAnsi="Calibri" w:cs="Calibri"/>
                <w:color w:val="000000"/>
              </w:rPr>
              <w:t>0%)</w:t>
            </w:r>
            <w:r>
              <w:rPr>
                <w:rFonts w:ascii="Calibri" w:hAnsi="Calibri" w:cs="Calibri"/>
                <w:color w:val="000000"/>
              </w:rPr>
              <w:t xml:space="preserve">, </w:t>
            </w:r>
            <w:del w:id="256" w:author="Pavla Trefilová" w:date="2019-09-05T11:31:00Z">
              <w:r w:rsidDel="008204FC">
                <w:rPr>
                  <w:rFonts w:ascii="Calibri" w:hAnsi="Calibri" w:cs="Calibri"/>
                  <w:color w:val="000000"/>
                </w:rPr>
                <w:delText>doc.</w:delText>
              </w:r>
            </w:del>
            <w:ins w:id="257" w:author="Pavla Trefilová" w:date="2019-09-05T11:31:00Z">
              <w:r w:rsidR="008204FC">
                <w:rPr>
                  <w:rFonts w:ascii="Calibri" w:hAnsi="Calibri" w:cs="Calibri"/>
                  <w:color w:val="000000"/>
                </w:rPr>
                <w:t>prof. Ing. Boris</w:t>
              </w:r>
            </w:ins>
            <w:r>
              <w:rPr>
                <w:rFonts w:ascii="Calibri" w:hAnsi="Calibri" w:cs="Calibri"/>
                <w:color w:val="000000"/>
              </w:rPr>
              <w:t xml:space="preserve"> Popesko</w:t>
            </w:r>
            <w:ins w:id="258" w:author="Pavla Trefilová" w:date="2019-09-05T11:31:00Z">
              <w:r w:rsidR="008204FC">
                <w:rPr>
                  <w:rFonts w:ascii="Calibri" w:hAnsi="Calibri" w:cs="Calibri"/>
                  <w:color w:val="000000"/>
                </w:rPr>
                <w:t>, Ph.D.</w:t>
              </w:r>
            </w:ins>
            <w:r>
              <w:rPr>
                <w:rFonts w:ascii="Calibri" w:hAnsi="Calibri" w:cs="Calibri"/>
                <w:color w:val="000000"/>
              </w:rPr>
              <w:t xml:space="preserve"> (10%), doc. </w:t>
            </w:r>
            <w:ins w:id="259" w:author="Pavla Trefilová" w:date="2019-09-05T11:31:00Z">
              <w:r w:rsidR="008204FC">
                <w:rPr>
                  <w:rFonts w:ascii="Calibri" w:hAnsi="Calibri" w:cs="Calibri"/>
                  <w:color w:val="000000"/>
                </w:rPr>
                <w:t xml:space="preserve">PhDr. Ing. Aleš </w:t>
              </w:r>
            </w:ins>
            <w:r>
              <w:rPr>
                <w:rFonts w:ascii="Calibri" w:hAnsi="Calibri" w:cs="Calibri"/>
                <w:color w:val="000000"/>
              </w:rPr>
              <w:t>Gregar</w:t>
            </w:r>
            <w:ins w:id="260" w:author="Pavla Trefilová" w:date="2019-09-05T11:32:00Z">
              <w:r w:rsidR="008204FC">
                <w:rPr>
                  <w:rFonts w:ascii="Calibri" w:hAnsi="Calibri" w:cs="Calibri"/>
                  <w:color w:val="000000"/>
                </w:rPr>
                <w:t>, CSc.</w:t>
              </w:r>
            </w:ins>
            <w:r>
              <w:rPr>
                <w:rFonts w:ascii="Calibri" w:hAnsi="Calibri" w:cs="Calibri"/>
                <w:color w:val="000000"/>
              </w:rPr>
              <w:t xml:space="preserve"> (10%), doc. </w:t>
            </w:r>
            <w:ins w:id="261" w:author="Pavla Trefilová" w:date="2019-09-05T11:32:00Z">
              <w:r w:rsidR="008204FC">
                <w:rPr>
                  <w:rFonts w:ascii="Calibri" w:hAnsi="Calibri" w:cs="Calibri"/>
                  <w:color w:val="000000"/>
                </w:rPr>
                <w:t xml:space="preserve">Ing. Beáta </w:t>
              </w:r>
            </w:ins>
            <w:r>
              <w:rPr>
                <w:rFonts w:ascii="Calibri" w:hAnsi="Calibri" w:cs="Calibri"/>
                <w:color w:val="000000"/>
              </w:rPr>
              <w:t>Gavurová</w:t>
            </w:r>
            <w:ins w:id="262" w:author="Pavla Trefilová" w:date="2019-09-05T11:32:00Z">
              <w:r w:rsidR="008204FC">
                <w:rPr>
                  <w:rFonts w:ascii="Calibri" w:hAnsi="Calibri" w:cs="Calibri"/>
                  <w:color w:val="000000"/>
                </w:rPr>
                <w:t>, PhD.</w:t>
              </w:r>
            </w:ins>
            <w:r>
              <w:rPr>
                <w:rFonts w:ascii="Calibri" w:hAnsi="Calibri" w:cs="Calibri"/>
                <w:color w:val="000000"/>
              </w:rPr>
              <w:t xml:space="preserve"> (10%)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hideMark/>
          </w:tcPr>
          <w:p w14:paraId="5DECEA5E" w14:textId="2DEF39D3"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doc. </w:t>
            </w:r>
            <w:ins w:id="263" w:author="Pavla Trefilová" w:date="2019-09-05T11:29:00Z">
              <w:r w:rsidR="008204FC">
                <w:rPr>
                  <w:rFonts w:asciiTheme="minorHAnsi" w:hAnsiTheme="minorHAnsi" w:cstheme="minorHAnsi"/>
                </w:rPr>
                <w:t xml:space="preserve">Ing. David </w:t>
              </w:r>
            </w:ins>
            <w:r w:rsidRPr="00F24802">
              <w:rPr>
                <w:rFonts w:asciiTheme="minorHAnsi" w:hAnsiTheme="minorHAnsi" w:cstheme="minorHAnsi"/>
              </w:rPr>
              <w:t>Tuček</w:t>
            </w:r>
            <w:ins w:id="264" w:author="Pavla Trefilová" w:date="2019-09-05T11:29:00Z">
              <w:r w:rsidR="008204FC">
                <w:rPr>
                  <w:rFonts w:asciiTheme="minorHAnsi" w:hAnsiTheme="minorHAnsi" w:cstheme="minorHAnsi"/>
                </w:rPr>
                <w:t>, Ph.D.</w:t>
              </w:r>
            </w:ins>
          </w:p>
        </w:tc>
      </w:tr>
      <w:tr w:rsidR="00086BC3" w:rsidRPr="00EA3338" w14:paraId="76F4543E" w14:textId="77777777" w:rsidTr="00D90878">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322CBDB8" w14:textId="77777777" w:rsidR="00086BC3" w:rsidRPr="00086BC3" w:rsidRDefault="0031199E" w:rsidP="0031199E">
            <w:pPr>
              <w:jc w:val="both"/>
              <w:rPr>
                <w:b/>
              </w:rPr>
            </w:pPr>
            <w:r w:rsidRPr="0031199E">
              <w:rPr>
                <w:rFonts w:ascii="Calibri" w:hAnsi="Calibri" w:cs="Calibri"/>
                <w:b/>
              </w:rPr>
              <w:t>Business Economics</w:t>
            </w:r>
          </w:p>
        </w:tc>
        <w:tc>
          <w:tcPr>
            <w:tcW w:w="3812" w:type="dxa"/>
            <w:tcBorders>
              <w:top w:val="single" w:sz="4" w:space="0" w:color="auto"/>
              <w:left w:val="nil"/>
              <w:bottom w:val="single" w:sz="4" w:space="0" w:color="auto"/>
              <w:right w:val="single" w:sz="4" w:space="0" w:color="auto"/>
            </w:tcBorders>
            <w:shd w:val="clear" w:color="auto" w:fill="auto"/>
            <w:noWrap/>
          </w:tcPr>
          <w:p w14:paraId="79771455" w14:textId="46582814" w:rsidR="00086BC3" w:rsidRPr="00F24802" w:rsidRDefault="00086BC3" w:rsidP="00086BC3">
            <w:pPr>
              <w:rPr>
                <w:rFonts w:asciiTheme="minorHAnsi" w:hAnsiTheme="minorHAnsi" w:cstheme="minorHAnsi"/>
              </w:rPr>
            </w:pPr>
            <w:del w:id="265" w:author="Pavla Trefilová" w:date="2019-09-05T11:31:00Z">
              <w:r w:rsidRPr="00F24802" w:rsidDel="008204FC">
                <w:rPr>
                  <w:rFonts w:asciiTheme="minorHAnsi" w:hAnsiTheme="minorHAnsi" w:cstheme="minorHAnsi"/>
                </w:rPr>
                <w:delText>doc.</w:delText>
              </w:r>
            </w:del>
            <w:ins w:id="266" w:author="Pavla Trefilová" w:date="2019-09-05T11:31:00Z">
              <w:r w:rsidR="008204FC">
                <w:rPr>
                  <w:rFonts w:asciiTheme="minorHAnsi" w:hAnsiTheme="minorHAnsi" w:cstheme="minorHAnsi"/>
                </w:rPr>
                <w:t>prof. Ing. Boris</w:t>
              </w:r>
            </w:ins>
            <w:r w:rsidRPr="00F24802">
              <w:rPr>
                <w:rFonts w:asciiTheme="minorHAnsi" w:hAnsiTheme="minorHAnsi" w:cstheme="minorHAnsi"/>
              </w:rPr>
              <w:t xml:space="preserve"> Popesko</w:t>
            </w:r>
            <w:ins w:id="267" w:author="Pavla Trefilová" w:date="2019-09-05T11:31:00Z">
              <w:r w:rsidR="008204FC">
                <w:rPr>
                  <w:rFonts w:asciiTheme="minorHAnsi" w:hAnsiTheme="minorHAnsi" w:cstheme="minorHAnsi"/>
                </w:rPr>
                <w:t>, Ph.D.</w:t>
              </w:r>
            </w:ins>
            <w:r w:rsidRPr="00F24802">
              <w:rPr>
                <w:rFonts w:asciiTheme="minorHAnsi" w:hAnsiTheme="minorHAnsi" w:cstheme="minorHAnsi"/>
              </w:rPr>
              <w:t xml:space="preserve"> (100%)</w:t>
            </w:r>
          </w:p>
        </w:tc>
        <w:tc>
          <w:tcPr>
            <w:tcW w:w="1843" w:type="dxa"/>
            <w:tcBorders>
              <w:top w:val="single" w:sz="4" w:space="0" w:color="auto"/>
              <w:left w:val="single" w:sz="4" w:space="0" w:color="auto"/>
              <w:bottom w:val="single" w:sz="8" w:space="0" w:color="000000"/>
              <w:right w:val="single" w:sz="12" w:space="0" w:color="auto"/>
            </w:tcBorders>
            <w:shd w:val="clear" w:color="auto" w:fill="auto"/>
            <w:noWrap/>
          </w:tcPr>
          <w:p w14:paraId="6853EE92" w14:textId="0F98F75A" w:rsidR="00086BC3" w:rsidRPr="00F24802" w:rsidRDefault="00086BC3" w:rsidP="00086BC3">
            <w:pPr>
              <w:rPr>
                <w:rFonts w:asciiTheme="minorHAnsi" w:hAnsiTheme="minorHAnsi" w:cstheme="minorHAnsi"/>
              </w:rPr>
            </w:pPr>
            <w:del w:id="268" w:author="Pavla Trefilová" w:date="2019-09-05T11:29:00Z">
              <w:r w:rsidRPr="00F24802" w:rsidDel="008204FC">
                <w:rPr>
                  <w:rFonts w:asciiTheme="minorHAnsi" w:hAnsiTheme="minorHAnsi" w:cstheme="minorHAnsi"/>
                </w:rPr>
                <w:delText>doc.</w:delText>
              </w:r>
            </w:del>
            <w:ins w:id="269" w:author="Pavla Trefilová" w:date="2019-09-05T11:29:00Z">
              <w:r w:rsidR="008204FC">
                <w:rPr>
                  <w:rFonts w:asciiTheme="minorHAnsi" w:hAnsiTheme="minorHAnsi" w:cstheme="minorHAnsi"/>
                </w:rPr>
                <w:t>prof. Ing. Boris</w:t>
              </w:r>
            </w:ins>
            <w:r w:rsidRPr="00F24802">
              <w:rPr>
                <w:rFonts w:asciiTheme="minorHAnsi" w:hAnsiTheme="minorHAnsi" w:cstheme="minorHAnsi"/>
              </w:rPr>
              <w:t xml:space="preserve"> Popesko</w:t>
            </w:r>
            <w:ins w:id="270" w:author="Pavla Trefilová" w:date="2019-09-05T11:30:00Z">
              <w:r w:rsidR="008204FC">
                <w:rPr>
                  <w:rFonts w:asciiTheme="minorHAnsi" w:hAnsiTheme="minorHAnsi" w:cstheme="minorHAnsi"/>
                </w:rPr>
                <w:t>, Ph.D.</w:t>
              </w:r>
            </w:ins>
          </w:p>
        </w:tc>
      </w:tr>
      <w:tr w:rsidR="00B2318C" w:rsidRPr="00EA3338" w14:paraId="32574714" w14:textId="77777777" w:rsidTr="00D90878">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650BC5F" w14:textId="77777777" w:rsidR="00B2318C" w:rsidRPr="00EA3338" w:rsidRDefault="00B2318C" w:rsidP="00D90878">
            <w:pPr>
              <w:rPr>
                <w:rFonts w:asciiTheme="minorHAnsi" w:hAnsiTheme="minorHAnsi" w:cstheme="minorHAnsi"/>
                <w:i/>
                <w:iCs/>
              </w:rPr>
            </w:pPr>
            <w:r w:rsidRPr="00EA3338">
              <w:rPr>
                <w:rFonts w:asciiTheme="minorHAnsi" w:hAnsiTheme="minorHAnsi" w:cstheme="minorHAnsi"/>
                <w:b/>
                <w:bCs/>
                <w:i/>
                <w:iCs/>
              </w:rPr>
              <w:t xml:space="preserve">Volitelné předměty: </w:t>
            </w:r>
            <w:r w:rsidR="00086BC3" w:rsidRPr="00F24802">
              <w:rPr>
                <w:rFonts w:asciiTheme="minorHAnsi" w:hAnsiTheme="minorHAnsi" w:cstheme="minorHAnsi"/>
                <w:b/>
                <w:bCs/>
                <w:i/>
                <w:iCs/>
              </w:rPr>
              <w:t xml:space="preserve">student si volí </w:t>
            </w:r>
            <w:r w:rsidR="00086BC3">
              <w:rPr>
                <w:rFonts w:asciiTheme="minorHAnsi" w:hAnsiTheme="minorHAnsi" w:cstheme="minorHAnsi"/>
                <w:b/>
                <w:bCs/>
                <w:i/>
                <w:iCs/>
              </w:rPr>
              <w:t>1 předmět</w:t>
            </w:r>
            <w:r w:rsidR="00086BC3" w:rsidRPr="00F24802">
              <w:rPr>
                <w:rFonts w:asciiTheme="minorHAnsi" w:hAnsiTheme="minorHAnsi" w:cstheme="minorHAnsi"/>
                <w:i/>
                <w:iCs/>
              </w:rPr>
              <w:t> </w:t>
            </w:r>
          </w:p>
        </w:tc>
      </w:tr>
      <w:tr w:rsidR="00086BC3" w:rsidRPr="00EA3338" w14:paraId="5DCB95DC" w14:textId="77777777" w:rsidTr="00D90878">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594E9771" w14:textId="77777777" w:rsidR="00086BC3" w:rsidRPr="001555A9" w:rsidRDefault="00086BC3" w:rsidP="00086BC3">
            <w:pPr>
              <w:jc w:val="both"/>
              <w:rPr>
                <w:rFonts w:ascii="Calibri" w:hAnsi="Calibri" w:cs="Calibri"/>
              </w:rPr>
            </w:pPr>
            <w:r w:rsidRPr="001555A9">
              <w:rPr>
                <w:rFonts w:ascii="Calibri" w:hAnsi="Calibri" w:cs="Calibri"/>
              </w:rPr>
              <w:t>Managerial Finance (</w:t>
            </w:r>
            <w:r>
              <w:rPr>
                <w:rFonts w:ascii="Calibri" w:hAnsi="Calibri" w:cs="Calibri"/>
              </w:rPr>
              <w:t>15</w:t>
            </w:r>
            <w:r w:rsidRPr="001555A9">
              <w:rPr>
                <w:rFonts w:ascii="Calibri" w:hAnsi="Calibri" w:cs="Calibri"/>
              </w:rPr>
              <w:t xml:space="preserve"> h)</w:t>
            </w:r>
          </w:p>
        </w:tc>
        <w:tc>
          <w:tcPr>
            <w:tcW w:w="3812" w:type="dxa"/>
            <w:tcBorders>
              <w:top w:val="nil"/>
              <w:left w:val="nil"/>
              <w:bottom w:val="single" w:sz="4" w:space="0" w:color="auto"/>
              <w:right w:val="single" w:sz="4" w:space="0" w:color="auto"/>
            </w:tcBorders>
            <w:shd w:val="clear" w:color="auto" w:fill="auto"/>
            <w:noWrap/>
          </w:tcPr>
          <w:p w14:paraId="3714A756" w14:textId="51A9EFC3"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prof. </w:t>
            </w:r>
            <w:ins w:id="271" w:author="Pavla Trefilová" w:date="2019-09-05T11:30:00Z">
              <w:r w:rsidR="008204FC">
                <w:rPr>
                  <w:rFonts w:asciiTheme="minorHAnsi" w:hAnsiTheme="minorHAnsi" w:cstheme="minorHAnsi"/>
                </w:rPr>
                <w:t xml:space="preserve">Dr. Ing. Drahomíra </w:t>
              </w:r>
            </w:ins>
            <w:r w:rsidRPr="00F24802">
              <w:rPr>
                <w:rFonts w:asciiTheme="minorHAnsi" w:hAnsiTheme="minorHAnsi" w:cstheme="minorHAnsi"/>
              </w:rPr>
              <w:t xml:space="preserve">Pavelková (60%), doc. </w:t>
            </w:r>
            <w:ins w:id="272" w:author="Pavla Trefilová" w:date="2019-09-05T11:30:00Z">
              <w:r w:rsidR="008204FC">
                <w:rPr>
                  <w:rFonts w:asciiTheme="minorHAnsi" w:hAnsiTheme="minorHAnsi" w:cstheme="minorHAnsi"/>
                </w:rPr>
                <w:t xml:space="preserve">Ing. Adriana </w:t>
              </w:r>
            </w:ins>
            <w:r w:rsidRPr="00F24802">
              <w:rPr>
                <w:rFonts w:asciiTheme="minorHAnsi" w:hAnsiTheme="minorHAnsi" w:cstheme="minorHAnsi"/>
              </w:rPr>
              <w:t>Knápková</w:t>
            </w:r>
            <w:ins w:id="273" w:author="Pavla Trefilová" w:date="2019-09-05T11:31:00Z">
              <w:r w:rsidR="008204FC">
                <w:rPr>
                  <w:rFonts w:asciiTheme="minorHAnsi" w:hAnsiTheme="minorHAnsi" w:cstheme="minorHAnsi"/>
                </w:rPr>
                <w:t>, Ph.D.</w:t>
              </w:r>
            </w:ins>
            <w:r w:rsidRPr="00F24802">
              <w:rPr>
                <w:rFonts w:asciiTheme="minorHAnsi" w:hAnsiTheme="minorHAnsi" w:cstheme="minorHAnsi"/>
              </w:rPr>
              <w:t xml:space="preserve"> (40%)</w:t>
            </w:r>
          </w:p>
        </w:tc>
        <w:tc>
          <w:tcPr>
            <w:tcW w:w="1843" w:type="dxa"/>
            <w:tcBorders>
              <w:top w:val="nil"/>
              <w:left w:val="nil"/>
              <w:bottom w:val="single" w:sz="4" w:space="0" w:color="auto"/>
              <w:right w:val="single" w:sz="12" w:space="0" w:color="auto"/>
            </w:tcBorders>
            <w:shd w:val="clear" w:color="auto" w:fill="auto"/>
            <w:noWrap/>
          </w:tcPr>
          <w:p w14:paraId="2E646D8D" w14:textId="374E34A7" w:rsidR="00086BC3" w:rsidRPr="00F24802" w:rsidRDefault="00086BC3" w:rsidP="00086BC3">
            <w:pPr>
              <w:rPr>
                <w:rFonts w:asciiTheme="minorHAnsi" w:hAnsiTheme="minorHAnsi" w:cstheme="minorHAnsi"/>
              </w:rPr>
            </w:pPr>
            <w:r w:rsidRPr="00F24802">
              <w:rPr>
                <w:rFonts w:asciiTheme="minorHAnsi" w:hAnsiTheme="minorHAnsi" w:cstheme="minorHAnsi"/>
              </w:rPr>
              <w:t xml:space="preserve">prof. </w:t>
            </w:r>
            <w:ins w:id="274" w:author="Pavla Trefilová" w:date="2019-09-05T11:30:00Z">
              <w:r w:rsidR="008204FC">
                <w:rPr>
                  <w:rFonts w:asciiTheme="minorHAnsi" w:hAnsiTheme="minorHAnsi" w:cstheme="minorHAnsi"/>
                </w:rPr>
                <w:t xml:space="preserve">Dr. Ing. Drahomíra </w:t>
              </w:r>
            </w:ins>
            <w:r w:rsidRPr="00F24802">
              <w:rPr>
                <w:rFonts w:asciiTheme="minorHAnsi" w:hAnsiTheme="minorHAnsi" w:cstheme="minorHAnsi"/>
              </w:rPr>
              <w:t>Pavelková</w:t>
            </w:r>
          </w:p>
        </w:tc>
      </w:tr>
      <w:tr w:rsidR="00086BC3" w:rsidRPr="00EA3338" w14:paraId="452ED09E" w14:textId="77777777" w:rsidTr="007E612C">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6640F861" w14:textId="77777777" w:rsidR="00086BC3" w:rsidRPr="001555A9" w:rsidRDefault="00086BC3" w:rsidP="00086BC3">
            <w:pPr>
              <w:jc w:val="both"/>
              <w:rPr>
                <w:rFonts w:ascii="Calibri" w:hAnsi="Calibri" w:cs="Calibri"/>
              </w:rPr>
            </w:pPr>
            <w:r w:rsidRPr="001555A9">
              <w:rPr>
                <w:rFonts w:ascii="Calibri" w:hAnsi="Calibri" w:cs="Calibri"/>
              </w:rPr>
              <w:t>Marketing and Consumer Behavior (</w:t>
            </w:r>
            <w:r>
              <w:rPr>
                <w:rFonts w:ascii="Calibri" w:hAnsi="Calibri" w:cs="Calibri"/>
              </w:rPr>
              <w:t>15</w:t>
            </w:r>
            <w:r w:rsidRPr="001555A9">
              <w:rPr>
                <w:rFonts w:ascii="Calibri" w:hAnsi="Calibri" w:cs="Calibri"/>
              </w:rPr>
              <w:t xml:space="preserve"> h)</w:t>
            </w:r>
          </w:p>
        </w:tc>
        <w:tc>
          <w:tcPr>
            <w:tcW w:w="3812" w:type="dxa"/>
            <w:tcBorders>
              <w:top w:val="nil"/>
              <w:left w:val="nil"/>
              <w:bottom w:val="single" w:sz="2" w:space="0" w:color="auto"/>
              <w:right w:val="single" w:sz="4" w:space="0" w:color="auto"/>
            </w:tcBorders>
            <w:shd w:val="clear" w:color="auto" w:fill="auto"/>
            <w:noWrap/>
            <w:vAlign w:val="center"/>
          </w:tcPr>
          <w:p w14:paraId="65858ACF" w14:textId="38E32D06" w:rsidR="00086BC3" w:rsidRPr="00F24802" w:rsidRDefault="00086BC3" w:rsidP="00086BC3">
            <w:pPr>
              <w:rPr>
                <w:rFonts w:ascii="Calibri" w:hAnsi="Calibri" w:cs="Calibri"/>
              </w:rPr>
            </w:pPr>
            <w:r w:rsidRPr="00F24802">
              <w:rPr>
                <w:rFonts w:ascii="Calibri" w:hAnsi="Calibri" w:cs="Calibri"/>
              </w:rPr>
              <w:t xml:space="preserve">doc. </w:t>
            </w:r>
            <w:ins w:id="275" w:author="Pavla Trefilová" w:date="2019-09-05T11:30:00Z">
              <w:r w:rsidR="008204FC">
                <w:rPr>
                  <w:rFonts w:ascii="Calibri" w:hAnsi="Calibri" w:cs="Calibri"/>
                </w:rPr>
                <w:t xml:space="preserve">Ing. Michal </w:t>
              </w:r>
            </w:ins>
            <w:r w:rsidRPr="00F24802">
              <w:rPr>
                <w:rFonts w:ascii="Calibri" w:hAnsi="Calibri" w:cs="Calibri"/>
              </w:rPr>
              <w:t>Pilík</w:t>
            </w:r>
            <w:ins w:id="276" w:author="Pavla Trefilová" w:date="2019-09-05T11:30:00Z">
              <w:r w:rsidR="008204FC">
                <w:rPr>
                  <w:rFonts w:ascii="Calibri" w:hAnsi="Calibri" w:cs="Calibri"/>
                </w:rPr>
                <w:t>, Ph.D.</w:t>
              </w:r>
            </w:ins>
            <w:r w:rsidRPr="00F24802">
              <w:rPr>
                <w:rFonts w:ascii="Calibri" w:hAnsi="Calibri" w:cs="Calibri"/>
              </w:rPr>
              <w:t xml:space="preserve"> (50 %), doc.</w:t>
            </w:r>
            <w:ins w:id="277" w:author="Pavla Trefilová" w:date="2019-09-05T11:30:00Z">
              <w:r w:rsidR="008204FC">
                <w:rPr>
                  <w:rFonts w:ascii="Calibri" w:hAnsi="Calibri" w:cs="Calibri"/>
                </w:rPr>
                <w:t xml:space="preserve"> Ing. Miloslava</w:t>
              </w:r>
            </w:ins>
            <w:r w:rsidRPr="00F24802">
              <w:rPr>
                <w:rFonts w:ascii="Calibri" w:hAnsi="Calibri" w:cs="Calibri"/>
              </w:rPr>
              <w:t xml:space="preserve"> Chovancová</w:t>
            </w:r>
            <w:ins w:id="278" w:author="Pavla Trefilová" w:date="2019-09-05T11:30:00Z">
              <w:r w:rsidR="008204FC">
                <w:rPr>
                  <w:rFonts w:ascii="Calibri" w:hAnsi="Calibri" w:cs="Calibri"/>
                </w:rPr>
                <w:t>, CSc.</w:t>
              </w:r>
            </w:ins>
            <w:r w:rsidRPr="00F24802">
              <w:rPr>
                <w:rFonts w:ascii="Calibri" w:hAnsi="Calibri" w:cs="Calibri"/>
              </w:rPr>
              <w:t xml:space="preserve"> (50%)</w:t>
            </w:r>
          </w:p>
        </w:tc>
        <w:tc>
          <w:tcPr>
            <w:tcW w:w="1843" w:type="dxa"/>
            <w:tcBorders>
              <w:top w:val="nil"/>
              <w:left w:val="nil"/>
              <w:bottom w:val="single" w:sz="2" w:space="0" w:color="auto"/>
              <w:right w:val="single" w:sz="12" w:space="0" w:color="auto"/>
            </w:tcBorders>
            <w:shd w:val="clear" w:color="auto" w:fill="auto"/>
            <w:noWrap/>
            <w:vAlign w:val="center"/>
          </w:tcPr>
          <w:p w14:paraId="4F2B24C7" w14:textId="1B8C5015" w:rsidR="00086BC3" w:rsidRPr="00F24802" w:rsidRDefault="00086BC3" w:rsidP="00086BC3">
            <w:pPr>
              <w:rPr>
                <w:rFonts w:ascii="Calibri" w:hAnsi="Calibri" w:cs="Calibri"/>
              </w:rPr>
            </w:pPr>
            <w:r w:rsidRPr="00F24802">
              <w:rPr>
                <w:rFonts w:ascii="Calibri" w:hAnsi="Calibri" w:cs="Calibri"/>
              </w:rPr>
              <w:t xml:space="preserve">doc. </w:t>
            </w:r>
            <w:ins w:id="279" w:author="Pavla Trefilová" w:date="2019-09-05T11:30:00Z">
              <w:r w:rsidR="008204FC">
                <w:rPr>
                  <w:rFonts w:ascii="Calibri" w:hAnsi="Calibri" w:cs="Calibri"/>
                </w:rPr>
                <w:t xml:space="preserve">Ing. Michal </w:t>
              </w:r>
            </w:ins>
            <w:r w:rsidRPr="00F24802">
              <w:rPr>
                <w:rFonts w:ascii="Calibri" w:hAnsi="Calibri" w:cs="Calibri"/>
              </w:rPr>
              <w:t>Pilík</w:t>
            </w:r>
            <w:ins w:id="280" w:author="Pavla Trefilová" w:date="2019-09-05T11:30:00Z">
              <w:r w:rsidR="008204FC">
                <w:rPr>
                  <w:rFonts w:ascii="Calibri" w:hAnsi="Calibri" w:cs="Calibri"/>
                </w:rPr>
                <w:t>, Ph.D.</w:t>
              </w:r>
            </w:ins>
          </w:p>
        </w:tc>
      </w:tr>
      <w:tr w:rsidR="00086BC3" w:rsidRPr="00EA3338" w14:paraId="6245EDA2" w14:textId="77777777" w:rsidTr="007E612C">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tcPr>
          <w:p w14:paraId="30060D93" w14:textId="77777777" w:rsidR="00086BC3" w:rsidRPr="001555A9" w:rsidRDefault="00086BC3" w:rsidP="00086BC3">
            <w:pPr>
              <w:jc w:val="both"/>
              <w:rPr>
                <w:rFonts w:ascii="Calibri" w:hAnsi="Calibri" w:cs="Calibri"/>
              </w:rPr>
            </w:pPr>
            <w:r w:rsidRPr="001555A9">
              <w:rPr>
                <w:rFonts w:ascii="Calibri" w:hAnsi="Calibri" w:cs="Calibri"/>
              </w:rPr>
              <w:t>Knowledge Management (</w:t>
            </w:r>
            <w:r>
              <w:rPr>
                <w:rFonts w:ascii="Calibri" w:hAnsi="Calibri" w:cs="Calibri"/>
              </w:rPr>
              <w:t>15</w:t>
            </w:r>
            <w:r w:rsidRPr="001555A9">
              <w:rPr>
                <w:rFonts w:ascii="Calibri" w:hAnsi="Calibri" w:cs="Calibri"/>
              </w:rPr>
              <w:t xml:space="preserve"> h)</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73438183" w14:textId="167B5A86" w:rsidR="00086BC3" w:rsidRPr="002943D0" w:rsidRDefault="00086BC3" w:rsidP="00086BC3">
            <w:pPr>
              <w:rPr>
                <w:rFonts w:ascii="Calibri" w:hAnsi="Calibri" w:cs="Calibri"/>
                <w:color w:val="000000"/>
              </w:rPr>
            </w:pPr>
            <w:r w:rsidRPr="002943D0">
              <w:rPr>
                <w:rFonts w:ascii="Calibri" w:hAnsi="Calibri" w:cs="Calibri"/>
                <w:color w:val="000000"/>
              </w:rPr>
              <w:t xml:space="preserve">doc. </w:t>
            </w:r>
            <w:ins w:id="281" w:author="Pavla Trefilová" w:date="2019-09-05T11:30:00Z">
              <w:r w:rsidR="008204FC">
                <w:rPr>
                  <w:rFonts w:ascii="Calibri" w:hAnsi="Calibri" w:cs="Calibri"/>
                  <w:color w:val="000000"/>
                </w:rPr>
                <w:t xml:space="preserve">Ing. Zuzana </w:t>
              </w:r>
            </w:ins>
            <w:r w:rsidRPr="002943D0">
              <w:rPr>
                <w:rFonts w:ascii="Calibri" w:hAnsi="Calibri" w:cs="Calibri"/>
                <w:color w:val="000000"/>
              </w:rPr>
              <w:t>Tučková</w:t>
            </w:r>
            <w:ins w:id="282" w:author="Pavla Trefilová" w:date="2019-09-05T11:30:00Z">
              <w:r w:rsidR="008204FC">
                <w:rPr>
                  <w:rFonts w:ascii="Calibri" w:hAnsi="Calibri" w:cs="Calibri"/>
                  <w:color w:val="000000"/>
                </w:rPr>
                <w:t>, Ph.D.</w:t>
              </w:r>
            </w:ins>
            <w:r>
              <w:rPr>
                <w:rFonts w:ascii="Calibri" w:hAnsi="Calibri" w:cs="Calibri"/>
                <w:color w:val="000000"/>
              </w:rPr>
              <w:t xml:space="preserve"> </w:t>
            </w:r>
            <w:r w:rsidRPr="002943D0">
              <w:rPr>
                <w:rFonts w:ascii="Calibri" w:hAnsi="Calibri" w:cs="Calibri"/>
                <w:color w:val="000000"/>
              </w:rPr>
              <w:t>(100 %)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7FCC78DF" w14:textId="58EB59F2" w:rsidR="00086BC3" w:rsidRPr="002943D0" w:rsidRDefault="00086BC3" w:rsidP="00086BC3">
            <w:pPr>
              <w:rPr>
                <w:rFonts w:ascii="Calibri" w:hAnsi="Calibri" w:cs="Calibri"/>
                <w:color w:val="000000"/>
              </w:rPr>
            </w:pPr>
            <w:r w:rsidRPr="002943D0">
              <w:rPr>
                <w:rFonts w:ascii="Calibri" w:hAnsi="Calibri" w:cs="Calibri"/>
                <w:color w:val="000000"/>
              </w:rPr>
              <w:t xml:space="preserve">doc. </w:t>
            </w:r>
            <w:ins w:id="283" w:author="Pavla Trefilová" w:date="2019-09-05T11:30:00Z">
              <w:r w:rsidR="008204FC">
                <w:rPr>
                  <w:rFonts w:ascii="Calibri" w:hAnsi="Calibri" w:cs="Calibri"/>
                  <w:color w:val="000000"/>
                </w:rPr>
                <w:t xml:space="preserve">Ing. Zuzana </w:t>
              </w:r>
            </w:ins>
            <w:r w:rsidRPr="002943D0">
              <w:rPr>
                <w:rFonts w:ascii="Calibri" w:hAnsi="Calibri" w:cs="Calibri"/>
                <w:color w:val="000000"/>
              </w:rPr>
              <w:t>Tučková</w:t>
            </w:r>
            <w:ins w:id="284" w:author="Pavla Trefilová" w:date="2019-09-05T11:30:00Z">
              <w:r w:rsidR="008204FC">
                <w:rPr>
                  <w:rFonts w:ascii="Calibri" w:hAnsi="Calibri" w:cs="Calibri"/>
                  <w:color w:val="000000"/>
                </w:rPr>
                <w:t>, Ph.D.</w:t>
              </w:r>
            </w:ins>
          </w:p>
        </w:tc>
      </w:tr>
    </w:tbl>
    <w:p w14:paraId="2FBA4BF9" w14:textId="77777777" w:rsidR="00B2318C" w:rsidRPr="00EA3338" w:rsidRDefault="00B2318C" w:rsidP="00B2318C"/>
    <w:p w14:paraId="19016D6B" w14:textId="77777777" w:rsidR="00B2318C" w:rsidRPr="00EA3338" w:rsidRDefault="00B2318C" w:rsidP="00B2318C">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14:paraId="66CF732B" w14:textId="77777777" w:rsidR="00B2318C" w:rsidRPr="00EA3338" w:rsidRDefault="00B2318C" w:rsidP="00B2318C">
      <w:pPr>
        <w:jc w:val="both"/>
        <w:rPr>
          <w:rFonts w:asciiTheme="minorHAnsi" w:hAnsiTheme="minorHAnsi" w:cstheme="minorHAnsi"/>
          <w:sz w:val="22"/>
        </w:rPr>
      </w:pPr>
      <w:r w:rsidRPr="00EA3338">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14:paraId="3F821588" w14:textId="77777777" w:rsidR="00086BC3" w:rsidRDefault="00086BC3" w:rsidP="00B2318C">
      <w:pPr>
        <w:pStyle w:val="Nadpis3"/>
        <w:jc w:val="center"/>
        <w:rPr>
          <w:rFonts w:asciiTheme="minorHAnsi" w:hAnsiTheme="minorHAnsi"/>
          <w:b/>
          <w:color w:val="auto"/>
        </w:rPr>
      </w:pPr>
    </w:p>
    <w:p w14:paraId="7C80E53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 xml:space="preserve">Školitelé studentů doktorského studia </w:t>
      </w:r>
    </w:p>
    <w:p w14:paraId="77E71F09"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Standard 6.11</w:t>
      </w:r>
    </w:p>
    <w:p w14:paraId="789EA05D" w14:textId="77777777" w:rsidR="00086BC3" w:rsidRPr="000C6467" w:rsidRDefault="00086BC3" w:rsidP="00086BC3">
      <w:pPr>
        <w:spacing w:before="120" w:after="120"/>
        <w:jc w:val="both"/>
        <w:rPr>
          <w:rFonts w:asciiTheme="minorHAnsi" w:hAnsiTheme="minorHAnsi" w:cstheme="minorHAnsi"/>
          <w:sz w:val="22"/>
        </w:rPr>
      </w:pPr>
      <w:r w:rsidRPr="000C6467">
        <w:rPr>
          <w:rFonts w:asciiTheme="minorHAnsi" w:hAnsiTheme="minorHAnsi" w:cstheme="minorHAnsi"/>
          <w:sz w:val="22"/>
        </w:rPr>
        <w:t xml:space="preserve">Návrh školitelů z řad interních akademických pracovníků Fakulty managementu a ekonomiky a témat v doktorském studijním programu </w:t>
      </w:r>
      <w:r w:rsidR="00DA438E" w:rsidRPr="000C6467">
        <w:rPr>
          <w:rFonts w:asciiTheme="minorHAnsi" w:hAnsiTheme="minorHAnsi" w:cstheme="minorHAnsi"/>
          <w:sz w:val="22"/>
        </w:rPr>
        <w:t>Economics and Management</w:t>
      </w:r>
      <w:r w:rsidRPr="000C6467">
        <w:rPr>
          <w:rFonts w:asciiTheme="minorHAnsi" w:hAnsiTheme="minorHAnsi" w:cstheme="minorHAnsi"/>
          <w:sz w:val="22"/>
        </w:rPr>
        <w:t>:</w:t>
      </w:r>
    </w:p>
    <w:p w14:paraId="787B18FA"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Ing. Jaroslav Belás, PhD. - Fakulta managementu a ekonomiky UTB ve Zlíně</w:t>
      </w:r>
    </w:p>
    <w:p w14:paraId="257A1F24"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Quality of Business Environment in the SME Segment</w:t>
      </w:r>
    </w:p>
    <w:p w14:paraId="5909665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lastRenderedPageBreak/>
        <w:t>Business Risks in the SME Segment</w:t>
      </w:r>
    </w:p>
    <w:p w14:paraId="58A815A2" w14:textId="77777777" w:rsidR="00086BC3" w:rsidRDefault="00086BC3" w:rsidP="00086BC3">
      <w:pPr>
        <w:jc w:val="both"/>
        <w:rPr>
          <w:rFonts w:asciiTheme="minorHAnsi" w:hAnsiTheme="minorHAnsi" w:cstheme="minorHAnsi"/>
          <w:b/>
          <w:sz w:val="22"/>
        </w:rPr>
      </w:pPr>
    </w:p>
    <w:p w14:paraId="4352D59F" w14:textId="77777777" w:rsidR="00136356" w:rsidRPr="00837B32" w:rsidRDefault="00136356" w:rsidP="00136356">
      <w:pPr>
        <w:spacing w:before="120" w:after="120"/>
        <w:jc w:val="both"/>
        <w:rPr>
          <w:rFonts w:asciiTheme="minorHAnsi" w:hAnsiTheme="minorHAnsi" w:cstheme="minorHAnsi"/>
          <w:b/>
          <w:sz w:val="22"/>
        </w:rPr>
      </w:pPr>
      <w:r w:rsidRPr="00837B32">
        <w:rPr>
          <w:rFonts w:asciiTheme="minorHAnsi" w:hAnsiTheme="minorHAnsi" w:cstheme="minorHAnsi"/>
          <w:b/>
          <w:sz w:val="22"/>
        </w:rPr>
        <w:t>doc. Ing. Miloslava Chovancová, CSc., Fakulta managementu a ekonomiky UTB ve Zlíně</w:t>
      </w:r>
    </w:p>
    <w:p w14:paraId="5BDA1292"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Consumer-Brand Relationships: A Cross Cultural Issue</w:t>
      </w:r>
      <w:r w:rsidRPr="00136356" w:rsidDel="00E73145">
        <w:rPr>
          <w:rFonts w:asciiTheme="minorHAnsi" w:hAnsiTheme="minorHAnsi" w:cstheme="minorHAnsi"/>
          <w:sz w:val="22"/>
        </w:rPr>
        <w:t xml:space="preserve"> </w:t>
      </w:r>
    </w:p>
    <w:p w14:paraId="580754C3"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Cross Cultural Consumer Behaviour and Branding for Strategic Marketing</w:t>
      </w:r>
      <w:r w:rsidRPr="00136356" w:rsidDel="00E73145">
        <w:rPr>
          <w:rFonts w:asciiTheme="minorHAnsi" w:hAnsiTheme="minorHAnsi" w:cstheme="minorHAnsi"/>
          <w:sz w:val="22"/>
        </w:rPr>
        <w:t xml:space="preserve"> </w:t>
      </w:r>
    </w:p>
    <w:p w14:paraId="2C4BA1FF"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Brand Management in a Different Industry</w:t>
      </w:r>
    </w:p>
    <w:p w14:paraId="6C926F5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Company Internal Branding in the Process of Building a Strong Brand</w:t>
      </w:r>
    </w:p>
    <w:p w14:paraId="48C6C6FB"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Entrepreneurship and SME Development</w:t>
      </w:r>
      <w:r w:rsidRPr="00136356" w:rsidDel="00E73145">
        <w:rPr>
          <w:rFonts w:asciiTheme="minorHAnsi" w:hAnsiTheme="minorHAnsi" w:cstheme="minorHAnsi"/>
          <w:sz w:val="22"/>
        </w:rPr>
        <w:t xml:space="preserve"> </w:t>
      </w:r>
    </w:p>
    <w:p w14:paraId="0CCC6B9F" w14:textId="77777777" w:rsidR="00136356" w:rsidRPr="00136356" w:rsidRDefault="00136356" w:rsidP="00136356">
      <w:pPr>
        <w:ind w:left="360"/>
        <w:jc w:val="both"/>
        <w:rPr>
          <w:rFonts w:asciiTheme="minorHAnsi" w:hAnsiTheme="minorHAnsi" w:cstheme="minorHAnsi"/>
          <w:b/>
          <w:sz w:val="22"/>
        </w:rPr>
      </w:pPr>
    </w:p>
    <w:p w14:paraId="19495D79"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Adriana Knápková, Ph.D., Fakulta managementu a ekonomiky UTB ve Zlíně</w:t>
      </w:r>
    </w:p>
    <w:p w14:paraId="2E93B2F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Companies</w:t>
      </w:r>
    </w:p>
    <w:p w14:paraId="7345768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and Management of Clusters</w:t>
      </w:r>
    </w:p>
    <w:p w14:paraId="4AE23B1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Business Model Innovations</w:t>
      </w:r>
    </w:p>
    <w:p w14:paraId="6400E366" w14:textId="77777777" w:rsidR="00086BC3" w:rsidRPr="000C6467" w:rsidRDefault="00086BC3" w:rsidP="00086BC3">
      <w:pPr>
        <w:jc w:val="both"/>
      </w:pPr>
    </w:p>
    <w:p w14:paraId="1120B34C"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prof. Dr. Ing. Drahomíra Pavelková, Fakulta managementu a ekonomiky UTB ve Zlíně</w:t>
      </w:r>
    </w:p>
    <w:p w14:paraId="2E8B2C0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New Trends in the Management and Measurement of the Company Performance</w:t>
      </w:r>
    </w:p>
    <w:p w14:paraId="2C24AB9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Innovation and Performance of Financial Companies in Terms of the Industry 4.0 </w:t>
      </w:r>
    </w:p>
    <w:p w14:paraId="15D859D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 xml:space="preserve">Challenges in Business Models Innovation </w:t>
      </w:r>
    </w:p>
    <w:p w14:paraId="27FA47B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Innovation Clusters and Networks Approach in the Firms Performance Management</w:t>
      </w:r>
    </w:p>
    <w:p w14:paraId="479F334B" w14:textId="77777777" w:rsidR="00086BC3" w:rsidRPr="000C6467" w:rsidRDefault="00086BC3" w:rsidP="00086BC3">
      <w:pPr>
        <w:jc w:val="both"/>
      </w:pPr>
    </w:p>
    <w:p w14:paraId="417F93F8"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Michal Pilík, Ph.D., Fakulta managementu a ekonomiky ve Zlíně</w:t>
      </w:r>
    </w:p>
    <w:p w14:paraId="565C751F"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Model of Online Buying Behaviour and Its Influence on Online Performance of Companies</w:t>
      </w:r>
      <w:r w:rsidRPr="000C6467" w:rsidDel="00A91A35">
        <w:rPr>
          <w:rFonts w:asciiTheme="minorHAnsi" w:hAnsiTheme="minorHAnsi" w:cstheme="minorHAnsi"/>
          <w:sz w:val="22"/>
        </w:rPr>
        <w:t xml:space="preserve"> </w:t>
      </w:r>
    </w:p>
    <w:p w14:paraId="340612E9"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The Internet and Its Influence on the Marketing Performance of Companies</w:t>
      </w:r>
    </w:p>
    <w:p w14:paraId="681036A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Performance of Online Companies</w:t>
      </w:r>
    </w:p>
    <w:p w14:paraId="510DA5D8"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Influencing Customers‘ Online Buying Behaviour on B2C / B2B Markets</w:t>
      </w:r>
    </w:p>
    <w:p w14:paraId="13A02F01"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Transformation and Its Influence on the Competitiveness of Companies</w:t>
      </w:r>
    </w:p>
    <w:p w14:paraId="0338038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Digital Trasformation and Its Influence on B2B Buying Behaviour</w:t>
      </w:r>
    </w:p>
    <w:p w14:paraId="16ECBE98" w14:textId="77777777" w:rsidR="000A7FB3" w:rsidRPr="000C6467" w:rsidRDefault="000A7FB3" w:rsidP="000A7FB3">
      <w:pPr>
        <w:jc w:val="both"/>
        <w:rPr>
          <w:rFonts w:asciiTheme="minorHAnsi" w:hAnsiTheme="minorHAnsi" w:cstheme="minorHAnsi"/>
          <w:sz w:val="22"/>
        </w:rPr>
      </w:pPr>
    </w:p>
    <w:p w14:paraId="1358918F" w14:textId="6DB28434" w:rsidR="000A7FB3" w:rsidRPr="000C6467" w:rsidRDefault="008A02DE" w:rsidP="000A7FB3">
      <w:pPr>
        <w:jc w:val="both"/>
        <w:rPr>
          <w:rFonts w:asciiTheme="minorHAnsi" w:hAnsiTheme="minorHAnsi" w:cstheme="minorHAnsi"/>
          <w:b/>
          <w:sz w:val="22"/>
        </w:rPr>
      </w:pPr>
      <w:ins w:id="285" w:author="Pavla Trefilová" w:date="2019-09-05T11:37:00Z">
        <w:r>
          <w:rPr>
            <w:rFonts w:asciiTheme="minorHAnsi" w:hAnsiTheme="minorHAnsi" w:cstheme="minorHAnsi"/>
            <w:b/>
            <w:sz w:val="22"/>
          </w:rPr>
          <w:t>prof</w:t>
        </w:r>
      </w:ins>
      <w:del w:id="286" w:author="Pavla Trefilová" w:date="2019-09-05T11:37:00Z">
        <w:r w:rsidR="000A7FB3" w:rsidRPr="000C6467" w:rsidDel="008A02DE">
          <w:rPr>
            <w:rFonts w:asciiTheme="minorHAnsi" w:hAnsiTheme="minorHAnsi" w:cstheme="minorHAnsi"/>
            <w:b/>
            <w:sz w:val="22"/>
          </w:rPr>
          <w:delText>doc</w:delText>
        </w:r>
      </w:del>
      <w:r w:rsidR="000A7FB3" w:rsidRPr="000C6467">
        <w:rPr>
          <w:rFonts w:asciiTheme="minorHAnsi" w:hAnsiTheme="minorHAnsi" w:cstheme="minorHAnsi"/>
          <w:b/>
          <w:sz w:val="22"/>
        </w:rPr>
        <w:t>. Ing. Boris Popesko, Ph.D. – Fakulta managementu a ekonomiky UTB ve Zlíně</w:t>
      </w:r>
    </w:p>
    <w:p w14:paraId="47D4D83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Use of Modern Costing Methods for Company Cost Management</w:t>
      </w:r>
    </w:p>
    <w:p w14:paraId="4B788C54"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Cost Management of Non-Profit and Healthcare Institutions</w:t>
      </w:r>
    </w:p>
    <w:p w14:paraId="6AAC4921"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Budgeting and Planning Systems</w:t>
      </w:r>
    </w:p>
    <w:p w14:paraId="6E7E764A"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Performance Measurement Systems</w:t>
      </w:r>
    </w:p>
    <w:p w14:paraId="048CE607"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Strategic Management Accounting</w:t>
      </w:r>
    </w:p>
    <w:p w14:paraId="2C6158CF"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Transfer Pricing</w:t>
      </w:r>
    </w:p>
    <w:p w14:paraId="2D98D4DE" w14:textId="77777777" w:rsidR="000A7FB3" w:rsidRPr="000C6467" w:rsidRDefault="000A7FB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Management of Service Organizations</w:t>
      </w:r>
    </w:p>
    <w:p w14:paraId="5B2B100E" w14:textId="77777777" w:rsidR="000A7FB3" w:rsidRDefault="000A7FB3" w:rsidP="000A7FB3">
      <w:pPr>
        <w:jc w:val="both"/>
        <w:rPr>
          <w:rFonts w:asciiTheme="minorHAnsi" w:hAnsiTheme="minorHAnsi" w:cstheme="minorHAnsi"/>
          <w:sz w:val="22"/>
        </w:rPr>
      </w:pPr>
    </w:p>
    <w:p w14:paraId="1E13C6E6" w14:textId="67694769" w:rsidR="00136356" w:rsidRPr="00837B32" w:rsidRDefault="00136356" w:rsidP="00136356">
      <w:pPr>
        <w:spacing w:before="120" w:after="120"/>
        <w:jc w:val="both"/>
        <w:rPr>
          <w:rFonts w:asciiTheme="minorHAnsi" w:hAnsiTheme="minorHAnsi" w:cstheme="minorHAnsi"/>
          <w:b/>
          <w:sz w:val="22"/>
        </w:rPr>
      </w:pPr>
      <w:del w:id="287" w:author="Pavla Trefilová" w:date="2019-09-05T11:37:00Z">
        <w:r w:rsidRPr="00837B32" w:rsidDel="008A02DE">
          <w:rPr>
            <w:rFonts w:asciiTheme="minorHAnsi" w:hAnsiTheme="minorHAnsi" w:cstheme="minorHAnsi"/>
            <w:b/>
            <w:sz w:val="22"/>
          </w:rPr>
          <w:delText>doc</w:delText>
        </w:r>
      </w:del>
      <w:ins w:id="288" w:author="Pavla Trefilová" w:date="2019-09-05T11:37:00Z">
        <w:r w:rsidR="008A02DE">
          <w:rPr>
            <w:rFonts w:asciiTheme="minorHAnsi" w:hAnsiTheme="minorHAnsi" w:cstheme="minorHAnsi"/>
            <w:b/>
            <w:sz w:val="22"/>
          </w:rPr>
          <w:t>prof</w:t>
        </w:r>
      </w:ins>
      <w:r w:rsidRPr="00837B32">
        <w:rPr>
          <w:rFonts w:asciiTheme="minorHAnsi" w:hAnsiTheme="minorHAnsi" w:cstheme="minorHAnsi"/>
          <w:b/>
          <w:sz w:val="22"/>
        </w:rPr>
        <w:t xml:space="preserve">. Ing. </w:t>
      </w:r>
      <w:smartTag w:uri="urn:schemas-microsoft-com:office:smarttags" w:element="PersonName">
        <w:smartTagPr>
          <w:attr w:name="ProductID" w:val="Rastislav Rajnoha"/>
        </w:smartTagPr>
        <w:r w:rsidRPr="00837B32">
          <w:rPr>
            <w:rFonts w:asciiTheme="minorHAnsi" w:hAnsiTheme="minorHAnsi" w:cstheme="minorHAnsi"/>
            <w:b/>
            <w:sz w:val="22"/>
          </w:rPr>
          <w:t>Rastislav Rajnoha</w:t>
        </w:r>
      </w:smartTag>
      <w:r w:rsidRPr="00837B32">
        <w:rPr>
          <w:rFonts w:asciiTheme="minorHAnsi" w:hAnsiTheme="minorHAnsi" w:cstheme="minorHAnsi"/>
          <w:b/>
          <w:sz w:val="22"/>
        </w:rPr>
        <w:t>, PhD., Fakulta managementu a ekonomiky UTB ve Zlíně</w:t>
      </w:r>
    </w:p>
    <w:p w14:paraId="77C228EA"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Integrated Business Information System on the Base of Business Intelligence</w:t>
      </w:r>
    </w:p>
    <w:p w14:paraId="6EA87E2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Business Intelligence Information System and its Information Support for Business Performance Management and Industry 4.0 Concept</w:t>
      </w:r>
    </w:p>
    <w:p w14:paraId="50FCCD20" w14:textId="77777777" w:rsidR="00136356" w:rsidRPr="000C6467" w:rsidRDefault="00136356" w:rsidP="000A7FB3">
      <w:pPr>
        <w:jc w:val="both"/>
        <w:rPr>
          <w:rFonts w:asciiTheme="minorHAnsi" w:hAnsiTheme="minorHAnsi" w:cstheme="minorHAnsi"/>
          <w:sz w:val="22"/>
        </w:rPr>
      </w:pPr>
    </w:p>
    <w:p w14:paraId="0D562390"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Pavla Staňková, Ph.D. – Fakulta managementu a ekonomiky UTB ve Zlíně</w:t>
      </w:r>
    </w:p>
    <w:p w14:paraId="3C9F041C"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Horizontal (Vertical) Integration on the Effectiveness of Health Care Organizations</w:t>
      </w:r>
    </w:p>
    <w:p w14:paraId="3B6D73E0"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Factors Limiting the Application of Marketing Management Tools on the Health Care (Social Services) Market</w:t>
      </w:r>
      <w:r w:rsidRPr="000C6467" w:rsidDel="00F54698">
        <w:rPr>
          <w:rFonts w:asciiTheme="minorHAnsi" w:hAnsiTheme="minorHAnsi" w:cstheme="minorHAnsi"/>
          <w:sz w:val="22"/>
        </w:rPr>
        <w:t xml:space="preserve"> </w:t>
      </w:r>
    </w:p>
    <w:p w14:paraId="710319B6"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Key Factors Influencing Entrepreneurship on the Health Care Market</w:t>
      </w:r>
      <w:r w:rsidRPr="000C6467" w:rsidDel="00F54698">
        <w:rPr>
          <w:rFonts w:asciiTheme="minorHAnsi" w:hAnsiTheme="minorHAnsi" w:cstheme="minorHAnsi"/>
          <w:sz w:val="22"/>
        </w:rPr>
        <w:t xml:space="preserve"> </w:t>
      </w:r>
    </w:p>
    <w:p w14:paraId="1EFE43F2"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lastRenderedPageBreak/>
        <w:t>Determination of Factors Influencing the Effectiveness of In-Store Marketing Tools</w:t>
      </w:r>
      <w:r w:rsidRPr="000C6467" w:rsidDel="00F54698">
        <w:rPr>
          <w:rFonts w:asciiTheme="minorHAnsi" w:hAnsiTheme="minorHAnsi" w:cstheme="minorHAnsi"/>
          <w:sz w:val="22"/>
        </w:rPr>
        <w:t xml:space="preserve"> </w:t>
      </w:r>
    </w:p>
    <w:p w14:paraId="1B8152E3"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Influence of Merchandising Tools on Consumer Behaviour in Retail Marketing</w:t>
      </w:r>
    </w:p>
    <w:p w14:paraId="4B559C3D" w14:textId="77777777" w:rsidR="00086BC3" w:rsidRPr="000C6467" w:rsidRDefault="00086BC3" w:rsidP="00086BC3">
      <w:pPr>
        <w:jc w:val="both"/>
        <w:rPr>
          <w:bCs/>
        </w:rPr>
      </w:pPr>
    </w:p>
    <w:p w14:paraId="2E57BED5" w14:textId="77777777" w:rsidR="00086BC3" w:rsidRPr="000C6467" w:rsidRDefault="00086BC3" w:rsidP="00086BC3">
      <w:pPr>
        <w:spacing w:before="120" w:after="120"/>
        <w:jc w:val="both"/>
        <w:rPr>
          <w:rFonts w:asciiTheme="minorHAnsi" w:hAnsiTheme="minorHAnsi" w:cstheme="minorHAnsi"/>
          <w:b/>
          <w:sz w:val="22"/>
        </w:rPr>
      </w:pPr>
      <w:r w:rsidRPr="000C6467">
        <w:rPr>
          <w:rFonts w:asciiTheme="minorHAnsi" w:hAnsiTheme="minorHAnsi" w:cstheme="minorHAnsi"/>
          <w:b/>
          <w:sz w:val="22"/>
        </w:rPr>
        <w:t>doc. Ing. David Tuček, Ph.D., Fakulta managementu a ekonomiky UTB ve Zlíně</w:t>
      </w:r>
    </w:p>
    <w:p w14:paraId="7740AFB7" w14:textId="77777777" w:rsidR="00086BC3" w:rsidRPr="000C6467" w:rsidRDefault="00086BC3" w:rsidP="005B2B09">
      <w:pPr>
        <w:pStyle w:val="Odstavecseseznamem"/>
        <w:numPr>
          <w:ilvl w:val="0"/>
          <w:numId w:val="13"/>
        </w:numPr>
        <w:jc w:val="both"/>
        <w:rPr>
          <w:rFonts w:asciiTheme="minorHAnsi" w:hAnsiTheme="minorHAnsi" w:cstheme="minorHAnsi"/>
          <w:sz w:val="22"/>
        </w:rPr>
      </w:pPr>
      <w:r w:rsidRPr="000C6467">
        <w:rPr>
          <w:rFonts w:asciiTheme="minorHAnsi" w:hAnsiTheme="minorHAnsi" w:cstheme="minorHAnsi"/>
          <w:sz w:val="22"/>
        </w:rPr>
        <w:t>Transformation of Traditionally Managed Organizations into Knowledge-Driven Organization with the Use of Business Process Management Tools in the Context of Industry 4.0</w:t>
      </w:r>
    </w:p>
    <w:p w14:paraId="07A2047B" w14:textId="77777777" w:rsidR="00B2318C" w:rsidRDefault="00B2318C" w:rsidP="00B2318C">
      <w:pPr>
        <w:jc w:val="both"/>
        <w:rPr>
          <w:rFonts w:asciiTheme="minorHAnsi" w:hAnsiTheme="minorHAnsi" w:cstheme="minorHAnsi"/>
          <w:b/>
          <w:color w:val="FF0000"/>
          <w:sz w:val="22"/>
        </w:rPr>
      </w:pPr>
    </w:p>
    <w:p w14:paraId="6D92A60B" w14:textId="77777777" w:rsidR="00136356" w:rsidRPr="00EB63F8" w:rsidRDefault="00136356" w:rsidP="00136356">
      <w:pPr>
        <w:spacing w:before="120" w:after="120"/>
        <w:jc w:val="both"/>
        <w:rPr>
          <w:rFonts w:asciiTheme="minorHAnsi" w:hAnsiTheme="minorHAnsi" w:cstheme="minorHAnsi"/>
          <w:b/>
          <w:sz w:val="22"/>
        </w:rPr>
      </w:pPr>
      <w:r w:rsidRPr="00EB63F8">
        <w:rPr>
          <w:rFonts w:asciiTheme="minorHAnsi" w:hAnsiTheme="minorHAnsi" w:cstheme="minorHAnsi"/>
          <w:b/>
          <w:sz w:val="22"/>
        </w:rPr>
        <w:t>doc. Ing. Zuzana Tučková, Ph.D., Fakulta managementu a ekonomiky UTB ve Zlíně, Ústav podnikové ekonomiky</w:t>
      </w:r>
    </w:p>
    <w:p w14:paraId="2DF8D927"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Factors of Sustainable Tourism and Their Application to the Selected Region</w:t>
      </w:r>
    </w:p>
    <w:p w14:paraId="3EAF6909"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Efficiency Management of the Services (Tourism) Sector</w:t>
      </w:r>
    </w:p>
    <w:p w14:paraId="6A5D5D20" w14:textId="77777777" w:rsidR="00136356" w:rsidRPr="00136356" w:rsidRDefault="00136356" w:rsidP="00136356">
      <w:pPr>
        <w:pStyle w:val="Odstavecseseznamem"/>
        <w:numPr>
          <w:ilvl w:val="0"/>
          <w:numId w:val="13"/>
        </w:numPr>
        <w:jc w:val="both"/>
        <w:rPr>
          <w:rFonts w:asciiTheme="minorHAnsi" w:hAnsiTheme="minorHAnsi" w:cstheme="minorHAnsi"/>
          <w:sz w:val="22"/>
        </w:rPr>
      </w:pPr>
      <w:r w:rsidRPr="00136356">
        <w:rPr>
          <w:rFonts w:asciiTheme="minorHAnsi" w:hAnsiTheme="minorHAnsi" w:cstheme="minorHAnsi"/>
          <w:sz w:val="22"/>
        </w:rPr>
        <w:t>Economics and Management of Service Companies</w:t>
      </w:r>
    </w:p>
    <w:p w14:paraId="1ACA932E" w14:textId="77777777" w:rsidR="00136356" w:rsidRPr="00B27F4E" w:rsidRDefault="00136356" w:rsidP="00B2318C">
      <w:pPr>
        <w:jc w:val="both"/>
        <w:rPr>
          <w:rFonts w:asciiTheme="minorHAnsi" w:hAnsiTheme="minorHAnsi" w:cstheme="minorHAnsi"/>
          <w:b/>
          <w:color w:val="FF0000"/>
          <w:sz w:val="22"/>
        </w:rPr>
      </w:pPr>
    </w:p>
    <w:p w14:paraId="687D1D88" w14:textId="77777777" w:rsidR="00B2318C" w:rsidRPr="00EA3338" w:rsidRDefault="00B2318C" w:rsidP="00B2318C">
      <w:pPr>
        <w:jc w:val="both"/>
        <w:rPr>
          <w:bCs/>
          <w:sz w:val="24"/>
          <w:szCs w:val="24"/>
        </w:rPr>
      </w:pPr>
    </w:p>
    <w:p w14:paraId="22E2D1BC" w14:textId="77777777" w:rsidR="00B2318C" w:rsidRPr="00EA3338" w:rsidRDefault="00B2318C" w:rsidP="00B2318C">
      <w:pPr>
        <w:pStyle w:val="Nadpis3"/>
        <w:jc w:val="center"/>
        <w:rPr>
          <w:rFonts w:asciiTheme="minorHAnsi" w:hAnsiTheme="minorHAnsi"/>
          <w:b/>
          <w:color w:val="auto"/>
        </w:rPr>
      </w:pPr>
      <w:r w:rsidRPr="00EA3338">
        <w:rPr>
          <w:rFonts w:asciiTheme="minorHAnsi" w:hAnsiTheme="minorHAnsi"/>
          <w:b/>
          <w:color w:val="auto"/>
        </w:rPr>
        <w:t>Oborová rada doktorského studijního programu</w:t>
      </w:r>
    </w:p>
    <w:p w14:paraId="7294DF47" w14:textId="77777777" w:rsidR="00B2318C" w:rsidRPr="00EA3338" w:rsidRDefault="00B2318C" w:rsidP="00B2318C">
      <w:pPr>
        <w:pStyle w:val="Nadpis3"/>
        <w:spacing w:after="120"/>
        <w:jc w:val="center"/>
        <w:rPr>
          <w:rFonts w:asciiTheme="minorHAnsi" w:hAnsiTheme="minorHAnsi"/>
          <w:b/>
          <w:color w:val="auto"/>
        </w:rPr>
      </w:pPr>
      <w:r w:rsidRPr="00EA3338">
        <w:rPr>
          <w:rFonts w:asciiTheme="minorHAnsi" w:hAnsiTheme="minorHAnsi"/>
          <w:b/>
          <w:color w:val="auto"/>
        </w:rPr>
        <w:t>Standardy 6.12 – 6.13</w:t>
      </w:r>
    </w:p>
    <w:p w14:paraId="544699A8" w14:textId="77777777" w:rsidR="00EB6A50" w:rsidRPr="00EB6A50" w:rsidRDefault="00EB6A50" w:rsidP="0031199E">
      <w:pPr>
        <w:jc w:val="both"/>
        <w:rPr>
          <w:rFonts w:asciiTheme="minorHAnsi" w:hAnsiTheme="minorHAnsi" w:cstheme="minorHAnsi"/>
          <w:sz w:val="22"/>
        </w:rPr>
      </w:pPr>
      <w:r w:rsidRPr="00EB6A50">
        <w:rPr>
          <w:rFonts w:asciiTheme="minorHAnsi" w:hAnsiTheme="minorHAnsi" w:cstheme="minorHAnsi"/>
          <w:sz w:val="22"/>
        </w:rPr>
        <w:t xml:space="preserve">Návrh složení oborové rady doktorského studijního programu </w:t>
      </w:r>
      <w:r w:rsidR="0031199E">
        <w:rPr>
          <w:rFonts w:asciiTheme="minorHAnsi" w:hAnsiTheme="minorHAnsi" w:cstheme="minorHAnsi"/>
          <w:sz w:val="22"/>
        </w:rPr>
        <w:t>Economics and Management</w:t>
      </w:r>
      <w:r w:rsidRPr="00EB6A50">
        <w:rPr>
          <w:rFonts w:asciiTheme="minorHAnsi" w:hAnsiTheme="minorHAnsi" w:cstheme="minorHAnsi"/>
          <w:sz w:val="22"/>
        </w:rPr>
        <w:t xml:space="preserve"> má 12 členů (7 interních členů a 5 členů externích):</w:t>
      </w:r>
    </w:p>
    <w:p w14:paraId="3381AD68" w14:textId="77777777" w:rsidR="00EB6A50" w:rsidRPr="00EB6A50" w:rsidRDefault="00EB6A50" w:rsidP="00EB6A50">
      <w:pPr>
        <w:rPr>
          <w:rFonts w:asciiTheme="minorHAnsi" w:hAnsiTheme="minorHAnsi" w:cstheme="minorHAnsi"/>
          <w:sz w:val="22"/>
        </w:rPr>
      </w:pPr>
    </w:p>
    <w:p w14:paraId="10E62D6D" w14:textId="1B1D65FD" w:rsidR="00EB6A50" w:rsidRPr="00EB6A50" w:rsidRDefault="00EB6A50" w:rsidP="00EB6A50">
      <w:pPr>
        <w:ind w:left="3540" w:hanging="3540"/>
        <w:jc w:val="both"/>
        <w:rPr>
          <w:rFonts w:asciiTheme="minorHAnsi" w:hAnsiTheme="minorHAnsi" w:cstheme="minorHAnsi"/>
          <w:sz w:val="22"/>
        </w:rPr>
      </w:pPr>
      <w:del w:id="289" w:author="Pavla Trefilová" w:date="2019-09-05T11:37:00Z">
        <w:r w:rsidRPr="00EB6A50" w:rsidDel="008A02DE">
          <w:rPr>
            <w:rFonts w:asciiTheme="minorHAnsi" w:hAnsiTheme="minorHAnsi" w:cstheme="minorHAnsi"/>
            <w:b/>
            <w:sz w:val="22"/>
          </w:rPr>
          <w:delText>doc</w:delText>
        </w:r>
      </w:del>
      <w:ins w:id="290" w:author="Pavla Trefilová" w:date="2019-09-05T11:37:00Z">
        <w:r w:rsidR="008A02DE">
          <w:rPr>
            <w:rFonts w:asciiTheme="minorHAnsi" w:hAnsiTheme="minorHAnsi" w:cstheme="minorHAnsi"/>
            <w:b/>
            <w:sz w:val="22"/>
          </w:rPr>
          <w:t>prof</w:t>
        </w:r>
      </w:ins>
      <w:r w:rsidRPr="00EB6A50">
        <w:rPr>
          <w:rFonts w:asciiTheme="minorHAnsi" w:hAnsiTheme="minorHAnsi" w:cstheme="minorHAnsi"/>
          <w:b/>
          <w:sz w:val="22"/>
        </w:rPr>
        <w:t>.</w:t>
      </w:r>
      <w:r w:rsidRPr="00EB6A50">
        <w:rPr>
          <w:rFonts w:asciiTheme="minorHAnsi" w:hAnsiTheme="minorHAnsi" w:cstheme="minorHAnsi"/>
          <w:sz w:val="22"/>
        </w:rPr>
        <w:t xml:space="preserve"> </w:t>
      </w:r>
      <w:r w:rsidRPr="00EB6A50">
        <w:rPr>
          <w:rFonts w:asciiTheme="minorHAnsi" w:hAnsiTheme="minorHAnsi" w:cstheme="minorHAnsi"/>
          <w:b/>
          <w:sz w:val="22"/>
        </w:rPr>
        <w:t>Ing. Boris Popesko, Ph.D.</w:t>
      </w:r>
      <w:r w:rsidRPr="00EB6A50">
        <w:rPr>
          <w:rFonts w:asciiTheme="minorHAnsi" w:hAnsiTheme="minorHAnsi" w:cstheme="minorHAnsi"/>
          <w:sz w:val="22"/>
        </w:rPr>
        <w:tab/>
      </w:r>
      <w:r w:rsidRPr="00EB6A50">
        <w:rPr>
          <w:rFonts w:asciiTheme="minorHAnsi" w:hAnsiTheme="minorHAnsi" w:cstheme="minorHAnsi"/>
          <w:b/>
          <w:sz w:val="22"/>
        </w:rPr>
        <w:t>předseda oborové rady, garant doktorského studijního programu Ekonomika a management, Univerzita Tomáše Bati ve Zlíně, Fakulta managementu a ekonomiky, Ústav podnikové ekonomiky</w:t>
      </w:r>
    </w:p>
    <w:p w14:paraId="69695C60" w14:textId="77777777" w:rsidR="00EB6A50" w:rsidRPr="00EB6A50" w:rsidRDefault="00EB6A50" w:rsidP="00EB6A50">
      <w:pPr>
        <w:ind w:left="3540" w:hanging="3540"/>
        <w:jc w:val="both"/>
        <w:rPr>
          <w:rFonts w:asciiTheme="minorHAnsi" w:hAnsiTheme="minorHAnsi" w:cstheme="minorHAnsi"/>
          <w:b/>
          <w:sz w:val="22"/>
        </w:rPr>
      </w:pPr>
      <w:r w:rsidRPr="00EB6A50">
        <w:rPr>
          <w:rFonts w:asciiTheme="minorHAnsi" w:hAnsiTheme="minorHAnsi" w:cstheme="minorHAnsi"/>
          <w:b/>
          <w:sz w:val="22"/>
        </w:rPr>
        <w:t>doc.</w:t>
      </w:r>
      <w:r w:rsidRPr="00EB6A50">
        <w:rPr>
          <w:rFonts w:asciiTheme="minorHAnsi" w:hAnsiTheme="minorHAnsi" w:cstheme="minorHAnsi"/>
          <w:sz w:val="22"/>
        </w:rPr>
        <w:t xml:space="preserve"> </w:t>
      </w:r>
      <w:r w:rsidRPr="00EB6A50">
        <w:rPr>
          <w:rFonts w:asciiTheme="minorHAnsi" w:hAnsiTheme="minorHAnsi" w:cstheme="minorHAnsi"/>
          <w:b/>
          <w:sz w:val="22"/>
        </w:rPr>
        <w:t>Ing. Roman Bobák, Ph.D.</w:t>
      </w:r>
      <w:r w:rsidRPr="00EB6A50">
        <w:rPr>
          <w:rFonts w:asciiTheme="minorHAnsi" w:hAnsiTheme="minorHAnsi" w:cstheme="minorHAnsi"/>
          <w:sz w:val="22"/>
        </w:rPr>
        <w:tab/>
        <w:t>člen oborové rady, Univerzita Tomáše Bati ve Zlíně, Fakulta managementu a ekonomiky, Ústav průmyslového inženýrství a informačních systémů</w:t>
      </w:r>
      <w:r w:rsidRPr="00EB6A50">
        <w:rPr>
          <w:rFonts w:asciiTheme="minorHAnsi" w:hAnsiTheme="minorHAnsi" w:cstheme="minorHAnsi"/>
          <w:b/>
          <w:sz w:val="22"/>
        </w:rPr>
        <w:t xml:space="preserve"> </w:t>
      </w:r>
    </w:p>
    <w:p w14:paraId="0A09CE68"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Pavla Staňková, Ph.D.</w:t>
      </w:r>
      <w:r w:rsidRPr="00EB6A50">
        <w:rPr>
          <w:rFonts w:asciiTheme="minorHAnsi" w:hAnsiTheme="minorHAnsi" w:cstheme="minorHAnsi"/>
          <w:sz w:val="22"/>
        </w:rPr>
        <w:tab/>
        <w:t>člen oborové rady, Univerzita Tomáše Bati ve Zlíně, Fakulta managementu a ekonomiky, Ústav managementu a marketingu</w:t>
      </w:r>
    </w:p>
    <w:p w14:paraId="3540251A"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Petr Novák, Ph.D.</w:t>
      </w:r>
      <w:r w:rsidRPr="00EB6A50">
        <w:rPr>
          <w:rFonts w:asciiTheme="minorHAnsi" w:hAnsiTheme="minorHAnsi" w:cstheme="minorHAnsi"/>
          <w:sz w:val="22"/>
        </w:rPr>
        <w:tab/>
        <w:t>člen oborové rady, Univerzita Tomáše Bati ve Zlíně, Fakulta managementu a ekonomiky, Ústav podnikové ekonomiky</w:t>
      </w:r>
    </w:p>
    <w:p w14:paraId="78DC2E8F"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Dr. Ing. Drahomíra Pavelková</w:t>
      </w:r>
      <w:r w:rsidRPr="00EB6A50">
        <w:rPr>
          <w:rFonts w:asciiTheme="minorHAnsi" w:hAnsiTheme="minorHAnsi" w:cstheme="minorHAnsi"/>
          <w:sz w:val="22"/>
        </w:rPr>
        <w:tab/>
        <w:t>člen oborové rady, Univerzita Tomáše Bati ve Zlíně, Fakulta managementu a ekonomiky, Ústav financí a účetnictví</w:t>
      </w:r>
    </w:p>
    <w:p w14:paraId="31F3152B"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Jaroslav Belás, Ph.D.</w:t>
      </w:r>
      <w:r w:rsidRPr="00EB6A50">
        <w:rPr>
          <w:rFonts w:asciiTheme="minorHAnsi" w:hAnsiTheme="minorHAnsi" w:cstheme="minorHAnsi"/>
          <w:sz w:val="22"/>
        </w:rPr>
        <w:tab/>
        <w:t>člen oborové rady, Univerzita Tomáše Bati ve Zlíně, Fakulta managementu a ekonomiky, Ústav podnikové ekonomiky</w:t>
      </w:r>
    </w:p>
    <w:p w14:paraId="557FD7C7"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Zuzana Tučková, Ph.D.</w:t>
      </w:r>
      <w:r w:rsidRPr="00EB6A50">
        <w:rPr>
          <w:rFonts w:asciiTheme="minorHAnsi" w:hAnsiTheme="minorHAnsi" w:cstheme="minorHAnsi"/>
          <w:sz w:val="22"/>
        </w:rPr>
        <w:tab/>
        <w:t>člen oborové rady, Univerzita Tomáše Bati ve Zlíně, Fakulta logistiky a krizového řízení</w:t>
      </w:r>
    </w:p>
    <w:p w14:paraId="2485E03C"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RNDr. Josef Hynek, MBA, Ph.D.</w:t>
      </w:r>
      <w:r w:rsidRPr="00EB6A50">
        <w:rPr>
          <w:rFonts w:asciiTheme="minorHAnsi" w:hAnsiTheme="minorHAnsi" w:cstheme="minorHAnsi"/>
          <w:sz w:val="22"/>
        </w:rPr>
        <w:tab/>
        <w:t>člen oborové rady, Univerzita Hradec Králové, Fakulta informatiky a managementu</w:t>
      </w:r>
    </w:p>
    <w:p w14:paraId="3EF829B3"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Jiří Kraft, CSc.</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ekonomie</w:t>
      </w:r>
    </w:p>
    <w:p w14:paraId="516491F1"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prof. Ing. Miroslav Žižka, Ph.D.</w:t>
      </w:r>
      <w:r w:rsidRPr="00EB6A50">
        <w:rPr>
          <w:rFonts w:asciiTheme="minorHAnsi" w:hAnsiTheme="minorHAnsi" w:cstheme="minorHAnsi"/>
          <w:b/>
          <w:sz w:val="22"/>
        </w:rPr>
        <w:tab/>
      </w:r>
      <w:r w:rsidRPr="00EB6A50">
        <w:rPr>
          <w:rFonts w:asciiTheme="minorHAnsi" w:hAnsiTheme="minorHAnsi" w:cstheme="minorHAnsi"/>
          <w:sz w:val="22"/>
        </w:rPr>
        <w:t>člen oborové rady, Technická univerzita v Liberci, Ekonomická fakulta, Katedra podnikové ekonomiky a managementu</w:t>
      </w:r>
    </w:p>
    <w:p w14:paraId="1A3FA33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Michal Tvrdoň, Ph.D.</w:t>
      </w:r>
      <w:r w:rsidRPr="00EB6A50">
        <w:rPr>
          <w:rFonts w:asciiTheme="minorHAnsi" w:hAnsiTheme="minorHAnsi" w:cstheme="minorHAnsi"/>
          <w:sz w:val="22"/>
        </w:rPr>
        <w:tab/>
        <w:t>člen oborové rady, Slezská univerzita v Opavě, Obchodně podnikatelská fakulta v Karviné, Katedra ekonomie a veřejné správy</w:t>
      </w:r>
    </w:p>
    <w:p w14:paraId="16646412" w14:textId="77777777" w:rsidR="00EB6A50" w:rsidRPr="00EB6A50" w:rsidRDefault="00EB6A50" w:rsidP="00EB6A50">
      <w:pPr>
        <w:ind w:left="3540" w:hanging="3540"/>
        <w:jc w:val="both"/>
        <w:rPr>
          <w:rFonts w:asciiTheme="minorHAnsi" w:hAnsiTheme="minorHAnsi" w:cstheme="minorHAnsi"/>
          <w:sz w:val="22"/>
        </w:rPr>
      </w:pPr>
      <w:r w:rsidRPr="00EB6A50">
        <w:rPr>
          <w:rFonts w:asciiTheme="minorHAnsi" w:hAnsiTheme="minorHAnsi" w:cstheme="minorHAnsi"/>
          <w:b/>
          <w:sz w:val="22"/>
        </w:rPr>
        <w:t>doc. Ing. Pavel Žufan, Ph.D.</w:t>
      </w:r>
      <w:r w:rsidRPr="00EB6A50">
        <w:rPr>
          <w:rFonts w:asciiTheme="minorHAnsi" w:hAnsiTheme="minorHAnsi" w:cstheme="minorHAnsi"/>
          <w:sz w:val="22"/>
        </w:rPr>
        <w:tab/>
        <w:t>člen oborové rady, Mendelova univerzita v Brně, Provozně ekonomická fakulta, Ústav managementu</w:t>
      </w:r>
    </w:p>
    <w:p w14:paraId="245FD524" w14:textId="77777777" w:rsidR="00EB6A50" w:rsidRPr="00EB6A50" w:rsidRDefault="00EB6A50" w:rsidP="00EB6A50">
      <w:pPr>
        <w:ind w:left="3540" w:hanging="3540"/>
        <w:jc w:val="both"/>
        <w:rPr>
          <w:rFonts w:asciiTheme="minorHAnsi" w:hAnsiTheme="minorHAnsi" w:cstheme="minorHAnsi"/>
          <w:sz w:val="22"/>
        </w:rPr>
      </w:pPr>
    </w:p>
    <w:p w14:paraId="0B808E50" w14:textId="77777777" w:rsidR="00EB6A50" w:rsidRPr="00EB6A50" w:rsidRDefault="00EB6A50" w:rsidP="00EB6A50">
      <w:pPr>
        <w:ind w:left="3540" w:hanging="3540"/>
        <w:jc w:val="both"/>
        <w:rPr>
          <w:rFonts w:asciiTheme="minorHAnsi" w:hAnsiTheme="minorHAnsi" w:cstheme="minorHAnsi"/>
          <w:sz w:val="22"/>
        </w:rPr>
      </w:pPr>
    </w:p>
    <w:p w14:paraId="5DE04A6F" w14:textId="77777777" w:rsidR="00B2318C" w:rsidRPr="00EB6A50" w:rsidRDefault="00EB6A50" w:rsidP="00EB6A50">
      <w:pPr>
        <w:spacing w:after="600"/>
        <w:jc w:val="both"/>
        <w:rPr>
          <w:rFonts w:asciiTheme="minorHAnsi" w:hAnsiTheme="minorHAnsi" w:cstheme="minorHAnsi"/>
          <w:i/>
          <w:sz w:val="22"/>
        </w:rPr>
      </w:pPr>
      <w:r w:rsidRPr="00EB6A50">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EB6A50">
        <w:rPr>
          <w:rFonts w:asciiTheme="minorHAnsi" w:hAnsiTheme="minorHAnsi" w:cstheme="minorHAnsi"/>
          <w:i/>
          <w:sz w:val="22"/>
        </w:rPr>
        <w:t>CI – Personální zabezpečení studijního programu.</w:t>
      </w:r>
      <w:r w:rsidR="00B2318C" w:rsidRPr="00EB6A50">
        <w:rPr>
          <w:rFonts w:asciiTheme="minorHAnsi" w:hAnsiTheme="minorHAnsi" w:cstheme="minorHAnsi"/>
          <w:i/>
          <w:sz w:val="22"/>
        </w:rPr>
        <w:t xml:space="preserve"> </w:t>
      </w:r>
    </w:p>
    <w:p w14:paraId="00946715" w14:textId="77777777" w:rsidR="00B2318C" w:rsidRPr="00191E13" w:rsidRDefault="00B2318C" w:rsidP="00B2318C">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191E13">
        <w:rPr>
          <w:rFonts w:ascii="Calibri" w:eastAsiaTheme="majorEastAsia" w:hAnsi="Calibri" w:cs="Calibri"/>
          <w:bCs w:val="0"/>
          <w:i w:val="0"/>
          <w:iCs w:val="0"/>
          <w:color w:val="365F91" w:themeColor="accent1" w:themeShade="BF"/>
          <w:sz w:val="32"/>
          <w:szCs w:val="26"/>
        </w:rPr>
        <w:t>Specifické požadavky na zajištění studijního programu</w:t>
      </w:r>
    </w:p>
    <w:p w14:paraId="5843538A" w14:textId="77777777" w:rsidR="00F4371D" w:rsidRPr="00917433" w:rsidRDefault="00F4371D" w:rsidP="00F4371D">
      <w:pPr>
        <w:pStyle w:val="Nadpis3"/>
        <w:jc w:val="center"/>
        <w:rPr>
          <w:rFonts w:asciiTheme="minorHAnsi" w:hAnsiTheme="minorHAnsi"/>
          <w:b/>
          <w:color w:val="auto"/>
        </w:rPr>
      </w:pPr>
      <w:r w:rsidRPr="00917433">
        <w:rPr>
          <w:rFonts w:asciiTheme="minorHAnsi" w:hAnsiTheme="minorHAnsi"/>
          <w:b/>
          <w:color w:val="auto"/>
        </w:rPr>
        <w:t xml:space="preserve">Uskutečňování studijního programu v kombinované a distanční formě studia </w:t>
      </w:r>
    </w:p>
    <w:p w14:paraId="29E8B6D8" w14:textId="77777777" w:rsidR="00F4371D" w:rsidRPr="00917433" w:rsidRDefault="00F4371D" w:rsidP="00F4371D">
      <w:pPr>
        <w:pStyle w:val="Nadpis3"/>
        <w:spacing w:after="120"/>
        <w:jc w:val="center"/>
        <w:rPr>
          <w:rFonts w:asciiTheme="minorHAnsi" w:hAnsiTheme="minorHAnsi"/>
          <w:b/>
          <w:color w:val="auto"/>
        </w:rPr>
      </w:pPr>
      <w:r w:rsidRPr="00917433">
        <w:rPr>
          <w:rFonts w:asciiTheme="minorHAnsi" w:hAnsiTheme="minorHAnsi"/>
          <w:b/>
          <w:color w:val="auto"/>
        </w:rPr>
        <w:t>Standard 7.1</w:t>
      </w:r>
    </w:p>
    <w:p w14:paraId="5FBB3603" w14:textId="77777777" w:rsidR="00F4371D" w:rsidRPr="00917433"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2C13FE1D" w14:textId="77777777" w:rsidR="00F4371D" w:rsidRPr="008F0883" w:rsidRDefault="00F4371D" w:rsidP="00F4371D">
      <w:pPr>
        <w:rPr>
          <w:b/>
        </w:rPr>
      </w:pPr>
    </w:p>
    <w:p w14:paraId="16085D0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7.5</w:t>
      </w:r>
    </w:p>
    <w:p w14:paraId="59E59BC0" w14:textId="77777777" w:rsidR="00F4371D" w:rsidRDefault="00F4371D" w:rsidP="00F4371D">
      <w:pPr>
        <w:jc w:val="both"/>
        <w:rPr>
          <w:rFonts w:asciiTheme="minorHAnsi" w:hAnsiTheme="minorHAnsi" w:cstheme="minorHAnsi"/>
          <w:color w:val="FF0000"/>
          <w:sz w:val="22"/>
          <w:szCs w:val="22"/>
        </w:rPr>
      </w:pPr>
      <w:r w:rsidRPr="00917433">
        <w:rPr>
          <w:rFonts w:asciiTheme="minorHAnsi" w:hAnsiTheme="minorHAnsi"/>
          <w:sz w:val="22"/>
        </w:rPr>
        <w:t xml:space="preserve">Veškeré vnitřní předpisy a normy UTB ve Zlíně a FaME jsou přeloženy do anglického jazyka a jsou k dispozici na </w:t>
      </w:r>
      <w:hyperlink r:id="rId106" w:history="1">
        <w:r w:rsidRPr="008A6167">
          <w:rPr>
            <w:rStyle w:val="Hypertextovodkaz"/>
            <w:rFonts w:asciiTheme="minorHAnsi" w:eastAsiaTheme="majorEastAsia"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917433">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07" w:history="1">
        <w:r w:rsidRPr="008A6167">
          <w:rPr>
            <w:rStyle w:val="Hypertextovodkaz"/>
            <w:rFonts w:asciiTheme="minorHAnsi" w:eastAsiaTheme="majorEastAsia" w:hAnsiTheme="minorHAnsi" w:cstheme="minorHAnsi"/>
            <w:i/>
            <w:sz w:val="22"/>
            <w:szCs w:val="22"/>
          </w:rPr>
          <w:t>Úřední desce FaME.</w:t>
        </w:r>
      </w:hyperlink>
    </w:p>
    <w:p w14:paraId="5894F628" w14:textId="77777777" w:rsidR="00F4371D" w:rsidRPr="008605CB" w:rsidRDefault="00F4371D" w:rsidP="00F4371D">
      <w:pPr>
        <w:jc w:val="both"/>
        <w:rPr>
          <w:rFonts w:asciiTheme="minorHAnsi" w:hAnsiTheme="minorHAnsi" w:cstheme="minorHAnsi"/>
          <w:color w:val="00B050"/>
          <w:sz w:val="22"/>
          <w:szCs w:val="22"/>
        </w:rPr>
      </w:pPr>
    </w:p>
    <w:p w14:paraId="65B43B77" w14:textId="77777777" w:rsidR="00F4371D" w:rsidRPr="00B734C6" w:rsidRDefault="00F4371D" w:rsidP="00F4371D">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7.6</w:t>
      </w:r>
    </w:p>
    <w:p w14:paraId="4E5A2364" w14:textId="77777777" w:rsidR="00F4371D" w:rsidRPr="008605CB" w:rsidRDefault="00F4371D" w:rsidP="00F4371D">
      <w:pPr>
        <w:spacing w:before="120" w:after="120"/>
        <w:jc w:val="both"/>
        <w:rPr>
          <w:rFonts w:asciiTheme="minorHAnsi" w:hAnsiTheme="minorHAnsi" w:cstheme="minorHAnsi"/>
          <w:sz w:val="22"/>
          <w:szCs w:val="22"/>
        </w:rPr>
      </w:pPr>
      <w:r w:rsidRPr="00917433">
        <w:rPr>
          <w:rFonts w:asciiTheme="minorHAnsi" w:hAnsiTheme="minorHAnsi"/>
          <w:sz w:val="22"/>
        </w:rPr>
        <w:t>Informace o přijímacím řízení a o průběhu studia ve studijních programech akreditaovaných v anglickém jazyce jsou pro uchazeče o studium a studenty dostupné v angličtině na internetových stránkách Fakulty managementu a ekonomiky. Vzhledem k tomu, že studijní program</w:t>
      </w:r>
      <w:r w:rsidRPr="00917433">
        <w:rPr>
          <w:rStyle w:val="Hypertextovodkaz"/>
          <w:rFonts w:asciiTheme="minorHAnsi" w:eastAsiaTheme="majorEastAsia" w:hAnsiTheme="minorHAnsi" w:cstheme="minorHAnsi"/>
          <w:color w:val="auto"/>
          <w:sz w:val="22"/>
          <w:szCs w:val="22"/>
          <w:u w:val="none"/>
        </w:rPr>
        <w:t xml:space="preserve"> </w:t>
      </w:r>
      <w:r w:rsidRPr="00917433">
        <w:rPr>
          <w:rFonts w:asciiTheme="minorHAnsi" w:hAnsiTheme="minorHAnsi"/>
          <w:sz w:val="22"/>
        </w:rPr>
        <w:t xml:space="preserve">Industrial Engineering bude zcela novým studijním programem, je možno doložit připravené podmínky pro přijímací řízení do současně akreditovaného studijního programu Economics and Management – SD 4/2018 na </w:t>
      </w:r>
      <w:hyperlink r:id="rId108" w:history="1">
        <w:r w:rsidRPr="008A6167">
          <w:rPr>
            <w:rStyle w:val="Hypertextovodkaz"/>
            <w:rFonts w:asciiTheme="minorHAnsi" w:eastAsiaTheme="majorEastAsia" w:hAnsiTheme="minorHAnsi" w:cstheme="minorHAnsi"/>
            <w:i/>
            <w:sz w:val="22"/>
            <w:szCs w:val="22"/>
          </w:rPr>
          <w:t>Úřední desce</w:t>
        </w:r>
        <w:r>
          <w:rPr>
            <w:rStyle w:val="Hypertextovodkaz"/>
            <w:rFonts w:asciiTheme="minorHAnsi" w:eastAsiaTheme="majorEastAsia" w:hAnsiTheme="minorHAnsi" w:cstheme="minorHAnsi"/>
            <w:i/>
            <w:sz w:val="22"/>
            <w:szCs w:val="22"/>
          </w:rPr>
          <w:t xml:space="preserve"> FaME</w:t>
        </w:r>
        <w:r w:rsidRPr="008A6167">
          <w:rPr>
            <w:rStyle w:val="Hypertextovodkaz"/>
            <w:rFonts w:asciiTheme="minorHAnsi" w:eastAsiaTheme="majorEastAsia" w:hAnsiTheme="minorHAnsi" w:cstheme="minorHAnsi"/>
            <w:i/>
            <w:sz w:val="22"/>
            <w:szCs w:val="22"/>
          </w:rPr>
          <w:t>.</w:t>
        </w:r>
      </w:hyperlink>
      <w:r w:rsidRPr="008605CB">
        <w:rPr>
          <w:rFonts w:asciiTheme="minorHAnsi" w:hAnsiTheme="minorHAnsi" w:cstheme="minorHAnsi"/>
          <w:sz w:val="22"/>
          <w:szCs w:val="22"/>
        </w:rPr>
        <w:t xml:space="preserve"> </w:t>
      </w:r>
    </w:p>
    <w:p w14:paraId="730C8107" w14:textId="77777777" w:rsidR="00F4371D" w:rsidRPr="00917433" w:rsidRDefault="00F4371D" w:rsidP="00F4371D">
      <w:pPr>
        <w:spacing w:after="120"/>
        <w:jc w:val="both"/>
        <w:rPr>
          <w:rFonts w:asciiTheme="minorHAnsi" w:hAnsiTheme="minorHAnsi"/>
          <w:sz w:val="22"/>
        </w:rPr>
      </w:pPr>
      <w:r w:rsidRPr="00917433">
        <w:rPr>
          <w:rFonts w:asciiTheme="minorHAnsi" w:hAnsiTheme="minorHAnsi"/>
          <w:sz w:val="22"/>
        </w:rPr>
        <w:t xml:space="preserve">Informační systém studijní agendy </w:t>
      </w:r>
      <w:hyperlink r:id="rId109" w:history="1">
        <w:r w:rsidRPr="008A6167">
          <w:rPr>
            <w:rStyle w:val="Hypertextovodkaz"/>
            <w:rFonts w:asciiTheme="minorHAnsi" w:eastAsiaTheme="majorEastAsia" w:hAnsiTheme="minorHAnsi" w:cstheme="minorHAnsi"/>
            <w:i/>
            <w:sz w:val="22"/>
            <w:szCs w:val="22"/>
          </w:rPr>
          <w:t>IS/STAG</w:t>
        </w:r>
      </w:hyperlink>
      <w:r w:rsidRPr="00284AE2">
        <w:rPr>
          <w:rFonts w:asciiTheme="minorHAnsi" w:hAnsiTheme="minorHAnsi"/>
          <w:color w:val="00B050"/>
          <w:sz w:val="22"/>
        </w:rPr>
        <w:t xml:space="preserve"> </w:t>
      </w:r>
      <w:r w:rsidRPr="00917433">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41BED13E" w14:textId="77777777" w:rsidR="00F4371D" w:rsidRPr="00917433" w:rsidRDefault="00F4371D" w:rsidP="00F4371D">
      <w:pPr>
        <w:spacing w:before="120" w:after="360"/>
        <w:jc w:val="both"/>
        <w:rPr>
          <w:rFonts w:asciiTheme="minorHAnsi" w:hAnsiTheme="minorHAnsi" w:cstheme="minorHAnsi"/>
          <w:sz w:val="22"/>
          <w:szCs w:val="22"/>
        </w:rPr>
      </w:pPr>
      <w:r w:rsidRPr="00917433">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506E2059"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7.8</w:t>
      </w:r>
    </w:p>
    <w:p w14:paraId="2BDBD498" w14:textId="77777777" w:rsidR="00F4371D" w:rsidRPr="00917433" w:rsidRDefault="00F4371D" w:rsidP="00F4371D">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Disertační práce jsou vypracovávány v anglickém jazyce. Posudky vedoucího i oponentů disertační práce jsou vypracovávány v anglickém jazyce. Na vypracování posudků disertačních prací není jednotný formulář jako tomu je u posudků BP/DP. Následná obhajoba disertační práce i celá státní závěrečná zkouška v doktorském studijním programu probíhá v anglickém jazyce. </w:t>
      </w:r>
    </w:p>
    <w:p w14:paraId="2B779207" w14:textId="77777777" w:rsidR="00F4371D" w:rsidRPr="00917433" w:rsidRDefault="00F4371D" w:rsidP="00F4371D">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7.9</w:t>
      </w:r>
    </w:p>
    <w:p w14:paraId="2529E2F9" w14:textId="77777777" w:rsidR="00F4371D" w:rsidRPr="00BD1C82" w:rsidRDefault="00F4371D" w:rsidP="00F4371D">
      <w:pPr>
        <w:jc w:val="both"/>
        <w:rPr>
          <w:rFonts w:asciiTheme="minorHAnsi" w:hAnsiTheme="minorHAnsi" w:cstheme="minorHAnsi"/>
          <w:sz w:val="22"/>
          <w:szCs w:val="22"/>
        </w:rPr>
      </w:pPr>
      <w:r w:rsidRPr="00917433">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w:t>
      </w:r>
      <w:r w:rsidRPr="00917433">
        <w:rPr>
          <w:rFonts w:asciiTheme="minorHAnsi" w:hAnsiTheme="minorHAnsi" w:cstheme="minorHAnsi"/>
          <w:sz w:val="22"/>
          <w:szCs w:val="22"/>
        </w:rPr>
        <w:lastRenderedPageBreak/>
        <w:t xml:space="preserve">OPVK. Akademičtí a THP pracovníci se v rámci nich účastnili dvoutýdenních jazykových pobytů v Londýně. </w:t>
      </w:r>
    </w:p>
    <w:p w14:paraId="52F5286C" w14:textId="77777777" w:rsidR="00B2318C" w:rsidRPr="00EA3338" w:rsidRDefault="00B2318C" w:rsidP="00B2318C">
      <w:pPr>
        <w:jc w:val="both"/>
        <w:rPr>
          <w:rFonts w:asciiTheme="minorHAnsi" w:hAnsiTheme="minorHAnsi" w:cstheme="minorHAnsi"/>
          <w:sz w:val="22"/>
          <w:szCs w:val="22"/>
        </w:rPr>
      </w:pPr>
    </w:p>
    <w:p w14:paraId="221C9965" w14:textId="77777777" w:rsidR="00B2318C" w:rsidRPr="0040781E" w:rsidRDefault="00B2318C" w:rsidP="00B2318C"/>
    <w:p w14:paraId="3E356938" w14:textId="77777777" w:rsidR="00B2318C" w:rsidRDefault="00B2318C" w:rsidP="00B2318C"/>
    <w:p w14:paraId="221265A8" w14:textId="77777777" w:rsidR="00B2318C" w:rsidRPr="00043938" w:rsidRDefault="00B2318C" w:rsidP="00043938"/>
    <w:sectPr w:rsidR="00B2318C" w:rsidRPr="00043938" w:rsidSect="00032EE1">
      <w:headerReference w:type="default" r:id="rId110"/>
      <w:footerReference w:type="default" r:id="rId11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B2FC9" w14:textId="77777777" w:rsidR="00074D7B" w:rsidRDefault="00074D7B">
      <w:r>
        <w:separator/>
      </w:r>
    </w:p>
  </w:endnote>
  <w:endnote w:type="continuationSeparator" w:id="0">
    <w:p w14:paraId="7698D10E" w14:textId="77777777" w:rsidR="00074D7B" w:rsidRDefault="00074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ngLiU">
    <w:altName w:val="Microsoft JhengHei"/>
    <w:panose1 w:val="02010609000101010101"/>
    <w:charset w:val="88"/>
    <w:family w:val="modern"/>
    <w:pitch w:val="fixed"/>
    <w:sig w:usb0="A00002FF" w:usb1="28CFFCFA" w:usb2="00000016" w:usb3="00000000" w:csb0="00100001" w:csb1="00000000"/>
  </w:font>
  <w:font w:name="-webkit-standard">
    <w:altName w:val="Times New Roman"/>
    <w:panose1 w:val="00000000000000000000"/>
    <w:charset w:val="00"/>
    <w:family w:val="roman"/>
    <w:notTrueType/>
    <w:pitch w:val="default"/>
  </w:font>
  <w:font w:name="TimesNewRomanPSMT">
    <w:altName w:val="Times New Roman"/>
    <w:charset w:val="EE"/>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71436295"/>
      <w:docPartObj>
        <w:docPartGallery w:val="Page Numbers (Bottom of Page)"/>
        <w:docPartUnique/>
      </w:docPartObj>
    </w:sdtPr>
    <w:sdtEndPr/>
    <w:sdtContent>
      <w:p w14:paraId="5320F60D" w14:textId="45B340B6" w:rsidR="00074D7B" w:rsidRPr="00EF07D2" w:rsidRDefault="00074D7B">
        <w:pPr>
          <w:pStyle w:val="Zpat"/>
          <w:jc w:val="center"/>
          <w:rPr>
            <w:rFonts w:asciiTheme="minorHAnsi" w:hAnsiTheme="minorHAnsi" w:cstheme="minorHAnsi"/>
          </w:rPr>
        </w:pPr>
        <w:r w:rsidRPr="00EF07D2">
          <w:rPr>
            <w:rFonts w:asciiTheme="minorHAnsi" w:hAnsiTheme="minorHAnsi" w:cstheme="minorHAnsi"/>
          </w:rPr>
          <w:fldChar w:fldCharType="begin"/>
        </w:r>
        <w:r w:rsidRPr="00EF07D2">
          <w:rPr>
            <w:rFonts w:asciiTheme="minorHAnsi" w:hAnsiTheme="minorHAnsi" w:cstheme="minorHAnsi"/>
          </w:rPr>
          <w:instrText>PAGE   \* MERGEFORMAT</w:instrText>
        </w:r>
        <w:r w:rsidRPr="00EF07D2">
          <w:rPr>
            <w:rFonts w:asciiTheme="minorHAnsi" w:hAnsiTheme="minorHAnsi" w:cstheme="minorHAnsi"/>
          </w:rPr>
          <w:fldChar w:fldCharType="separate"/>
        </w:r>
        <w:r w:rsidR="003C0F8B">
          <w:rPr>
            <w:rFonts w:asciiTheme="minorHAnsi" w:hAnsiTheme="minorHAnsi" w:cstheme="minorHAnsi"/>
            <w:noProof/>
          </w:rPr>
          <w:t>91</w:t>
        </w:r>
        <w:r w:rsidRPr="00EF07D2">
          <w:rPr>
            <w:rFonts w:asciiTheme="minorHAnsi" w:hAnsiTheme="minorHAnsi" w:cstheme="minorHAnsi"/>
          </w:rPr>
          <w:fldChar w:fldCharType="end"/>
        </w:r>
      </w:p>
    </w:sdtContent>
  </w:sdt>
  <w:p w14:paraId="328C3F8B" w14:textId="77777777" w:rsidR="00074D7B" w:rsidRPr="00F356C7" w:rsidRDefault="00074D7B"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6C50" w14:textId="77777777" w:rsidR="00074D7B" w:rsidRDefault="00074D7B">
      <w:r>
        <w:separator/>
      </w:r>
    </w:p>
  </w:footnote>
  <w:footnote w:type="continuationSeparator" w:id="0">
    <w:p w14:paraId="54DA0F51" w14:textId="77777777" w:rsidR="00074D7B" w:rsidRDefault="00074D7B">
      <w:r>
        <w:continuationSeparator/>
      </w:r>
    </w:p>
  </w:footnote>
  <w:footnote w:id="1">
    <w:p w14:paraId="44524930" w14:textId="77777777" w:rsidR="00074D7B" w:rsidRPr="003B141A" w:rsidRDefault="00074D7B"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23CE8D95" w14:textId="77777777" w:rsidR="00074D7B" w:rsidRPr="003B141A" w:rsidRDefault="00074D7B" w:rsidP="00B2318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61A4A1F" w14:textId="77777777" w:rsidR="00074D7B" w:rsidRPr="003B141A" w:rsidRDefault="00074D7B" w:rsidP="00B2318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377FB" w14:textId="77777777" w:rsidR="00074D7B" w:rsidRDefault="00074D7B" w:rsidP="00453D97">
    <w:pPr>
      <w:pStyle w:val="Zhlav"/>
      <w:jc w:val="center"/>
      <w:rPr>
        <w:rFonts w:asciiTheme="minorHAnsi" w:hAnsiTheme="minorHAnsi" w:cstheme="minorHAnsi"/>
      </w:rPr>
    </w:pPr>
    <w:r w:rsidRPr="00EF07D2">
      <w:rPr>
        <w:rFonts w:asciiTheme="minorHAnsi" w:hAnsiTheme="minorHAnsi" w:cstheme="minorHAnsi"/>
      </w:rPr>
      <w:t xml:space="preserve">DSP </w:t>
    </w:r>
    <w:r w:rsidRPr="008A60DB">
      <w:rPr>
        <w:rFonts w:asciiTheme="minorHAnsi" w:hAnsiTheme="minorHAnsi" w:cstheme="minorHAnsi"/>
      </w:rPr>
      <w:t>Economics and Management</w:t>
    </w:r>
  </w:p>
  <w:p w14:paraId="44CE922E" w14:textId="77777777" w:rsidR="00074D7B" w:rsidRPr="00EF07D2" w:rsidRDefault="00074D7B" w:rsidP="00453D97">
    <w:pPr>
      <w:pStyle w:val="Zhlav"/>
      <w:jc w:val="cent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456A35"/>
    <w:multiLevelType w:val="hybridMultilevel"/>
    <w:tmpl w:val="76D67A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9"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27C55B78"/>
    <w:multiLevelType w:val="hybridMultilevel"/>
    <w:tmpl w:val="A3BA9C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7C423A2"/>
    <w:multiLevelType w:val="hybridMultilevel"/>
    <w:tmpl w:val="4CE684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7"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D53A22"/>
    <w:multiLevelType w:val="multilevel"/>
    <w:tmpl w:val="EDB249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2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27"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F83AEE"/>
    <w:multiLevelType w:val="hybridMultilevel"/>
    <w:tmpl w:val="D5CEEF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38"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39" w15:restartNumberingAfterBreak="0">
    <w:nsid w:val="7FA7005C"/>
    <w:multiLevelType w:val="hybridMultilevel"/>
    <w:tmpl w:val="E4C60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2"/>
  </w:num>
  <w:num w:numId="2">
    <w:abstractNumId w:val="2"/>
  </w:num>
  <w:num w:numId="3">
    <w:abstractNumId w:val="35"/>
  </w:num>
  <w:num w:numId="4">
    <w:abstractNumId w:val="5"/>
  </w:num>
  <w:num w:numId="5">
    <w:abstractNumId w:val="36"/>
  </w:num>
  <w:num w:numId="6">
    <w:abstractNumId w:val="11"/>
  </w:num>
  <w:num w:numId="7">
    <w:abstractNumId w:val="3"/>
  </w:num>
  <w:num w:numId="8">
    <w:abstractNumId w:val="23"/>
  </w:num>
  <w:num w:numId="9">
    <w:abstractNumId w:val="28"/>
  </w:num>
  <w:num w:numId="10">
    <w:abstractNumId w:val="13"/>
  </w:num>
  <w:num w:numId="11">
    <w:abstractNumId w:val="22"/>
  </w:num>
  <w:num w:numId="12">
    <w:abstractNumId w:val="0"/>
  </w:num>
  <w:num w:numId="13">
    <w:abstractNumId w:val="33"/>
  </w:num>
  <w:num w:numId="14">
    <w:abstractNumId w:val="19"/>
  </w:num>
  <w:num w:numId="15">
    <w:abstractNumId w:val="25"/>
  </w:num>
  <w:num w:numId="16">
    <w:abstractNumId w:val="12"/>
  </w:num>
  <w:num w:numId="17">
    <w:abstractNumId w:val="14"/>
  </w:num>
  <w:num w:numId="18">
    <w:abstractNumId w:val="34"/>
  </w:num>
  <w:num w:numId="19">
    <w:abstractNumId w:val="39"/>
  </w:num>
  <w:num w:numId="20">
    <w:abstractNumId w:val="20"/>
  </w:num>
  <w:num w:numId="21">
    <w:abstractNumId w:val="31"/>
  </w:num>
  <w:num w:numId="22">
    <w:abstractNumId w:val="27"/>
  </w:num>
  <w:num w:numId="23">
    <w:abstractNumId w:val="17"/>
  </w:num>
  <w:num w:numId="24">
    <w:abstractNumId w:val="29"/>
  </w:num>
  <w:num w:numId="25">
    <w:abstractNumId w:val="38"/>
  </w:num>
  <w:num w:numId="26">
    <w:abstractNumId w:val="4"/>
  </w:num>
  <w:num w:numId="27">
    <w:abstractNumId w:val="7"/>
  </w:num>
  <w:num w:numId="28">
    <w:abstractNumId w:val="21"/>
  </w:num>
  <w:num w:numId="29">
    <w:abstractNumId w:val="10"/>
  </w:num>
  <w:num w:numId="30">
    <w:abstractNumId w:val="24"/>
  </w:num>
  <w:num w:numId="31">
    <w:abstractNumId w:val="30"/>
  </w:num>
  <w:num w:numId="32">
    <w:abstractNumId w:val="37"/>
  </w:num>
  <w:num w:numId="33">
    <w:abstractNumId w:val="16"/>
  </w:num>
  <w:num w:numId="34">
    <w:abstractNumId w:val="8"/>
  </w:num>
  <w:num w:numId="35">
    <w:abstractNumId w:val="6"/>
  </w:num>
  <w:num w:numId="36">
    <w:abstractNumId w:val="26"/>
  </w:num>
  <w:num w:numId="37">
    <w:abstractNumId w:val="1"/>
  </w:num>
  <w:num w:numId="38">
    <w:abstractNumId w:val="9"/>
  </w:num>
  <w:num w:numId="39">
    <w:abstractNumId w:val="18"/>
  </w:num>
  <w:num w:numId="40">
    <w:abstractNumId w:val="15"/>
  </w:num>
  <w:numIdMacAtCleanup w:val="4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l Pilík">
    <w15:presenceInfo w15:providerId="AD" w15:userId="S-1-5-21-770070720-3945125243-2690725130-18779"/>
  </w15:person>
  <w15:person w15:author="Pavla Trefilová">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10135"/>
    <w:rsid w:val="000115B2"/>
    <w:rsid w:val="00020DD9"/>
    <w:rsid w:val="000252EE"/>
    <w:rsid w:val="00032CEB"/>
    <w:rsid w:val="00032EE1"/>
    <w:rsid w:val="00043938"/>
    <w:rsid w:val="0004452C"/>
    <w:rsid w:val="00044BC7"/>
    <w:rsid w:val="000463C5"/>
    <w:rsid w:val="00052DD0"/>
    <w:rsid w:val="00060C67"/>
    <w:rsid w:val="00060FB2"/>
    <w:rsid w:val="00066120"/>
    <w:rsid w:val="00074981"/>
    <w:rsid w:val="00074D7B"/>
    <w:rsid w:val="000859B6"/>
    <w:rsid w:val="00086A4B"/>
    <w:rsid w:val="00086BC3"/>
    <w:rsid w:val="00091B8F"/>
    <w:rsid w:val="00094C44"/>
    <w:rsid w:val="00095A58"/>
    <w:rsid w:val="000A0DB5"/>
    <w:rsid w:val="000A1871"/>
    <w:rsid w:val="000A1D5A"/>
    <w:rsid w:val="000A46D4"/>
    <w:rsid w:val="000A4C93"/>
    <w:rsid w:val="000A54EA"/>
    <w:rsid w:val="000A7FB3"/>
    <w:rsid w:val="000B222A"/>
    <w:rsid w:val="000C0D78"/>
    <w:rsid w:val="000C223C"/>
    <w:rsid w:val="000C6467"/>
    <w:rsid w:val="000D4B5E"/>
    <w:rsid w:val="000E6B9A"/>
    <w:rsid w:val="000F04A4"/>
    <w:rsid w:val="000F202B"/>
    <w:rsid w:val="000F2AF1"/>
    <w:rsid w:val="000F4108"/>
    <w:rsid w:val="000F4166"/>
    <w:rsid w:val="0010173D"/>
    <w:rsid w:val="00102F33"/>
    <w:rsid w:val="00103CF2"/>
    <w:rsid w:val="00103EE4"/>
    <w:rsid w:val="00111421"/>
    <w:rsid w:val="00112759"/>
    <w:rsid w:val="00114032"/>
    <w:rsid w:val="00116AD1"/>
    <w:rsid w:val="00117F34"/>
    <w:rsid w:val="00120858"/>
    <w:rsid w:val="00121ACA"/>
    <w:rsid w:val="00123225"/>
    <w:rsid w:val="00124581"/>
    <w:rsid w:val="00125E33"/>
    <w:rsid w:val="00135062"/>
    <w:rsid w:val="00136356"/>
    <w:rsid w:val="00137AEF"/>
    <w:rsid w:val="00147783"/>
    <w:rsid w:val="001555A9"/>
    <w:rsid w:val="00156A07"/>
    <w:rsid w:val="00167DC2"/>
    <w:rsid w:val="001713EF"/>
    <w:rsid w:val="001727B7"/>
    <w:rsid w:val="00174845"/>
    <w:rsid w:val="001842F0"/>
    <w:rsid w:val="001872A0"/>
    <w:rsid w:val="00191A85"/>
    <w:rsid w:val="00191E13"/>
    <w:rsid w:val="0019370D"/>
    <w:rsid w:val="00195889"/>
    <w:rsid w:val="001968A7"/>
    <w:rsid w:val="001972A8"/>
    <w:rsid w:val="001A6E6A"/>
    <w:rsid w:val="001A7A57"/>
    <w:rsid w:val="001B365E"/>
    <w:rsid w:val="001B4C52"/>
    <w:rsid w:val="001C39F0"/>
    <w:rsid w:val="001C7EB7"/>
    <w:rsid w:val="001D0568"/>
    <w:rsid w:val="001D7FB5"/>
    <w:rsid w:val="001E448A"/>
    <w:rsid w:val="001F53EB"/>
    <w:rsid w:val="001F5869"/>
    <w:rsid w:val="0020597E"/>
    <w:rsid w:val="002207E8"/>
    <w:rsid w:val="00227CF1"/>
    <w:rsid w:val="00232E9A"/>
    <w:rsid w:val="00233549"/>
    <w:rsid w:val="002460B5"/>
    <w:rsid w:val="0026059A"/>
    <w:rsid w:val="002668F7"/>
    <w:rsid w:val="002712E5"/>
    <w:rsid w:val="002808FF"/>
    <w:rsid w:val="00282973"/>
    <w:rsid w:val="002829D5"/>
    <w:rsid w:val="00287F6E"/>
    <w:rsid w:val="002943D0"/>
    <w:rsid w:val="0029754E"/>
    <w:rsid w:val="002A0DB1"/>
    <w:rsid w:val="002A17AD"/>
    <w:rsid w:val="002B0A33"/>
    <w:rsid w:val="002B17C3"/>
    <w:rsid w:val="002C470F"/>
    <w:rsid w:val="002D5BE0"/>
    <w:rsid w:val="002D72CF"/>
    <w:rsid w:val="002E77D1"/>
    <w:rsid w:val="002F0F45"/>
    <w:rsid w:val="003063C6"/>
    <w:rsid w:val="003079BC"/>
    <w:rsid w:val="00310B96"/>
    <w:rsid w:val="0031199E"/>
    <w:rsid w:val="003136F0"/>
    <w:rsid w:val="003174E9"/>
    <w:rsid w:val="00330456"/>
    <w:rsid w:val="00334A4C"/>
    <w:rsid w:val="003353FF"/>
    <w:rsid w:val="003368B3"/>
    <w:rsid w:val="00341024"/>
    <w:rsid w:val="0034361F"/>
    <w:rsid w:val="00344678"/>
    <w:rsid w:val="003454F6"/>
    <w:rsid w:val="00350646"/>
    <w:rsid w:val="00355A01"/>
    <w:rsid w:val="00357A60"/>
    <w:rsid w:val="003739D7"/>
    <w:rsid w:val="00373FE2"/>
    <w:rsid w:val="003749B0"/>
    <w:rsid w:val="00381666"/>
    <w:rsid w:val="003819B1"/>
    <w:rsid w:val="00383F38"/>
    <w:rsid w:val="00387122"/>
    <w:rsid w:val="00390403"/>
    <w:rsid w:val="00391320"/>
    <w:rsid w:val="00392E86"/>
    <w:rsid w:val="00397103"/>
    <w:rsid w:val="003A1A1F"/>
    <w:rsid w:val="003A5160"/>
    <w:rsid w:val="003A58A3"/>
    <w:rsid w:val="003A72F7"/>
    <w:rsid w:val="003B601C"/>
    <w:rsid w:val="003C0F8B"/>
    <w:rsid w:val="003C21B1"/>
    <w:rsid w:val="003C242F"/>
    <w:rsid w:val="003C2834"/>
    <w:rsid w:val="003D2501"/>
    <w:rsid w:val="003E12CC"/>
    <w:rsid w:val="003F105A"/>
    <w:rsid w:val="00403D55"/>
    <w:rsid w:val="0040781E"/>
    <w:rsid w:val="004109E4"/>
    <w:rsid w:val="00412B9C"/>
    <w:rsid w:val="00421E6F"/>
    <w:rsid w:val="00422F29"/>
    <w:rsid w:val="0042670D"/>
    <w:rsid w:val="0043386F"/>
    <w:rsid w:val="00434B6E"/>
    <w:rsid w:val="00435236"/>
    <w:rsid w:val="00435D9D"/>
    <w:rsid w:val="00453D97"/>
    <w:rsid w:val="00456614"/>
    <w:rsid w:val="00461FA7"/>
    <w:rsid w:val="00467396"/>
    <w:rsid w:val="00486D9E"/>
    <w:rsid w:val="00486E27"/>
    <w:rsid w:val="00491DAF"/>
    <w:rsid w:val="0049204B"/>
    <w:rsid w:val="004941F2"/>
    <w:rsid w:val="004A634E"/>
    <w:rsid w:val="004B1E4D"/>
    <w:rsid w:val="004B3633"/>
    <w:rsid w:val="004B6B04"/>
    <w:rsid w:val="004C269C"/>
    <w:rsid w:val="004C42A2"/>
    <w:rsid w:val="004C5CDC"/>
    <w:rsid w:val="004D3398"/>
    <w:rsid w:val="004D655C"/>
    <w:rsid w:val="004D78D7"/>
    <w:rsid w:val="004E0475"/>
    <w:rsid w:val="004E1594"/>
    <w:rsid w:val="004E4AB6"/>
    <w:rsid w:val="004E5166"/>
    <w:rsid w:val="004E5D59"/>
    <w:rsid w:val="004E6257"/>
    <w:rsid w:val="004F1496"/>
    <w:rsid w:val="004F3722"/>
    <w:rsid w:val="004F5B61"/>
    <w:rsid w:val="004F7968"/>
    <w:rsid w:val="00505F81"/>
    <w:rsid w:val="005153E5"/>
    <w:rsid w:val="0052507A"/>
    <w:rsid w:val="005332CD"/>
    <w:rsid w:val="00540599"/>
    <w:rsid w:val="00547B65"/>
    <w:rsid w:val="0055112D"/>
    <w:rsid w:val="0056468E"/>
    <w:rsid w:val="00570076"/>
    <w:rsid w:val="00573E62"/>
    <w:rsid w:val="0057488A"/>
    <w:rsid w:val="00580C64"/>
    <w:rsid w:val="00581F9E"/>
    <w:rsid w:val="005878FA"/>
    <w:rsid w:val="00591BA0"/>
    <w:rsid w:val="005926DD"/>
    <w:rsid w:val="00592A51"/>
    <w:rsid w:val="005976DF"/>
    <w:rsid w:val="005A0078"/>
    <w:rsid w:val="005A2BAB"/>
    <w:rsid w:val="005B2B09"/>
    <w:rsid w:val="005B49BA"/>
    <w:rsid w:val="005B4A35"/>
    <w:rsid w:val="005B6E19"/>
    <w:rsid w:val="005C2489"/>
    <w:rsid w:val="005C4750"/>
    <w:rsid w:val="005D0966"/>
    <w:rsid w:val="005D0BA6"/>
    <w:rsid w:val="005D6D4F"/>
    <w:rsid w:val="005E6D5A"/>
    <w:rsid w:val="005F39F0"/>
    <w:rsid w:val="005F5723"/>
    <w:rsid w:val="005F7D27"/>
    <w:rsid w:val="0060298D"/>
    <w:rsid w:val="00606D79"/>
    <w:rsid w:val="006105E6"/>
    <w:rsid w:val="00610861"/>
    <w:rsid w:val="006116F3"/>
    <w:rsid w:val="006160AA"/>
    <w:rsid w:val="0061719B"/>
    <w:rsid w:val="00620E59"/>
    <w:rsid w:val="00623FCF"/>
    <w:rsid w:val="006255A6"/>
    <w:rsid w:val="00626543"/>
    <w:rsid w:val="00634ABF"/>
    <w:rsid w:val="00635A69"/>
    <w:rsid w:val="006360FB"/>
    <w:rsid w:val="00640FE5"/>
    <w:rsid w:val="006414CE"/>
    <w:rsid w:val="006414DE"/>
    <w:rsid w:val="00642120"/>
    <w:rsid w:val="0064388C"/>
    <w:rsid w:val="0064480E"/>
    <w:rsid w:val="00646C78"/>
    <w:rsid w:val="006616B1"/>
    <w:rsid w:val="00661C3B"/>
    <w:rsid w:val="00663E25"/>
    <w:rsid w:val="00667606"/>
    <w:rsid w:val="00675643"/>
    <w:rsid w:val="006808BF"/>
    <w:rsid w:val="00681313"/>
    <w:rsid w:val="00685821"/>
    <w:rsid w:val="0068757A"/>
    <w:rsid w:val="00690A74"/>
    <w:rsid w:val="006A406E"/>
    <w:rsid w:val="006C4603"/>
    <w:rsid w:val="006C473B"/>
    <w:rsid w:val="006C61E2"/>
    <w:rsid w:val="006C6C02"/>
    <w:rsid w:val="006C7506"/>
    <w:rsid w:val="006D602A"/>
    <w:rsid w:val="006E3C10"/>
    <w:rsid w:val="006E4C30"/>
    <w:rsid w:val="006E610A"/>
    <w:rsid w:val="006E61F9"/>
    <w:rsid w:val="006E65A7"/>
    <w:rsid w:val="00700B7C"/>
    <w:rsid w:val="00704EEC"/>
    <w:rsid w:val="00704F50"/>
    <w:rsid w:val="0070680C"/>
    <w:rsid w:val="00710543"/>
    <w:rsid w:val="0071110B"/>
    <w:rsid w:val="00713278"/>
    <w:rsid w:val="00713A9A"/>
    <w:rsid w:val="007200BA"/>
    <w:rsid w:val="00721128"/>
    <w:rsid w:val="0072480E"/>
    <w:rsid w:val="007335FF"/>
    <w:rsid w:val="00734837"/>
    <w:rsid w:val="00734B8F"/>
    <w:rsid w:val="007363A1"/>
    <w:rsid w:val="007370D7"/>
    <w:rsid w:val="007406AD"/>
    <w:rsid w:val="00740A8B"/>
    <w:rsid w:val="00745699"/>
    <w:rsid w:val="00750E7D"/>
    <w:rsid w:val="00751222"/>
    <w:rsid w:val="00752578"/>
    <w:rsid w:val="007602C2"/>
    <w:rsid w:val="00760497"/>
    <w:rsid w:val="00760EE2"/>
    <w:rsid w:val="00761C42"/>
    <w:rsid w:val="00762F03"/>
    <w:rsid w:val="00763D79"/>
    <w:rsid w:val="007707E1"/>
    <w:rsid w:val="00782FBD"/>
    <w:rsid w:val="00784A85"/>
    <w:rsid w:val="00784FDA"/>
    <w:rsid w:val="00785258"/>
    <w:rsid w:val="00787430"/>
    <w:rsid w:val="00795096"/>
    <w:rsid w:val="00795858"/>
    <w:rsid w:val="00795B1D"/>
    <w:rsid w:val="007A4695"/>
    <w:rsid w:val="007A77FB"/>
    <w:rsid w:val="007A7947"/>
    <w:rsid w:val="007B15DD"/>
    <w:rsid w:val="007C0014"/>
    <w:rsid w:val="007C0D33"/>
    <w:rsid w:val="007C1780"/>
    <w:rsid w:val="007D1F4D"/>
    <w:rsid w:val="007D2A4C"/>
    <w:rsid w:val="007E0951"/>
    <w:rsid w:val="007E1B60"/>
    <w:rsid w:val="007E612C"/>
    <w:rsid w:val="007E70C4"/>
    <w:rsid w:val="007E71B0"/>
    <w:rsid w:val="00801A24"/>
    <w:rsid w:val="00804BE7"/>
    <w:rsid w:val="008050D1"/>
    <w:rsid w:val="00806708"/>
    <w:rsid w:val="00815B13"/>
    <w:rsid w:val="008204FC"/>
    <w:rsid w:val="00822151"/>
    <w:rsid w:val="00831911"/>
    <w:rsid w:val="008346DB"/>
    <w:rsid w:val="00837A90"/>
    <w:rsid w:val="008425F0"/>
    <w:rsid w:val="00847F2B"/>
    <w:rsid w:val="00852BA4"/>
    <w:rsid w:val="00854C04"/>
    <w:rsid w:val="008610FE"/>
    <w:rsid w:val="00863B04"/>
    <w:rsid w:val="008663A5"/>
    <w:rsid w:val="00873759"/>
    <w:rsid w:val="00874267"/>
    <w:rsid w:val="0088199C"/>
    <w:rsid w:val="0088270C"/>
    <w:rsid w:val="00893B79"/>
    <w:rsid w:val="00897550"/>
    <w:rsid w:val="008A02DE"/>
    <w:rsid w:val="008A1BE4"/>
    <w:rsid w:val="008A2909"/>
    <w:rsid w:val="008A425D"/>
    <w:rsid w:val="008A60DB"/>
    <w:rsid w:val="008B1B92"/>
    <w:rsid w:val="008B1EBA"/>
    <w:rsid w:val="008B3C90"/>
    <w:rsid w:val="008B4037"/>
    <w:rsid w:val="008C3769"/>
    <w:rsid w:val="008C51D3"/>
    <w:rsid w:val="008C52C9"/>
    <w:rsid w:val="008C654B"/>
    <w:rsid w:val="008D386A"/>
    <w:rsid w:val="008D3B7C"/>
    <w:rsid w:val="008E0218"/>
    <w:rsid w:val="008E1E41"/>
    <w:rsid w:val="008E76B5"/>
    <w:rsid w:val="008F02DE"/>
    <w:rsid w:val="008F099C"/>
    <w:rsid w:val="008F0D00"/>
    <w:rsid w:val="008F369F"/>
    <w:rsid w:val="008F4348"/>
    <w:rsid w:val="008F5E55"/>
    <w:rsid w:val="00903269"/>
    <w:rsid w:val="00903F9E"/>
    <w:rsid w:val="009160C6"/>
    <w:rsid w:val="00917728"/>
    <w:rsid w:val="009230CE"/>
    <w:rsid w:val="0092372F"/>
    <w:rsid w:val="009276D6"/>
    <w:rsid w:val="009316B3"/>
    <w:rsid w:val="00933C91"/>
    <w:rsid w:val="00940858"/>
    <w:rsid w:val="00955192"/>
    <w:rsid w:val="00960036"/>
    <w:rsid w:val="00964A33"/>
    <w:rsid w:val="009658E8"/>
    <w:rsid w:val="00970AF1"/>
    <w:rsid w:val="00971036"/>
    <w:rsid w:val="00973DDE"/>
    <w:rsid w:val="009757A6"/>
    <w:rsid w:val="00980ED2"/>
    <w:rsid w:val="00984492"/>
    <w:rsid w:val="00984A1D"/>
    <w:rsid w:val="00984B21"/>
    <w:rsid w:val="009914B4"/>
    <w:rsid w:val="00994418"/>
    <w:rsid w:val="00997DD8"/>
    <w:rsid w:val="009A0DE6"/>
    <w:rsid w:val="009B0C11"/>
    <w:rsid w:val="009B0CE7"/>
    <w:rsid w:val="009B3769"/>
    <w:rsid w:val="009B43E5"/>
    <w:rsid w:val="009B6DE9"/>
    <w:rsid w:val="009C42CB"/>
    <w:rsid w:val="009D295E"/>
    <w:rsid w:val="009D79BD"/>
    <w:rsid w:val="009E02DD"/>
    <w:rsid w:val="009E64B7"/>
    <w:rsid w:val="009F6773"/>
    <w:rsid w:val="009F7785"/>
    <w:rsid w:val="00A029F5"/>
    <w:rsid w:val="00A065DB"/>
    <w:rsid w:val="00A06DD2"/>
    <w:rsid w:val="00A10200"/>
    <w:rsid w:val="00A11447"/>
    <w:rsid w:val="00A25456"/>
    <w:rsid w:val="00A341CF"/>
    <w:rsid w:val="00A36C44"/>
    <w:rsid w:val="00A436AA"/>
    <w:rsid w:val="00A52D96"/>
    <w:rsid w:val="00A60340"/>
    <w:rsid w:val="00A75436"/>
    <w:rsid w:val="00A769CF"/>
    <w:rsid w:val="00A83C1E"/>
    <w:rsid w:val="00A85D24"/>
    <w:rsid w:val="00A924A6"/>
    <w:rsid w:val="00A94756"/>
    <w:rsid w:val="00AA366B"/>
    <w:rsid w:val="00AA5FB5"/>
    <w:rsid w:val="00AB2250"/>
    <w:rsid w:val="00AB38E3"/>
    <w:rsid w:val="00AB4000"/>
    <w:rsid w:val="00AB7FC4"/>
    <w:rsid w:val="00AC051E"/>
    <w:rsid w:val="00AC4E30"/>
    <w:rsid w:val="00AD39EA"/>
    <w:rsid w:val="00AD44D5"/>
    <w:rsid w:val="00AE0477"/>
    <w:rsid w:val="00AE35DA"/>
    <w:rsid w:val="00AE5924"/>
    <w:rsid w:val="00AF2DFC"/>
    <w:rsid w:val="00AF3FBB"/>
    <w:rsid w:val="00AF79B1"/>
    <w:rsid w:val="00B0570C"/>
    <w:rsid w:val="00B20DF8"/>
    <w:rsid w:val="00B21A6F"/>
    <w:rsid w:val="00B2318C"/>
    <w:rsid w:val="00B254C4"/>
    <w:rsid w:val="00B27F4E"/>
    <w:rsid w:val="00B3174C"/>
    <w:rsid w:val="00B35979"/>
    <w:rsid w:val="00B4090A"/>
    <w:rsid w:val="00B4114C"/>
    <w:rsid w:val="00B41DF0"/>
    <w:rsid w:val="00B477DA"/>
    <w:rsid w:val="00B5625D"/>
    <w:rsid w:val="00B619E1"/>
    <w:rsid w:val="00B7136C"/>
    <w:rsid w:val="00B72059"/>
    <w:rsid w:val="00B82FB7"/>
    <w:rsid w:val="00B86AE9"/>
    <w:rsid w:val="00B97D2C"/>
    <w:rsid w:val="00BA234B"/>
    <w:rsid w:val="00BA633E"/>
    <w:rsid w:val="00BB0129"/>
    <w:rsid w:val="00BB0D0B"/>
    <w:rsid w:val="00BB589D"/>
    <w:rsid w:val="00BE219D"/>
    <w:rsid w:val="00BE3707"/>
    <w:rsid w:val="00BE4BEA"/>
    <w:rsid w:val="00BF1427"/>
    <w:rsid w:val="00C109A7"/>
    <w:rsid w:val="00C11847"/>
    <w:rsid w:val="00C11E22"/>
    <w:rsid w:val="00C124B0"/>
    <w:rsid w:val="00C12CAB"/>
    <w:rsid w:val="00C162FE"/>
    <w:rsid w:val="00C2420C"/>
    <w:rsid w:val="00C26C8D"/>
    <w:rsid w:val="00C27F0F"/>
    <w:rsid w:val="00C3022C"/>
    <w:rsid w:val="00C34D44"/>
    <w:rsid w:val="00C35CA9"/>
    <w:rsid w:val="00C466F0"/>
    <w:rsid w:val="00C50458"/>
    <w:rsid w:val="00C57955"/>
    <w:rsid w:val="00C61A84"/>
    <w:rsid w:val="00C632DC"/>
    <w:rsid w:val="00C64E96"/>
    <w:rsid w:val="00C70942"/>
    <w:rsid w:val="00C74FA3"/>
    <w:rsid w:val="00C85E77"/>
    <w:rsid w:val="00C8755C"/>
    <w:rsid w:val="00C9035C"/>
    <w:rsid w:val="00C91E40"/>
    <w:rsid w:val="00C920E0"/>
    <w:rsid w:val="00CA0695"/>
    <w:rsid w:val="00CA0F95"/>
    <w:rsid w:val="00CA0FE0"/>
    <w:rsid w:val="00CA113C"/>
    <w:rsid w:val="00CA511C"/>
    <w:rsid w:val="00CB41FC"/>
    <w:rsid w:val="00CB4357"/>
    <w:rsid w:val="00CB53FF"/>
    <w:rsid w:val="00CC1027"/>
    <w:rsid w:val="00CC3198"/>
    <w:rsid w:val="00CD43AC"/>
    <w:rsid w:val="00CD595C"/>
    <w:rsid w:val="00CD739C"/>
    <w:rsid w:val="00CD7C94"/>
    <w:rsid w:val="00CE21AD"/>
    <w:rsid w:val="00CE2E83"/>
    <w:rsid w:val="00CE3B07"/>
    <w:rsid w:val="00CE479B"/>
    <w:rsid w:val="00CE4CE1"/>
    <w:rsid w:val="00CF41D1"/>
    <w:rsid w:val="00CF7D4A"/>
    <w:rsid w:val="00D062CF"/>
    <w:rsid w:val="00D06350"/>
    <w:rsid w:val="00D103C2"/>
    <w:rsid w:val="00D113BC"/>
    <w:rsid w:val="00D13313"/>
    <w:rsid w:val="00D14A8B"/>
    <w:rsid w:val="00D179CC"/>
    <w:rsid w:val="00D2115D"/>
    <w:rsid w:val="00D23723"/>
    <w:rsid w:val="00D251C1"/>
    <w:rsid w:val="00D25BF1"/>
    <w:rsid w:val="00D33AF2"/>
    <w:rsid w:val="00D348B5"/>
    <w:rsid w:val="00D358AE"/>
    <w:rsid w:val="00D4014F"/>
    <w:rsid w:val="00D436A3"/>
    <w:rsid w:val="00D45995"/>
    <w:rsid w:val="00D54BD3"/>
    <w:rsid w:val="00D71498"/>
    <w:rsid w:val="00D72FA4"/>
    <w:rsid w:val="00D830DC"/>
    <w:rsid w:val="00D851EA"/>
    <w:rsid w:val="00D854CD"/>
    <w:rsid w:val="00D90878"/>
    <w:rsid w:val="00D920F3"/>
    <w:rsid w:val="00DA0489"/>
    <w:rsid w:val="00DA438E"/>
    <w:rsid w:val="00DA4A42"/>
    <w:rsid w:val="00DB28AB"/>
    <w:rsid w:val="00DB387F"/>
    <w:rsid w:val="00DB74ED"/>
    <w:rsid w:val="00DB7500"/>
    <w:rsid w:val="00DB7FD5"/>
    <w:rsid w:val="00DC3FE3"/>
    <w:rsid w:val="00DC4396"/>
    <w:rsid w:val="00DC52F6"/>
    <w:rsid w:val="00DD361C"/>
    <w:rsid w:val="00DD5A0E"/>
    <w:rsid w:val="00DD7126"/>
    <w:rsid w:val="00DE450D"/>
    <w:rsid w:val="00DE4D8A"/>
    <w:rsid w:val="00DF699E"/>
    <w:rsid w:val="00DF7704"/>
    <w:rsid w:val="00E0118D"/>
    <w:rsid w:val="00E10EA3"/>
    <w:rsid w:val="00E11F50"/>
    <w:rsid w:val="00E1493B"/>
    <w:rsid w:val="00E204F6"/>
    <w:rsid w:val="00E21B61"/>
    <w:rsid w:val="00E3280D"/>
    <w:rsid w:val="00E32EA7"/>
    <w:rsid w:val="00E3354F"/>
    <w:rsid w:val="00E37588"/>
    <w:rsid w:val="00E46772"/>
    <w:rsid w:val="00E56623"/>
    <w:rsid w:val="00E63C81"/>
    <w:rsid w:val="00E65203"/>
    <w:rsid w:val="00E65F65"/>
    <w:rsid w:val="00E6784B"/>
    <w:rsid w:val="00E67B05"/>
    <w:rsid w:val="00E73D1C"/>
    <w:rsid w:val="00E8168F"/>
    <w:rsid w:val="00E844AE"/>
    <w:rsid w:val="00E90390"/>
    <w:rsid w:val="00E95E3B"/>
    <w:rsid w:val="00E977E4"/>
    <w:rsid w:val="00EA3338"/>
    <w:rsid w:val="00EA36CD"/>
    <w:rsid w:val="00EA5277"/>
    <w:rsid w:val="00EA7925"/>
    <w:rsid w:val="00EB1259"/>
    <w:rsid w:val="00EB444F"/>
    <w:rsid w:val="00EB4B06"/>
    <w:rsid w:val="00EB6A50"/>
    <w:rsid w:val="00EC6458"/>
    <w:rsid w:val="00EE1F7D"/>
    <w:rsid w:val="00EE2E8E"/>
    <w:rsid w:val="00EE4DA5"/>
    <w:rsid w:val="00EF07D2"/>
    <w:rsid w:val="00EF2AA9"/>
    <w:rsid w:val="00EF2C63"/>
    <w:rsid w:val="00EF4B69"/>
    <w:rsid w:val="00F001D9"/>
    <w:rsid w:val="00F11246"/>
    <w:rsid w:val="00F1484C"/>
    <w:rsid w:val="00F1787F"/>
    <w:rsid w:val="00F250B8"/>
    <w:rsid w:val="00F26CBF"/>
    <w:rsid w:val="00F270F5"/>
    <w:rsid w:val="00F2780F"/>
    <w:rsid w:val="00F27FE5"/>
    <w:rsid w:val="00F356C7"/>
    <w:rsid w:val="00F362CC"/>
    <w:rsid w:val="00F3756F"/>
    <w:rsid w:val="00F4371D"/>
    <w:rsid w:val="00F45714"/>
    <w:rsid w:val="00F65D3E"/>
    <w:rsid w:val="00F81605"/>
    <w:rsid w:val="00F81A66"/>
    <w:rsid w:val="00F82FA8"/>
    <w:rsid w:val="00F831FB"/>
    <w:rsid w:val="00F85041"/>
    <w:rsid w:val="00F86911"/>
    <w:rsid w:val="00F86A33"/>
    <w:rsid w:val="00F86C58"/>
    <w:rsid w:val="00F86E12"/>
    <w:rsid w:val="00F91E5A"/>
    <w:rsid w:val="00F93862"/>
    <w:rsid w:val="00FA2C7D"/>
    <w:rsid w:val="00FB0B67"/>
    <w:rsid w:val="00FB189C"/>
    <w:rsid w:val="00FB1CB6"/>
    <w:rsid w:val="00FB2E13"/>
    <w:rsid w:val="00FB7D61"/>
    <w:rsid w:val="00FC12EF"/>
    <w:rsid w:val="00FD314B"/>
    <w:rsid w:val="00FE5767"/>
    <w:rsid w:val="00FE6C47"/>
    <w:rsid w:val="00FE754D"/>
    <w:rsid w:val="00FF29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5DC66061"/>
  <w15:docId w15:val="{148DEC9D-4F65-4949-B161-3BC8CF74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semiHidden/>
    <w:unhideWhenUsed/>
    <w:qFormat/>
    <w:locked/>
    <w:rsid w:val="00310B96"/>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uiPriority w:val="99"/>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uiPriority w:val="99"/>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DB74ED"/>
    <w:rPr>
      <w:rFonts w:ascii="Courier New" w:hAnsi="Courier New" w:cs="Times New Roman"/>
      <w:sz w:val="20"/>
    </w:rPr>
  </w:style>
  <w:style w:type="paragraph" w:styleId="Bezmezer">
    <w:name w:val="No Spacing"/>
    <w:uiPriority w:val="1"/>
    <w:qFormat/>
    <w:rsid w:val="00125E33"/>
    <w:rPr>
      <w:rFonts w:ascii="Times New Roman" w:eastAsia="Times New Roman" w:hAnsi="Times New Roman" w:cs="Times New Roman"/>
      <w:sz w:val="20"/>
      <w:szCs w:val="20"/>
    </w:rPr>
  </w:style>
  <w:style w:type="paragraph" w:customStyle="1" w:styleId="CVNormal">
    <w:name w:val="CV Normal"/>
    <w:basedOn w:val="Normln"/>
    <w:rsid w:val="000115B2"/>
    <w:pPr>
      <w:suppressAutoHyphens/>
      <w:ind w:left="113" w:right="113"/>
    </w:pPr>
    <w:rPr>
      <w:rFonts w:ascii="Arial Narrow" w:hAnsi="Arial Narrow"/>
      <w:lang w:eastAsia="ar-SA"/>
    </w:rPr>
  </w:style>
  <w:style w:type="character" w:customStyle="1" w:styleId="Nadpis5Char">
    <w:name w:val="Nadpis 5 Char"/>
    <w:basedOn w:val="Standardnpsmoodstavce"/>
    <w:link w:val="Nadpis5"/>
    <w:semiHidden/>
    <w:rsid w:val="00310B96"/>
    <w:rPr>
      <w:rFonts w:asciiTheme="majorHAnsi" w:eastAsiaTheme="majorEastAsia" w:hAnsiTheme="majorHAnsi" w:cstheme="majorBidi"/>
      <w:color w:val="365F91" w:themeColor="accent1" w:themeShade="BF"/>
      <w:sz w:val="20"/>
      <w:szCs w:val="20"/>
    </w:rPr>
  </w:style>
  <w:style w:type="character" w:customStyle="1" w:styleId="OdstavecseseznamemChar">
    <w:name w:val="Odstavec se seznamem Char"/>
    <w:aliases w:val="nad 1 Char,Název grafu Char"/>
    <w:basedOn w:val="Standardnpsmoodstavce"/>
    <w:link w:val="Odstavecseseznamem"/>
    <w:uiPriority w:val="34"/>
    <w:locked/>
    <w:rsid w:val="004A634E"/>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AC4E30"/>
    <w:rPr>
      <w:color w:val="800080" w:themeColor="followedHyperlink"/>
      <w:u w:val="single"/>
    </w:rPr>
  </w:style>
  <w:style w:type="character" w:customStyle="1" w:styleId="a-size-base">
    <w:name w:val="a-size-base"/>
    <w:basedOn w:val="Standardnpsmoodstavce"/>
    <w:rsid w:val="003368B3"/>
  </w:style>
  <w:style w:type="paragraph" w:customStyle="1" w:styleId="xmsonormal">
    <w:name w:val="x_msonormal"/>
    <w:basedOn w:val="Normln"/>
    <w:rsid w:val="00B97D2C"/>
    <w:rPr>
      <w:rFonts w:ascii="Calibri" w:eastAsiaTheme="minorHAnsi" w:hAnsi="Calibri"/>
      <w:sz w:val="22"/>
      <w:szCs w:val="22"/>
    </w:rPr>
  </w:style>
  <w:style w:type="paragraph" w:customStyle="1" w:styleId="Dosaenvzdln">
    <w:name w:val="Dosažené vzdělání"/>
    <w:basedOn w:val="Zkladntext"/>
    <w:semiHidden/>
    <w:rsid w:val="00E844AE"/>
    <w:pPr>
      <w:numPr>
        <w:numId w:val="28"/>
      </w:numPr>
      <w:tabs>
        <w:tab w:val="num" w:pos="360"/>
      </w:tabs>
      <w:spacing w:beforeAutospacing="1" w:after="60" w:afterAutospacing="1" w:line="240" w:lineRule="atLeast"/>
      <w:ind w:left="360" w:hanging="360"/>
      <w:jc w:val="both"/>
    </w:pPr>
    <w:rPr>
      <w:rFonts w:ascii="Garamond" w:hAnsi="Garamond"/>
      <w:sz w:val="22"/>
    </w:rPr>
  </w:style>
  <w:style w:type="table" w:customStyle="1" w:styleId="Mkatabulky1">
    <w:name w:val="Mřížka tabulky1"/>
    <w:basedOn w:val="Normlntabulka"/>
    <w:next w:val="Mkatabulky"/>
    <w:uiPriority w:val="99"/>
    <w:locked/>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99"/>
    <w:rsid w:val="00A1144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
    <w:name w:val="Bez seznamu1"/>
    <w:next w:val="Bezseznamu"/>
    <w:uiPriority w:val="99"/>
    <w:semiHidden/>
    <w:unhideWhenUsed/>
    <w:rsid w:val="005B2B09"/>
  </w:style>
  <w:style w:type="table" w:customStyle="1" w:styleId="Mkatabulky2">
    <w:name w:val="Mřížka tabulky2"/>
    <w:basedOn w:val="Normlntabulka"/>
    <w:next w:val="Mkatabulky"/>
    <w:uiPriority w:val="99"/>
    <w:locked/>
    <w:rsid w:val="005B2B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ize-medium">
    <w:name w:val="a-size-medium"/>
    <w:basedOn w:val="Standardnpsmoodstavce"/>
    <w:rsid w:val="005B2B09"/>
  </w:style>
  <w:style w:type="paragraph" w:customStyle="1" w:styleId="Podbody">
    <w:name w:val="Podbody"/>
    <w:basedOn w:val="Normln"/>
    <w:rsid w:val="005B2B09"/>
    <w:pPr>
      <w:numPr>
        <w:numId w:val="36"/>
      </w:numPr>
      <w:tabs>
        <w:tab w:val="left" w:pos="425"/>
      </w:tabs>
      <w:spacing w:after="120"/>
      <w:ind w:left="425" w:hanging="425"/>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42">
      <w:bodyDiv w:val="1"/>
      <w:marLeft w:val="0"/>
      <w:marRight w:val="0"/>
      <w:marTop w:val="0"/>
      <w:marBottom w:val="0"/>
      <w:divBdr>
        <w:top w:val="none" w:sz="0" w:space="0" w:color="auto"/>
        <w:left w:val="none" w:sz="0" w:space="0" w:color="auto"/>
        <w:bottom w:val="none" w:sz="0" w:space="0" w:color="auto"/>
        <w:right w:val="none" w:sz="0" w:space="0" w:color="auto"/>
      </w:divBdr>
    </w:div>
    <w:div w:id="175467693">
      <w:bodyDiv w:val="1"/>
      <w:marLeft w:val="0"/>
      <w:marRight w:val="0"/>
      <w:marTop w:val="0"/>
      <w:marBottom w:val="0"/>
      <w:divBdr>
        <w:top w:val="none" w:sz="0" w:space="0" w:color="auto"/>
        <w:left w:val="none" w:sz="0" w:space="0" w:color="auto"/>
        <w:bottom w:val="none" w:sz="0" w:space="0" w:color="auto"/>
        <w:right w:val="none" w:sz="0" w:space="0" w:color="auto"/>
      </w:divBdr>
    </w:div>
    <w:div w:id="265891556">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313264524">
      <w:bodyDiv w:val="1"/>
      <w:marLeft w:val="0"/>
      <w:marRight w:val="0"/>
      <w:marTop w:val="0"/>
      <w:marBottom w:val="0"/>
      <w:divBdr>
        <w:top w:val="none" w:sz="0" w:space="0" w:color="auto"/>
        <w:left w:val="none" w:sz="0" w:space="0" w:color="auto"/>
        <w:bottom w:val="none" w:sz="0" w:space="0" w:color="auto"/>
        <w:right w:val="none" w:sz="0" w:space="0" w:color="auto"/>
      </w:divBdr>
    </w:div>
    <w:div w:id="473180363">
      <w:bodyDiv w:val="1"/>
      <w:marLeft w:val="0"/>
      <w:marRight w:val="0"/>
      <w:marTop w:val="0"/>
      <w:marBottom w:val="0"/>
      <w:divBdr>
        <w:top w:val="none" w:sz="0" w:space="0" w:color="auto"/>
        <w:left w:val="none" w:sz="0" w:space="0" w:color="auto"/>
        <w:bottom w:val="none" w:sz="0" w:space="0" w:color="auto"/>
        <w:right w:val="none" w:sz="0" w:space="0" w:color="auto"/>
      </w:divBdr>
    </w:div>
    <w:div w:id="526648276">
      <w:bodyDiv w:val="1"/>
      <w:marLeft w:val="0"/>
      <w:marRight w:val="0"/>
      <w:marTop w:val="0"/>
      <w:marBottom w:val="0"/>
      <w:divBdr>
        <w:top w:val="none" w:sz="0" w:space="0" w:color="auto"/>
        <w:left w:val="none" w:sz="0" w:space="0" w:color="auto"/>
        <w:bottom w:val="none" w:sz="0" w:space="0" w:color="auto"/>
        <w:right w:val="none" w:sz="0" w:space="0" w:color="auto"/>
      </w:divBdr>
    </w:div>
    <w:div w:id="566576196">
      <w:bodyDiv w:val="1"/>
      <w:marLeft w:val="0"/>
      <w:marRight w:val="0"/>
      <w:marTop w:val="0"/>
      <w:marBottom w:val="0"/>
      <w:divBdr>
        <w:top w:val="none" w:sz="0" w:space="0" w:color="auto"/>
        <w:left w:val="none" w:sz="0" w:space="0" w:color="auto"/>
        <w:bottom w:val="none" w:sz="0" w:space="0" w:color="auto"/>
        <w:right w:val="none" w:sz="0" w:space="0" w:color="auto"/>
      </w:divBdr>
    </w:div>
    <w:div w:id="701397688">
      <w:bodyDiv w:val="1"/>
      <w:marLeft w:val="0"/>
      <w:marRight w:val="0"/>
      <w:marTop w:val="0"/>
      <w:marBottom w:val="0"/>
      <w:divBdr>
        <w:top w:val="none" w:sz="0" w:space="0" w:color="auto"/>
        <w:left w:val="none" w:sz="0" w:space="0" w:color="auto"/>
        <w:bottom w:val="none" w:sz="0" w:space="0" w:color="auto"/>
        <w:right w:val="none" w:sz="0" w:space="0" w:color="auto"/>
      </w:divBdr>
    </w:div>
    <w:div w:id="852643502">
      <w:bodyDiv w:val="1"/>
      <w:marLeft w:val="0"/>
      <w:marRight w:val="0"/>
      <w:marTop w:val="0"/>
      <w:marBottom w:val="0"/>
      <w:divBdr>
        <w:top w:val="none" w:sz="0" w:space="0" w:color="auto"/>
        <w:left w:val="none" w:sz="0" w:space="0" w:color="auto"/>
        <w:bottom w:val="none" w:sz="0" w:space="0" w:color="auto"/>
        <w:right w:val="none" w:sz="0" w:space="0" w:color="auto"/>
      </w:divBdr>
    </w:div>
    <w:div w:id="866601742">
      <w:bodyDiv w:val="1"/>
      <w:marLeft w:val="0"/>
      <w:marRight w:val="0"/>
      <w:marTop w:val="0"/>
      <w:marBottom w:val="0"/>
      <w:divBdr>
        <w:top w:val="none" w:sz="0" w:space="0" w:color="auto"/>
        <w:left w:val="none" w:sz="0" w:space="0" w:color="auto"/>
        <w:bottom w:val="none" w:sz="0" w:space="0" w:color="auto"/>
        <w:right w:val="none" w:sz="0" w:space="0" w:color="auto"/>
      </w:divBdr>
    </w:div>
    <w:div w:id="883907315">
      <w:bodyDiv w:val="1"/>
      <w:marLeft w:val="0"/>
      <w:marRight w:val="0"/>
      <w:marTop w:val="0"/>
      <w:marBottom w:val="0"/>
      <w:divBdr>
        <w:top w:val="none" w:sz="0" w:space="0" w:color="auto"/>
        <w:left w:val="none" w:sz="0" w:space="0" w:color="auto"/>
        <w:bottom w:val="none" w:sz="0" w:space="0" w:color="auto"/>
        <w:right w:val="none" w:sz="0" w:space="0" w:color="auto"/>
      </w:divBdr>
    </w:div>
    <w:div w:id="1093668427">
      <w:bodyDiv w:val="1"/>
      <w:marLeft w:val="0"/>
      <w:marRight w:val="0"/>
      <w:marTop w:val="0"/>
      <w:marBottom w:val="0"/>
      <w:divBdr>
        <w:top w:val="none" w:sz="0" w:space="0" w:color="auto"/>
        <w:left w:val="none" w:sz="0" w:space="0" w:color="auto"/>
        <w:bottom w:val="none" w:sz="0" w:space="0" w:color="auto"/>
        <w:right w:val="none" w:sz="0" w:space="0" w:color="auto"/>
      </w:divBdr>
    </w:div>
    <w:div w:id="1139959944">
      <w:bodyDiv w:val="1"/>
      <w:marLeft w:val="0"/>
      <w:marRight w:val="0"/>
      <w:marTop w:val="0"/>
      <w:marBottom w:val="0"/>
      <w:divBdr>
        <w:top w:val="none" w:sz="0" w:space="0" w:color="auto"/>
        <w:left w:val="none" w:sz="0" w:space="0" w:color="auto"/>
        <w:bottom w:val="none" w:sz="0" w:space="0" w:color="auto"/>
        <w:right w:val="none" w:sz="0" w:space="0" w:color="auto"/>
      </w:divBdr>
    </w:div>
    <w:div w:id="1183517709">
      <w:bodyDiv w:val="1"/>
      <w:marLeft w:val="0"/>
      <w:marRight w:val="0"/>
      <w:marTop w:val="0"/>
      <w:marBottom w:val="0"/>
      <w:divBdr>
        <w:top w:val="none" w:sz="0" w:space="0" w:color="auto"/>
        <w:left w:val="none" w:sz="0" w:space="0" w:color="auto"/>
        <w:bottom w:val="none" w:sz="0" w:space="0" w:color="auto"/>
        <w:right w:val="none" w:sz="0" w:space="0" w:color="auto"/>
      </w:divBdr>
    </w:div>
    <w:div w:id="1470325652">
      <w:bodyDiv w:val="1"/>
      <w:marLeft w:val="0"/>
      <w:marRight w:val="0"/>
      <w:marTop w:val="0"/>
      <w:marBottom w:val="0"/>
      <w:divBdr>
        <w:top w:val="none" w:sz="0" w:space="0" w:color="auto"/>
        <w:left w:val="none" w:sz="0" w:space="0" w:color="auto"/>
        <w:bottom w:val="none" w:sz="0" w:space="0" w:color="auto"/>
        <w:right w:val="none" w:sz="0" w:space="0" w:color="auto"/>
      </w:divBdr>
    </w:div>
    <w:div w:id="1496914397">
      <w:bodyDiv w:val="1"/>
      <w:marLeft w:val="0"/>
      <w:marRight w:val="0"/>
      <w:marTop w:val="0"/>
      <w:marBottom w:val="0"/>
      <w:divBdr>
        <w:top w:val="none" w:sz="0" w:space="0" w:color="auto"/>
        <w:left w:val="none" w:sz="0" w:space="0" w:color="auto"/>
        <w:bottom w:val="none" w:sz="0" w:space="0" w:color="auto"/>
        <w:right w:val="none" w:sz="0" w:space="0" w:color="auto"/>
      </w:divBdr>
    </w:div>
    <w:div w:id="1505045827">
      <w:bodyDiv w:val="1"/>
      <w:marLeft w:val="0"/>
      <w:marRight w:val="0"/>
      <w:marTop w:val="0"/>
      <w:marBottom w:val="0"/>
      <w:divBdr>
        <w:top w:val="none" w:sz="0" w:space="0" w:color="auto"/>
        <w:left w:val="none" w:sz="0" w:space="0" w:color="auto"/>
        <w:bottom w:val="none" w:sz="0" w:space="0" w:color="auto"/>
        <w:right w:val="none" w:sz="0" w:space="0" w:color="auto"/>
      </w:divBdr>
    </w:div>
    <w:div w:id="1570192127">
      <w:bodyDiv w:val="1"/>
      <w:marLeft w:val="0"/>
      <w:marRight w:val="0"/>
      <w:marTop w:val="0"/>
      <w:marBottom w:val="0"/>
      <w:divBdr>
        <w:top w:val="none" w:sz="0" w:space="0" w:color="auto"/>
        <w:left w:val="none" w:sz="0" w:space="0" w:color="auto"/>
        <w:bottom w:val="none" w:sz="0" w:space="0" w:color="auto"/>
        <w:right w:val="none" w:sz="0" w:space="0" w:color="auto"/>
      </w:divBdr>
    </w:div>
    <w:div w:id="1600523227">
      <w:bodyDiv w:val="1"/>
      <w:marLeft w:val="0"/>
      <w:marRight w:val="0"/>
      <w:marTop w:val="0"/>
      <w:marBottom w:val="0"/>
      <w:divBdr>
        <w:top w:val="none" w:sz="0" w:space="0" w:color="auto"/>
        <w:left w:val="none" w:sz="0" w:space="0" w:color="auto"/>
        <w:bottom w:val="none" w:sz="0" w:space="0" w:color="auto"/>
        <w:right w:val="none" w:sz="0" w:space="0" w:color="auto"/>
      </w:divBdr>
    </w:div>
    <w:div w:id="1641882885">
      <w:bodyDiv w:val="1"/>
      <w:marLeft w:val="0"/>
      <w:marRight w:val="0"/>
      <w:marTop w:val="0"/>
      <w:marBottom w:val="0"/>
      <w:divBdr>
        <w:top w:val="none" w:sz="0" w:space="0" w:color="auto"/>
        <w:left w:val="none" w:sz="0" w:space="0" w:color="auto"/>
        <w:bottom w:val="none" w:sz="0" w:space="0" w:color="auto"/>
        <w:right w:val="none" w:sz="0" w:space="0" w:color="auto"/>
      </w:divBdr>
    </w:div>
    <w:div w:id="1837455583">
      <w:bodyDiv w:val="1"/>
      <w:marLeft w:val="0"/>
      <w:marRight w:val="0"/>
      <w:marTop w:val="0"/>
      <w:marBottom w:val="0"/>
      <w:divBdr>
        <w:top w:val="none" w:sz="0" w:space="0" w:color="auto"/>
        <w:left w:val="none" w:sz="0" w:space="0" w:color="auto"/>
        <w:bottom w:val="none" w:sz="0" w:space="0" w:color="auto"/>
        <w:right w:val="none" w:sz="0" w:space="0" w:color="auto"/>
      </w:divBdr>
    </w:div>
    <w:div w:id="1870214944">
      <w:bodyDiv w:val="1"/>
      <w:marLeft w:val="0"/>
      <w:marRight w:val="0"/>
      <w:marTop w:val="0"/>
      <w:marBottom w:val="0"/>
      <w:divBdr>
        <w:top w:val="none" w:sz="0" w:space="0" w:color="auto"/>
        <w:left w:val="none" w:sz="0" w:space="0" w:color="auto"/>
        <w:bottom w:val="none" w:sz="0" w:space="0" w:color="auto"/>
        <w:right w:val="none" w:sz="0" w:space="0" w:color="auto"/>
      </w:divBdr>
    </w:div>
    <w:div w:id="1926068395">
      <w:bodyDiv w:val="1"/>
      <w:marLeft w:val="0"/>
      <w:marRight w:val="0"/>
      <w:marTop w:val="0"/>
      <w:marBottom w:val="0"/>
      <w:divBdr>
        <w:top w:val="none" w:sz="0" w:space="0" w:color="auto"/>
        <w:left w:val="none" w:sz="0" w:space="0" w:color="auto"/>
        <w:bottom w:val="none" w:sz="0" w:space="0" w:color="auto"/>
        <w:right w:val="none" w:sz="0" w:space="0" w:color="auto"/>
      </w:divBdr>
    </w:div>
    <w:div w:id="1987205031">
      <w:bodyDiv w:val="1"/>
      <w:marLeft w:val="0"/>
      <w:marRight w:val="0"/>
      <w:marTop w:val="0"/>
      <w:marBottom w:val="0"/>
      <w:divBdr>
        <w:top w:val="none" w:sz="0" w:space="0" w:color="auto"/>
        <w:left w:val="none" w:sz="0" w:space="0" w:color="auto"/>
        <w:bottom w:val="none" w:sz="0" w:space="0" w:color="auto"/>
        <w:right w:val="none" w:sz="0" w:space="0" w:color="auto"/>
      </w:divBdr>
    </w:div>
    <w:div w:id="2048992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katalog.k.utb.cz/F/?func=find-b&amp;find_code=SYS&amp;request=28744"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doi.org/10.3846/jbem.18.5690" TargetMode="External"/><Relationship Id="rId47" Type="http://schemas.openxmlformats.org/officeDocument/2006/relationships/hyperlink" Target="https://doi.org/10.1016/j.matdes.2014.04.029" TargetMode="External"/><Relationship Id="rId63" Type="http://schemas.openxmlformats.org/officeDocument/2006/relationships/image" Target="media/image1.gif"/><Relationship Id="rId68" Type="http://schemas.openxmlformats.org/officeDocument/2006/relationships/hyperlink" Target="https://www.utb.cz/univerzita/uredni-deska/vnitrni-normy-a-predpisy/vnitrni-predpisy/" TargetMode="External"/><Relationship Id="rId84" Type="http://schemas.openxmlformats.org/officeDocument/2006/relationships/hyperlink" Target="http://portal.k.utb.cz/databases/alphabetical" TargetMode="External"/><Relationship Id="rId89" Type="http://schemas.openxmlformats.org/officeDocument/2006/relationships/hyperlink" Target="https://www.utb.cz/?mdocs-file=6506" TargetMode="External"/><Relationship Id="rId112" Type="http://schemas.openxmlformats.org/officeDocument/2006/relationships/fontTable" Target="fontTable.xml"/><Relationship Id="rId16" Type="http://schemas.openxmlformats.org/officeDocument/2006/relationships/hyperlink" Target="http://katalog.k.utb.cz/F/?func=find-b&amp;find_code=SYS&amp;request=21534" TargetMode="External"/><Relationship Id="rId107" Type="http://schemas.openxmlformats.org/officeDocument/2006/relationships/hyperlink" Target="https://fame.utb.cz/en/about-the-faculty-2/official-board/internal-rules-and-regulations/rules-and-regulations/" TargetMode="External"/><Relationship Id="rId11" Type="http://schemas.openxmlformats.org/officeDocument/2006/relationships/hyperlink" Target="https://fame.utb.cz/wp-login.php" TargetMode="External"/><Relationship Id="rId32" Type="http://schemas.openxmlformats.org/officeDocument/2006/relationships/hyperlink" Target="http://aimijournal.com/Jg/0/1/b0ad8f15-aab9-4f7c-925d-62e949e51eca/1" TargetMode="External"/><Relationship Id="rId37" Type="http://schemas.openxmlformats.org/officeDocument/2006/relationships/hyperlink" Target="https://doi.org/10.1016/j.foodchem.2018.05.061" TargetMode="External"/><Relationship Id="rId53" Type="http://schemas.openxmlformats.org/officeDocument/2006/relationships/hyperlink" Target="https://doi.org/10.9770/jssi.2016.6.1(7)" TargetMode="External"/><Relationship Id="rId58" Type="http://schemas.openxmlformats.org/officeDocument/2006/relationships/hyperlink" Target="http://www.ufu.utb.cz/konference/" TargetMode="External"/><Relationship Id="rId74" Type="http://schemas.openxmlformats.org/officeDocument/2006/relationships/hyperlink" Target="https://www.utb.cz/univerzita/uredni-deska/ruzne/zprava-o-vnitrnim-hodnoceni-kvality-utb-ve-zline/" TargetMode="External"/><Relationship Id="rId79" Type="http://schemas.openxmlformats.org/officeDocument/2006/relationships/hyperlink" Target="https://fame.utb.cz/o-fakulte/uredni-deska/vnitrni-normy-a-predpisy/" TargetMode="External"/><Relationship Id="rId102" Type="http://schemas.openxmlformats.org/officeDocument/2006/relationships/hyperlink" Target="https://www.utb.cz/?mdocs-file=6492" TargetMode="External"/><Relationship Id="rId5" Type="http://schemas.openxmlformats.org/officeDocument/2006/relationships/webSettings" Target="webSettings.xml"/><Relationship Id="rId90" Type="http://schemas.openxmlformats.org/officeDocument/2006/relationships/hyperlink" Target="https://www.utb.cz/?mdocs-file=7718" TargetMode="External"/><Relationship Id="rId95" Type="http://schemas.openxmlformats.org/officeDocument/2006/relationships/hyperlink" Target="https://fame.utb.cz/?mdocs-file=1673"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IyNDoAwDAI_MnqU4AAAA&amp;pc_type=portlet&amp;pc_interactionstate=JBPNS_rO0ABXeQAA51Y2l0ZWxVY2l0aWRubwAAAAEABTEwODQ1ABBwcm9obGl6ZW5pQWN0aW9uAAAAAQA8Y3ouemN1LnN0YWcucG9ydGxldHMxNjgucHJvaGxpemVuaS51Y2l0ZWwuVWNpdGVsRGV0YWlsQWN0aW9uAAZkZXRhaWwAAAABAAp1Y2l0ZWxJbmZvAAdfX0VPRl9f&amp;pc_windowstate=normal&amp;pc_navigationalstate=JBPNS_rO0ABXctAAhzdGF0ZUtleQAAAAEAFC05MjIzMzcyMDM2ODU0Nzc0MjIxAAdfX0VPRl9f" TargetMode="External"/><Relationship Id="rId27" Type="http://schemas.openxmlformats.org/officeDocument/2006/relationships/hyperlink" Target="http://www.nusl.cz/ntk/nusl-200844" TargetMode="External"/><Relationship Id="rId43" Type="http://schemas.openxmlformats.org/officeDocument/2006/relationships/hyperlink" Target="https://doi.org/10.9770/jssi.2017.7.1(14)" TargetMode="External"/><Relationship Id="rId48" Type="http://schemas.openxmlformats.org/officeDocument/2006/relationships/hyperlink" Target="https://search.proquest.com/docview/1916720788?pq-origsite=gscholar" TargetMode="External"/><Relationship Id="rId64" Type="http://schemas.openxmlformats.org/officeDocument/2006/relationships/hyperlink" Target="https://www.utb.cz/?mdocs-file=6474" TargetMode="External"/><Relationship Id="rId69" Type="http://schemas.openxmlformats.org/officeDocument/2006/relationships/hyperlink" Target="https://www.utb.cz/mdocs-posts/sr_13_2017/" TargetMode="External"/><Relationship Id="rId113" Type="http://schemas.microsoft.com/office/2011/relationships/people" Target="people.xml"/><Relationship Id="rId80" Type="http://schemas.openxmlformats.org/officeDocument/2006/relationships/hyperlink" Target="https://jobcentrum.utb.cz/index.php?lang=cz" TargetMode="External"/><Relationship Id="rId85" Type="http://schemas.openxmlformats.org/officeDocument/2006/relationships/hyperlink" Target="https://www.utb.cz/mdocs-posts/smernice-rektora-c-18-2018/" TargetMode="External"/><Relationship Id="rId12" Type="http://schemas.openxmlformats.org/officeDocument/2006/relationships/hyperlink" Target="http://ultimateguidetobpm.com/"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doi.org/10.11118/actaun201765010237" TargetMode="External"/><Relationship Id="rId38" Type="http://schemas.openxmlformats.org/officeDocument/2006/relationships/hyperlink" Target="https://doi.org/10.1016/j.foodchem.2016.09.060" TargetMode="External"/><Relationship Id="rId59" Type="http://schemas.openxmlformats.org/officeDocument/2006/relationships/hyperlink" Target="http://www.batovaskola.cz" TargetMode="External"/><Relationship Id="rId103" Type="http://schemas.openxmlformats.org/officeDocument/2006/relationships/hyperlink" Target="https://fame.utb.cz/?mdocs-file=1673" TargetMode="External"/><Relationship Id="rId108" Type="http://schemas.openxmlformats.org/officeDocument/2006/relationships/hyperlink" Target="https://fame.utb.cz/en/about-the-faculty-2/official-board/internal-rules-and-regulations/fame-deans-regulations/" TargetMode="External"/><Relationship Id="rId54" Type="http://schemas.openxmlformats.org/officeDocument/2006/relationships/hyperlink" Target="http://doi.org/10.9770/jesi.2018.5.4(6)" TargetMode="External"/><Relationship Id="rId70" Type="http://schemas.openxmlformats.org/officeDocument/2006/relationships/hyperlink" Target="https://www.utb.cz/?mdocs-file=9139" TargetMode="External"/><Relationship Id="rId75" Type="http://schemas.openxmlformats.org/officeDocument/2006/relationships/hyperlink" Target="https://www.utb.cz/univerzita/uredni-deska/ruzne/zprava-o-vnitrnim-hodnoceni-kvality-utb-ve-zline/" TargetMode="External"/><Relationship Id="rId91" Type="http://schemas.openxmlformats.org/officeDocument/2006/relationships/hyperlink" Target="https://www.utb.cz/?mdocs-file=25043" TargetMode="External"/><Relationship Id="rId96" Type="http://schemas.openxmlformats.org/officeDocument/2006/relationships/hyperlink" Target="https://fame.utb.cz/?mdocs-file=16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8" Type="http://schemas.openxmlformats.org/officeDocument/2006/relationships/hyperlink" Target="http://www.inforum.cz/sbornik/2016/7" TargetMode="External"/><Relationship Id="rId36" Type="http://schemas.openxmlformats.org/officeDocument/2006/relationships/hyperlink" Target="https://doi.org/10.21003/ea.V166-20" TargetMode="External"/><Relationship Id="rId49"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7" Type="http://schemas.openxmlformats.org/officeDocument/2006/relationships/hyperlink" Target="http://emf.fame.utb.cz" TargetMode="External"/><Relationship Id="rId106" Type="http://schemas.openxmlformats.org/officeDocument/2006/relationships/hyperlink" Target="https://www.utb.cz/en/university/official-board/internal-rules-and-regulations/rules-and-regulations/" TargetMode="External"/><Relationship Id="rId114" Type="http://schemas.openxmlformats.org/officeDocument/2006/relationships/theme" Target="theme/theme1.xml"/><Relationship Id="rId10" Type="http://schemas.openxmlformats.org/officeDocument/2006/relationships/hyperlink" Target="https://www.utb.cz/wp-login.php" TargetMode="External"/><Relationship Id="rId31" Type="http://schemas.openxmlformats.org/officeDocument/2006/relationships/hyperlink" Target="https://doi.org/10.14254/2071-789X.2018/11-1/17" TargetMode="External"/><Relationship Id="rId44" Type="http://schemas.openxmlformats.org/officeDocument/2006/relationships/hyperlink" Target="http://dx.doi.org/10.15240/tul/001/2016-1-013" TargetMode="External"/><Relationship Id="rId52" Type="http://schemas.openxmlformats.org/officeDocument/2006/relationships/hyperlink" Target="https://doi.org/10.9770/jssi.2016.7.1(9)" TargetMode="External"/><Relationship Id="rId60" Type="http://schemas.openxmlformats.org/officeDocument/2006/relationships/hyperlink" Target="http://www.dokbat.utb.cz" TargetMode="External"/><Relationship Id="rId65" Type="http://schemas.openxmlformats.org/officeDocument/2006/relationships/hyperlink" Target="https://www.utb.cz/?mdocs-file=6498" TargetMode="External"/><Relationship Id="rId73" Type="http://schemas.openxmlformats.org/officeDocument/2006/relationships/hyperlink" Target="https://www.utb.cz/?mdocs-file=6492" TargetMode="External"/><Relationship Id="rId78" Type="http://schemas.openxmlformats.org/officeDocument/2006/relationships/hyperlink" Target="https://www.utb.cz/univerzita/uredni-deska/vnitrni-normy-a-predpisy/" TargetMode="External"/><Relationship Id="rId81" Type="http://schemas.openxmlformats.org/officeDocument/2006/relationships/hyperlink" Target="https://jobcentrum.utb.cz/index.php?option=com_career&amp;view=offers&amp;Itemid=105&amp;lang=cz" TargetMode="External"/><Relationship Id="rId86" Type="http://schemas.openxmlformats.org/officeDocument/2006/relationships/hyperlink" Target="https://jobcentrum.utb.cz/index.php?option=com_content&amp;view=article&amp;id=21&amp;Itemid=156&amp;lang=cz" TargetMode="External"/><Relationship Id="rId94" Type="http://schemas.openxmlformats.org/officeDocument/2006/relationships/hyperlink" Target="https://www.utb.cz/?mdocs-file=6492" TargetMode="External"/><Relationship Id="rId99" Type="http://schemas.openxmlformats.org/officeDocument/2006/relationships/hyperlink" Target="https://fame.utb.cz/?mdocs-file=1673" TargetMode="External"/><Relationship Id="rId101"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www.potravinarstvo.com/journal1/index.php/potravinarstvo/article/view/635" TargetMode="External"/><Relationship Id="rId109" Type="http://schemas.openxmlformats.org/officeDocument/2006/relationships/hyperlink" Target="https://stag.utb.cz/portal/studium/index.html?pc_lang=en" TargetMode="External"/><Relationship Id="rId34" Type="http://schemas.openxmlformats.org/officeDocument/2006/relationships/hyperlink" Target="http://dx.doi.org/10.15240/tul/001/2014-2-011" TargetMode="External"/><Relationship Id="rId50" Type="http://schemas.openxmlformats.org/officeDocument/2006/relationships/hyperlink" Target="http://dx.doi.org/10.15240/tul/001/2016-1-001" TargetMode="External"/><Relationship Id="rId55" Type="http://schemas.openxmlformats.org/officeDocument/2006/relationships/hyperlink" Target="http://dx.doi.org/10.3846/1648715X.2016.1239592" TargetMode="External"/><Relationship Id="rId76" Type="http://schemas.openxmlformats.org/officeDocument/2006/relationships/hyperlink" Target="https://www.utb.cz/mdocs-posts/smernice-rektora-c-8-2018/" TargetMode="External"/><Relationship Id="rId97" Type="http://schemas.openxmlformats.org/officeDocument/2006/relationships/hyperlink" Target="https://fame.utb.cz/?mdocs-file=1673" TargetMode="External"/><Relationship Id="rId104" Type="http://schemas.openxmlformats.org/officeDocument/2006/relationships/hyperlink" Target="http://portal.k.utb.cz/databases/alphabetical/" TargetMode="External"/><Relationship Id="rId7" Type="http://schemas.openxmlformats.org/officeDocument/2006/relationships/endnotes" Target="endnotes.xml"/><Relationship Id="rId71" Type="http://schemas.openxmlformats.org/officeDocument/2006/relationships/hyperlink" Target="https://fame.utb.cz/?mdocs-file=1212" TargetMode="External"/><Relationship Id="rId92" Type="http://schemas.openxmlformats.org/officeDocument/2006/relationships/hyperlink" Target="https://fame.utb.cz/?mdocs-file=10923" TargetMode="External"/><Relationship Id="rId2" Type="http://schemas.openxmlformats.org/officeDocument/2006/relationships/numbering" Target="numbering.xml"/><Relationship Id="rId29" Type="http://schemas.openxmlformats.org/officeDocument/2006/relationships/hyperlink" Target="https://doi.org/10.3846/tede.2018.1968"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0" Type="http://schemas.openxmlformats.org/officeDocument/2006/relationships/hyperlink" Target="http://www.mdpi.com/1422-0067/16/6/12871" TargetMode="External"/><Relationship Id="rId45"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66" Type="http://schemas.openxmlformats.org/officeDocument/2006/relationships/hyperlink" Target="https://www.utb.cz/univerzita/o-univerzite/struktura/organy/rada-pro-vnitrni-hodnoceni/" TargetMode="External"/><Relationship Id="rId87" Type="http://schemas.openxmlformats.org/officeDocument/2006/relationships/hyperlink" Target="https://www.utb.cz/?mdocs-file=6496" TargetMode="External"/><Relationship Id="rId110" Type="http://schemas.openxmlformats.org/officeDocument/2006/relationships/header" Target="header1.xml"/><Relationship Id="rId61" Type="http://schemas.openxmlformats.org/officeDocument/2006/relationships/hyperlink" Target="http://digilib.k.utb.cz" TargetMode="External"/><Relationship Id="rId82" Type="http://schemas.openxmlformats.org/officeDocument/2006/relationships/hyperlink" Target="https://jobcentrum.utb.cz/index.php?option=com_content&amp;view=article&amp;id=21&amp;Itemid=156&amp;lang=cz" TargetMode="External"/><Relationship Id="rId19" Type="http://schemas.openxmlformats.org/officeDocument/2006/relationships/hyperlink" Target="http://katalog.k.utb.cz/F/?func=find-b&amp;find_code=SYS&amp;request=50260"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doi.org/10.24136/oc.v8i3.23" TargetMode="External"/><Relationship Id="rId35" Type="http://schemas.openxmlformats.org/officeDocument/2006/relationships/hyperlink" Target="http://dx.doi.org/10.5755/j01.ee.27.1.9734" TargetMode="External"/><Relationship Id="rId56" Type="http://schemas.openxmlformats.org/officeDocument/2006/relationships/hyperlink" Target="https://icfe2018.tdtu.edu.vn" TargetMode="External"/><Relationship Id="rId77" Type="http://schemas.openxmlformats.org/officeDocument/2006/relationships/hyperlink" Target="https://stag.utb.cz/portal/" TargetMode="External"/><Relationship Id="rId100" Type="http://schemas.openxmlformats.org/officeDocument/2006/relationships/hyperlink" Target="https://www.utb.cz/?mdocs-file=6492" TargetMode="External"/><Relationship Id="rId105" Type="http://schemas.openxmlformats.org/officeDocument/2006/relationships/hyperlink" Target="https://www.utb.cz/univerzita/uredni-deska/vnitrni-normy-a-predpisy/vnitrni-predpisy/" TargetMode="External"/><Relationship Id="rId8" Type="http://schemas.openxmlformats.org/officeDocument/2006/relationships/hyperlink" Target="https://utbcz-my.sharepoint.com/:f:/g/personal/pilik_utb_cz/EtYDKStYZ2JLqdSCY5Yesg0B40dlsYOLRogPnE-CPYMwzg?e=DNh7pE" TargetMode="External"/><Relationship Id="rId51" Type="http://schemas.openxmlformats.org/officeDocument/2006/relationships/hyperlink" Target="https://www.scopus.com/sourceid/15424?origin=recordpage" TargetMode="External"/><Relationship Id="rId72" Type="http://schemas.openxmlformats.org/officeDocument/2006/relationships/hyperlink" Target="https://www.utb.cz/univerzita/uredni-deska/vnitrni-normy-a-predpisy/vnitrni-predpisy/" TargetMode="External"/><Relationship Id="rId93" Type="http://schemas.openxmlformats.org/officeDocument/2006/relationships/hyperlink" Target="https://fame.utb.cz/o-fakulte/mezinarodni-vztahy/" TargetMode="External"/><Relationship Id="rId98"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hyperlink" Target="http://katalog.k.utb.cz/F/?func=find-b&amp;find_code=SYS&amp;request=21534" TargetMode="External"/><Relationship Id="rId46" Type="http://schemas.openxmlformats.org/officeDocument/2006/relationships/hyperlink" Target="https://doi.org/10.1016/j.polymer.2015.10.057" TargetMode="External"/><Relationship Id="rId67" Type="http://schemas.openxmlformats.org/officeDocument/2006/relationships/hyperlink" Target="https://www.utb.cz/?mdocs-file=1759"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www.mdpi.com/1420-3049/20/1/1118" TargetMode="External"/><Relationship Id="rId62" Type="http://schemas.openxmlformats.org/officeDocument/2006/relationships/hyperlink" Target="http://publikace.k.utb.cz" TargetMode="External"/><Relationship Id="rId83" Type="http://schemas.openxmlformats.org/officeDocument/2006/relationships/hyperlink" Target="http://portal.k.utb.cz" TargetMode="External"/><Relationship Id="rId88" Type="http://schemas.openxmlformats.org/officeDocument/2006/relationships/hyperlink" Target="https://www.utb.cz/?mdocs-file=6474" TargetMode="External"/><Relationship Id="rId111"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5BDD5-8EB4-4190-B2C4-21E0AD329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99</Pages>
  <Words>41733</Words>
  <Characters>246229</Characters>
  <Application>Microsoft Office Word</Application>
  <DocSecurity>0</DocSecurity>
  <Lines>2051</Lines>
  <Paragraphs>574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Vyoralová Naděžda</dc:creator>
  <cp:keywords/>
  <dc:description/>
  <cp:lastModifiedBy>Michal Pilík</cp:lastModifiedBy>
  <cp:revision>14</cp:revision>
  <cp:lastPrinted>2018-11-17T03:11:00Z</cp:lastPrinted>
  <dcterms:created xsi:type="dcterms:W3CDTF">2019-04-26T10:14:00Z</dcterms:created>
  <dcterms:modified xsi:type="dcterms:W3CDTF">2019-09-10T13:24:00Z</dcterms:modified>
</cp:coreProperties>
</file>